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28E3B16" w14:textId="26217E46" w:rsidR="00725C20" w:rsidRDefault="00725C20" w:rsidP="00725C20">
      <w:pPr>
        <w:pStyle w:val="Title"/>
        <w:rPr>
          <w:bCs/>
          <w:sz w:val="12"/>
          <w:szCs w:val="12"/>
          <w:lang w:val="en-US"/>
        </w:rPr>
      </w:pPr>
    </w:p>
    <w:p w14:paraId="6DF6134D" w14:textId="77777777" w:rsidR="00D27C1C" w:rsidRPr="00D27C1C" w:rsidRDefault="00D27C1C" w:rsidP="00D27C1C">
      <w:pPr>
        <w:rPr>
          <w:lang w:val="en-US"/>
        </w:rPr>
      </w:pPr>
    </w:p>
    <w:p w14:paraId="5E1A5368" w14:textId="7BF84129" w:rsidR="00B968E5" w:rsidRDefault="00725C20" w:rsidP="00725C20">
      <w:pPr>
        <w:pStyle w:val="Title"/>
        <w:jc w:val="center"/>
        <w:rPr>
          <w:rFonts w:ascii="Arial" w:hAnsi="Arial" w:cs="Arial"/>
          <w:sz w:val="28"/>
          <w:szCs w:val="28"/>
          <w:lang w:val="en-US"/>
        </w:rPr>
      </w:pPr>
      <w:r w:rsidRPr="00725C20">
        <w:rPr>
          <w:rFonts w:ascii="Arial" w:hAnsi="Arial" w:cs="Arial"/>
          <w:sz w:val="28"/>
          <w:szCs w:val="28"/>
          <w:lang w:val="en-US"/>
        </w:rPr>
        <w:t xml:space="preserve">PROPOSAL FOR CHANGES IN IUFRO STATUTES AND </w:t>
      </w:r>
      <w:r>
        <w:rPr>
          <w:rFonts w:ascii="Arial" w:hAnsi="Arial" w:cs="Arial"/>
          <w:sz w:val="28"/>
          <w:szCs w:val="28"/>
          <w:lang w:val="en-US"/>
        </w:rPr>
        <w:t xml:space="preserve">             </w:t>
      </w:r>
      <w:r w:rsidRPr="00725C20">
        <w:rPr>
          <w:rFonts w:ascii="Arial" w:hAnsi="Arial" w:cs="Arial"/>
          <w:sz w:val="28"/>
          <w:szCs w:val="28"/>
          <w:lang w:val="en-US"/>
        </w:rPr>
        <w:t>INTERNAL REGULATIONS</w:t>
      </w:r>
    </w:p>
    <w:p w14:paraId="6CF63725" w14:textId="77777777" w:rsidR="00B968E5" w:rsidRDefault="00B968E5" w:rsidP="00725C20">
      <w:pPr>
        <w:pStyle w:val="Title"/>
        <w:jc w:val="center"/>
        <w:rPr>
          <w:rFonts w:ascii="Arial" w:hAnsi="Arial" w:cs="Arial"/>
          <w:sz w:val="28"/>
          <w:szCs w:val="28"/>
          <w:lang w:val="en-US"/>
        </w:rPr>
      </w:pPr>
    </w:p>
    <w:p w14:paraId="657D9295" w14:textId="32FE9DBD" w:rsidR="00725C20" w:rsidRPr="00725C20" w:rsidRDefault="00B968E5" w:rsidP="00725C20">
      <w:pPr>
        <w:pStyle w:val="Title"/>
        <w:jc w:val="center"/>
        <w:rPr>
          <w:rFonts w:ascii="Arial" w:hAnsi="Arial" w:cs="Arial"/>
          <w:sz w:val="28"/>
          <w:szCs w:val="28"/>
          <w:lang w:val="en-US"/>
        </w:rPr>
      </w:pPr>
      <w:r w:rsidRPr="00B968E5">
        <w:rPr>
          <w:rFonts w:ascii="Arial" w:hAnsi="Arial" w:cs="Arial"/>
          <w:sz w:val="28"/>
          <w:szCs w:val="28"/>
          <w:highlight w:val="yellow"/>
          <w:lang w:val="en-US"/>
        </w:rPr>
        <w:t>(</w:t>
      </w:r>
      <w:r>
        <w:rPr>
          <w:rFonts w:ascii="Arial" w:hAnsi="Arial" w:cs="Arial"/>
          <w:sz w:val="28"/>
          <w:szCs w:val="28"/>
          <w:highlight w:val="yellow"/>
          <w:lang w:val="en-US"/>
        </w:rPr>
        <w:t xml:space="preserve">with </w:t>
      </w:r>
      <w:r w:rsidRPr="00B968E5">
        <w:rPr>
          <w:rFonts w:ascii="Arial" w:hAnsi="Arial" w:cs="Arial"/>
          <w:sz w:val="28"/>
          <w:szCs w:val="28"/>
          <w:highlight w:val="yellow"/>
          <w:lang w:val="en-US"/>
        </w:rPr>
        <w:t>track changes)</w:t>
      </w:r>
    </w:p>
    <w:p w14:paraId="1D6D44EF" w14:textId="77777777" w:rsidR="00725C20" w:rsidRPr="00725C20" w:rsidRDefault="00725C20" w:rsidP="00725C20">
      <w:pPr>
        <w:pStyle w:val="Title"/>
        <w:jc w:val="center"/>
        <w:rPr>
          <w:rFonts w:ascii="Arial" w:hAnsi="Arial" w:cs="Arial"/>
          <w:sz w:val="22"/>
          <w:szCs w:val="22"/>
          <w:lang w:val="en-US"/>
        </w:rPr>
      </w:pPr>
    </w:p>
    <w:p w14:paraId="74E3F6A2" w14:textId="77777777" w:rsidR="00B05483" w:rsidRPr="00725C20" w:rsidRDefault="00B05483" w:rsidP="00B05483">
      <w:pPr>
        <w:pStyle w:val="Title"/>
        <w:spacing w:before="240"/>
        <w:jc w:val="center"/>
        <w:rPr>
          <w:rFonts w:ascii="Arial" w:hAnsi="Arial" w:cs="Arial"/>
          <w:i/>
          <w:sz w:val="28"/>
          <w:szCs w:val="28"/>
          <w:lang w:val="en-GB"/>
        </w:rPr>
      </w:pPr>
      <w:r>
        <w:rPr>
          <w:rFonts w:ascii="Arial" w:hAnsi="Arial" w:cs="Arial"/>
          <w:i/>
          <w:sz w:val="24"/>
          <w:szCs w:val="24"/>
          <w:lang w:val="en-GB"/>
        </w:rPr>
        <w:t xml:space="preserve">08 November </w:t>
      </w:r>
      <w:r w:rsidRPr="00B968E5">
        <w:rPr>
          <w:rFonts w:ascii="Arial" w:hAnsi="Arial" w:cs="Arial"/>
          <w:i/>
          <w:sz w:val="24"/>
          <w:szCs w:val="24"/>
          <w:lang w:val="en-GB"/>
        </w:rPr>
        <w:t>2021</w:t>
      </w:r>
    </w:p>
    <w:p w14:paraId="6879923F" w14:textId="77777777" w:rsidR="00B05483" w:rsidRDefault="00B05483" w:rsidP="00B05483">
      <w:pPr>
        <w:jc w:val="center"/>
        <w:rPr>
          <w:rFonts w:ascii="Arial" w:hAnsi="Arial" w:cs="Arial"/>
          <w:b/>
          <w:sz w:val="28"/>
          <w:szCs w:val="28"/>
          <w:lang w:val="en-GB"/>
        </w:rPr>
      </w:pPr>
    </w:p>
    <w:p w14:paraId="1AEC5C39" w14:textId="77777777" w:rsidR="00B05483" w:rsidRDefault="00B05483" w:rsidP="00B05483">
      <w:pPr>
        <w:pStyle w:val="Title"/>
        <w:spacing w:before="0" w:line="276" w:lineRule="auto"/>
        <w:jc w:val="both"/>
        <w:rPr>
          <w:rFonts w:ascii="Arial" w:hAnsi="Arial" w:cs="Arial"/>
          <w:b w:val="0"/>
          <w:sz w:val="22"/>
          <w:szCs w:val="22"/>
          <w:lang w:val="en-GB"/>
        </w:rPr>
      </w:pPr>
      <w:r w:rsidRPr="004D41BD">
        <w:rPr>
          <w:rFonts w:ascii="Arial" w:hAnsi="Arial" w:cs="Arial"/>
          <w:b w:val="0"/>
          <w:sz w:val="22"/>
          <w:szCs w:val="22"/>
          <w:lang w:val="en-GB"/>
        </w:rPr>
        <w:t>IUFRO Statutes and Internal Regulations constitute the legal basis of IUFRO and its governance. In light of the recently approved IUFRO post-2020 Strategy</w:t>
      </w:r>
      <w:r>
        <w:rPr>
          <w:rFonts w:ascii="Arial" w:hAnsi="Arial" w:cs="Arial"/>
          <w:b w:val="0"/>
          <w:sz w:val="22"/>
          <w:szCs w:val="22"/>
          <w:lang w:val="en-GB"/>
        </w:rPr>
        <w:t xml:space="preserve"> and to reflect the various decisions taken by the IUFRO Board at its 60</w:t>
      </w:r>
      <w:r w:rsidRPr="00F4446C">
        <w:rPr>
          <w:rFonts w:ascii="Arial" w:hAnsi="Arial" w:cs="Arial"/>
          <w:b w:val="0"/>
          <w:sz w:val="22"/>
          <w:szCs w:val="22"/>
          <w:vertAlign w:val="superscript"/>
          <w:lang w:val="en-GB"/>
        </w:rPr>
        <w:t>th</w:t>
      </w:r>
      <w:r>
        <w:rPr>
          <w:rFonts w:ascii="Arial" w:hAnsi="Arial" w:cs="Arial"/>
          <w:b w:val="0"/>
          <w:sz w:val="22"/>
          <w:szCs w:val="22"/>
          <w:lang w:val="en-GB"/>
        </w:rPr>
        <w:t xml:space="preserve"> Enlarged Board Meeting in September 2021,</w:t>
      </w:r>
      <w:r w:rsidRPr="004D41BD">
        <w:rPr>
          <w:rFonts w:ascii="Arial" w:hAnsi="Arial" w:cs="Arial"/>
          <w:b w:val="0"/>
          <w:sz w:val="22"/>
          <w:szCs w:val="22"/>
          <w:lang w:val="en-GB"/>
        </w:rPr>
        <w:t xml:space="preserve"> the document </w:t>
      </w:r>
      <w:r w:rsidRPr="00F4446C">
        <w:rPr>
          <w:rFonts w:ascii="Arial" w:hAnsi="Arial" w:cs="Arial"/>
          <w:b w:val="0"/>
          <w:sz w:val="22"/>
          <w:szCs w:val="22"/>
          <w:lang w:val="en-GB"/>
        </w:rPr>
        <w:t>requires a number of modifications aimed at improving its accuracy and consistency.</w:t>
      </w:r>
      <w:r w:rsidRPr="004D41BD">
        <w:rPr>
          <w:rFonts w:ascii="Arial" w:hAnsi="Arial" w:cs="Arial"/>
          <w:b w:val="0"/>
          <w:sz w:val="22"/>
          <w:szCs w:val="22"/>
          <w:lang w:val="en-GB"/>
        </w:rPr>
        <w:t xml:space="preserve"> </w:t>
      </w:r>
    </w:p>
    <w:p w14:paraId="789AA84E" w14:textId="77777777" w:rsidR="00B05483" w:rsidRDefault="00B05483" w:rsidP="00B05483">
      <w:pPr>
        <w:spacing w:after="120" w:line="276" w:lineRule="auto"/>
        <w:jc w:val="both"/>
        <w:rPr>
          <w:lang w:val="en-GB"/>
        </w:rPr>
      </w:pPr>
      <w:r w:rsidRPr="004D41BD">
        <w:rPr>
          <w:rFonts w:ascii="Arial" w:hAnsi="Arial" w:cs="Arial"/>
          <w:sz w:val="22"/>
          <w:szCs w:val="22"/>
          <w:lang w:val="en-GB"/>
        </w:rPr>
        <w:t>IUFRO HQ, with assistance from the President, prepared a proposal for changes in the Statutes and Internal Regulations</w:t>
      </w:r>
      <w:r>
        <w:rPr>
          <w:rFonts w:ascii="Arial" w:hAnsi="Arial" w:cs="Arial"/>
          <w:sz w:val="22"/>
          <w:szCs w:val="22"/>
          <w:lang w:val="en-GB"/>
        </w:rPr>
        <w:t xml:space="preserve"> earlier in 2021. The proposal was reviewed and endorsed by the IUFRO Management Committee. </w:t>
      </w:r>
    </w:p>
    <w:p w14:paraId="6037C1FA" w14:textId="77777777" w:rsidR="00B05483" w:rsidRPr="004D41BD" w:rsidRDefault="00B05483" w:rsidP="00B05483">
      <w:pPr>
        <w:spacing w:after="120" w:line="276" w:lineRule="auto"/>
        <w:jc w:val="both"/>
        <w:rPr>
          <w:rFonts w:ascii="Arial" w:hAnsi="Arial" w:cs="Arial"/>
          <w:sz w:val="22"/>
          <w:szCs w:val="22"/>
          <w:lang w:val="en-GB"/>
        </w:rPr>
      </w:pPr>
      <w:r w:rsidRPr="004D41BD">
        <w:rPr>
          <w:rFonts w:ascii="Arial" w:hAnsi="Arial" w:cs="Arial"/>
          <w:sz w:val="22"/>
          <w:szCs w:val="22"/>
          <w:lang w:val="en-GB"/>
        </w:rPr>
        <w:t xml:space="preserve">The </w:t>
      </w:r>
      <w:r>
        <w:rPr>
          <w:rFonts w:ascii="Arial" w:hAnsi="Arial" w:cs="Arial"/>
          <w:sz w:val="22"/>
          <w:szCs w:val="22"/>
          <w:lang w:val="en-GB"/>
        </w:rPr>
        <w:t xml:space="preserve">latest </w:t>
      </w:r>
      <w:r w:rsidRPr="004D41BD">
        <w:rPr>
          <w:rFonts w:ascii="Arial" w:hAnsi="Arial" w:cs="Arial"/>
          <w:sz w:val="22"/>
          <w:szCs w:val="22"/>
          <w:lang w:val="en-GB"/>
        </w:rPr>
        <w:t>version of the proposed changes include</w:t>
      </w:r>
      <w:r>
        <w:rPr>
          <w:rFonts w:ascii="Arial" w:hAnsi="Arial" w:cs="Arial"/>
          <w:sz w:val="22"/>
          <w:szCs w:val="22"/>
          <w:lang w:val="en-GB"/>
        </w:rPr>
        <w:t>d, for example, changes</w:t>
      </w:r>
      <w:r w:rsidRPr="004D41BD">
        <w:rPr>
          <w:rFonts w:ascii="Arial" w:hAnsi="Arial" w:cs="Arial"/>
          <w:sz w:val="22"/>
          <w:szCs w:val="22"/>
          <w:lang w:val="en-GB"/>
        </w:rPr>
        <w:t xml:space="preserve"> regarding the Regional Chapters, nomination process for the composition of the IUFRO Board 2024-2029 (including changes regarding the President’s Nominees)</w:t>
      </w:r>
      <w:r>
        <w:rPr>
          <w:rFonts w:ascii="Arial" w:hAnsi="Arial" w:cs="Arial"/>
          <w:sz w:val="22"/>
          <w:szCs w:val="22"/>
          <w:lang w:val="en-GB"/>
        </w:rPr>
        <w:t xml:space="preserve">, implications arising from the </w:t>
      </w:r>
      <w:r w:rsidRPr="004D41BD">
        <w:rPr>
          <w:rFonts w:ascii="Arial" w:hAnsi="Arial" w:cs="Arial"/>
          <w:sz w:val="22"/>
          <w:szCs w:val="22"/>
          <w:lang w:val="en-GB"/>
        </w:rPr>
        <w:t>dual coordination of Divisions</w:t>
      </w:r>
      <w:r>
        <w:rPr>
          <w:rFonts w:ascii="Arial" w:hAnsi="Arial" w:cs="Arial"/>
          <w:sz w:val="22"/>
          <w:szCs w:val="22"/>
          <w:lang w:val="en-GB"/>
        </w:rPr>
        <w:t xml:space="preserve">, </w:t>
      </w:r>
      <w:r w:rsidRPr="00167175">
        <w:rPr>
          <w:rFonts w:ascii="Arial" w:hAnsi="Arial" w:cs="Arial"/>
          <w:sz w:val="22"/>
          <w:szCs w:val="22"/>
          <w:lang w:val="en-GB"/>
        </w:rPr>
        <w:t xml:space="preserve">additions such as the new vision statement, adapted core values, non-discrimination clause as well as other </w:t>
      </w:r>
      <w:r>
        <w:rPr>
          <w:rFonts w:ascii="Arial" w:hAnsi="Arial" w:cs="Arial"/>
          <w:sz w:val="22"/>
          <w:szCs w:val="22"/>
          <w:lang w:val="en-GB"/>
        </w:rPr>
        <w:t xml:space="preserve">smaller grammatic and factual </w:t>
      </w:r>
      <w:r w:rsidRPr="00167175">
        <w:rPr>
          <w:rFonts w:ascii="Arial" w:hAnsi="Arial" w:cs="Arial"/>
          <w:sz w:val="22"/>
          <w:szCs w:val="22"/>
          <w:lang w:val="en-GB"/>
        </w:rPr>
        <w:t>revisions</w:t>
      </w:r>
      <w:r w:rsidRPr="004D41BD">
        <w:rPr>
          <w:rFonts w:ascii="Arial" w:hAnsi="Arial" w:cs="Arial"/>
          <w:sz w:val="22"/>
          <w:szCs w:val="22"/>
          <w:lang w:val="en-GB"/>
        </w:rPr>
        <w:t xml:space="preserve">. </w:t>
      </w:r>
    </w:p>
    <w:p w14:paraId="56198795" w14:textId="6897C1C2" w:rsidR="00B05483" w:rsidRPr="00167175" w:rsidRDefault="00B05483" w:rsidP="00B05483">
      <w:pPr>
        <w:spacing w:after="120" w:line="276" w:lineRule="auto"/>
        <w:jc w:val="both"/>
        <w:rPr>
          <w:rFonts w:ascii="Arial" w:hAnsi="Arial" w:cs="Arial"/>
          <w:sz w:val="22"/>
          <w:szCs w:val="22"/>
          <w:lang w:val="en-GB"/>
        </w:rPr>
      </w:pPr>
      <w:r w:rsidRPr="00167175">
        <w:rPr>
          <w:rFonts w:ascii="Arial" w:hAnsi="Arial" w:cs="Arial"/>
          <w:sz w:val="22"/>
          <w:szCs w:val="22"/>
          <w:lang w:val="en-GB"/>
        </w:rPr>
        <w:t xml:space="preserve">All the changes in the Statutes (first part of the document) require formal approval by the International Council, based on the recommendation by the Board. The changes in the latter part, in the Internal Regulations, require Board approval only. </w:t>
      </w:r>
    </w:p>
    <w:p w14:paraId="2C735152" w14:textId="3665000C" w:rsidR="00B05483" w:rsidRDefault="00FE4C61" w:rsidP="00B05483">
      <w:pPr>
        <w:spacing w:after="120" w:line="276" w:lineRule="auto"/>
        <w:jc w:val="both"/>
        <w:rPr>
          <w:rFonts w:ascii="Arial" w:hAnsi="Arial" w:cs="Arial"/>
          <w:sz w:val="22"/>
          <w:szCs w:val="22"/>
          <w:lang w:val="en-US"/>
        </w:rPr>
      </w:pPr>
      <w:r>
        <w:rPr>
          <w:rFonts w:ascii="Arial" w:hAnsi="Arial" w:cs="Arial"/>
          <w:sz w:val="22"/>
          <w:szCs w:val="22"/>
          <w:lang w:val="en-GB"/>
        </w:rPr>
        <w:t xml:space="preserve">The </w:t>
      </w:r>
      <w:r w:rsidR="00B05483" w:rsidRPr="00167175">
        <w:rPr>
          <w:rFonts w:ascii="Arial" w:hAnsi="Arial" w:cs="Arial"/>
          <w:sz w:val="22"/>
          <w:szCs w:val="22"/>
          <w:lang w:val="en-GB"/>
        </w:rPr>
        <w:t xml:space="preserve">IUFRO Board approved the </w:t>
      </w:r>
      <w:r w:rsidR="00B05483" w:rsidRPr="00167175">
        <w:rPr>
          <w:rFonts w:ascii="Arial" w:hAnsi="Arial" w:cs="Arial"/>
          <w:sz w:val="22"/>
          <w:szCs w:val="22"/>
          <w:lang w:val="en-US"/>
        </w:rPr>
        <w:t xml:space="preserve">changes to the Internal Regulations at its last meeting in September 2021 </w:t>
      </w:r>
      <w:r w:rsidR="00B05483">
        <w:rPr>
          <w:rFonts w:ascii="Arial" w:hAnsi="Arial" w:cs="Arial"/>
          <w:sz w:val="22"/>
          <w:szCs w:val="22"/>
          <w:lang w:val="en-US"/>
        </w:rPr>
        <w:t xml:space="preserve">(EB Motion 12) </w:t>
      </w:r>
      <w:r w:rsidR="00B05483" w:rsidRPr="00167175">
        <w:rPr>
          <w:rFonts w:ascii="Arial" w:hAnsi="Arial" w:cs="Arial"/>
          <w:sz w:val="22"/>
          <w:szCs w:val="22"/>
          <w:lang w:val="en-US"/>
        </w:rPr>
        <w:t>and made a recommendation to the International Council regarding the proposal for changes in Statutes</w:t>
      </w:r>
      <w:r w:rsidR="00B05483">
        <w:rPr>
          <w:rFonts w:ascii="Arial" w:hAnsi="Arial" w:cs="Arial"/>
          <w:sz w:val="22"/>
          <w:szCs w:val="22"/>
          <w:lang w:val="en-US"/>
        </w:rPr>
        <w:t xml:space="preserve">. </w:t>
      </w:r>
    </w:p>
    <w:p w14:paraId="5F0389BC" w14:textId="77777777" w:rsidR="00B05483" w:rsidRDefault="00B05483" w:rsidP="00B05483">
      <w:pPr>
        <w:spacing w:after="120" w:line="276" w:lineRule="auto"/>
        <w:jc w:val="both"/>
        <w:rPr>
          <w:rFonts w:ascii="Arial" w:hAnsi="Arial" w:cs="Arial"/>
          <w:sz w:val="22"/>
          <w:szCs w:val="22"/>
          <w:lang w:val="en-US"/>
        </w:rPr>
      </w:pPr>
      <w:r>
        <w:rPr>
          <w:rFonts w:ascii="Arial" w:hAnsi="Arial" w:cs="Arial"/>
          <w:sz w:val="22"/>
          <w:szCs w:val="22"/>
          <w:lang w:val="en-US"/>
        </w:rPr>
        <w:t xml:space="preserve">The current document has been prepared in two versions: 1) all proposed changes to Statutes (first part of the document) in “track changes” format; and 2) all proposed changes to Statutes already approved in the “clean” version. Both versions include the second part – the text of the Internal Regulations – approved by the IUFRO Board. </w:t>
      </w:r>
    </w:p>
    <w:p w14:paraId="25C7CE0F" w14:textId="77777777" w:rsidR="00B05483" w:rsidRDefault="00B05483" w:rsidP="00B05483">
      <w:pPr>
        <w:spacing w:after="120" w:line="276" w:lineRule="auto"/>
        <w:jc w:val="both"/>
        <w:rPr>
          <w:rFonts w:ascii="Arial" w:hAnsi="Arial" w:cs="Arial"/>
          <w:sz w:val="22"/>
          <w:szCs w:val="22"/>
          <w:lang w:val="en-US"/>
        </w:rPr>
      </w:pPr>
      <w:r>
        <w:rPr>
          <w:rFonts w:ascii="Arial" w:hAnsi="Arial" w:cs="Arial"/>
          <w:sz w:val="22"/>
          <w:szCs w:val="22"/>
          <w:lang w:val="en-US"/>
        </w:rPr>
        <w:t xml:space="preserve">The International Council is asked to vote electronically via electronic IC ballot vote on the proposed changes to the Statutes. </w:t>
      </w:r>
    </w:p>
    <w:p w14:paraId="7D38EA57" w14:textId="77777777" w:rsidR="00B05483" w:rsidRPr="00167175" w:rsidRDefault="00B05483" w:rsidP="00B05483">
      <w:pPr>
        <w:spacing w:line="276" w:lineRule="auto"/>
        <w:jc w:val="both"/>
        <w:rPr>
          <w:rFonts w:ascii="Arial" w:hAnsi="Arial" w:cs="Arial"/>
          <w:sz w:val="22"/>
          <w:szCs w:val="22"/>
          <w:lang w:val="en-US"/>
        </w:rPr>
      </w:pPr>
    </w:p>
    <w:p w14:paraId="02512BC0" w14:textId="1B8D0AAA" w:rsidR="00B55B1C" w:rsidRDefault="00B55B1C" w:rsidP="00B55B1C">
      <w:pPr>
        <w:rPr>
          <w:rFonts w:ascii="Arial" w:hAnsi="Arial" w:cs="Arial"/>
          <w:b/>
          <w:sz w:val="28"/>
          <w:szCs w:val="28"/>
          <w:lang w:val="en-US"/>
        </w:rPr>
      </w:pPr>
    </w:p>
    <w:p w14:paraId="0CDEE9C3" w14:textId="5EBA94B0" w:rsidR="00B05483" w:rsidRDefault="00B05483" w:rsidP="00B55B1C">
      <w:pPr>
        <w:rPr>
          <w:rFonts w:ascii="Arial" w:hAnsi="Arial" w:cs="Arial"/>
          <w:b/>
          <w:sz w:val="28"/>
          <w:szCs w:val="28"/>
          <w:lang w:val="en-US"/>
        </w:rPr>
      </w:pPr>
    </w:p>
    <w:p w14:paraId="36E6FC47" w14:textId="56690F8D" w:rsidR="00B05483" w:rsidRDefault="00B05483" w:rsidP="00B55B1C">
      <w:pPr>
        <w:rPr>
          <w:rFonts w:ascii="Arial" w:hAnsi="Arial" w:cs="Arial"/>
          <w:b/>
          <w:sz w:val="28"/>
          <w:szCs w:val="28"/>
          <w:lang w:val="en-US"/>
        </w:rPr>
      </w:pPr>
    </w:p>
    <w:p w14:paraId="1786734F" w14:textId="1C02646F" w:rsidR="00B05483" w:rsidRDefault="00B05483" w:rsidP="00B55B1C">
      <w:pPr>
        <w:rPr>
          <w:rFonts w:ascii="Arial" w:hAnsi="Arial" w:cs="Arial"/>
          <w:b/>
          <w:sz w:val="28"/>
          <w:szCs w:val="28"/>
          <w:lang w:val="en-US"/>
        </w:rPr>
      </w:pPr>
    </w:p>
    <w:p w14:paraId="22D3BBC9" w14:textId="2FD7D01C" w:rsidR="00B05483" w:rsidRDefault="00B05483" w:rsidP="00B55B1C">
      <w:pPr>
        <w:rPr>
          <w:rFonts w:ascii="Arial" w:hAnsi="Arial" w:cs="Arial"/>
          <w:b/>
          <w:sz w:val="28"/>
          <w:szCs w:val="28"/>
          <w:lang w:val="en-US"/>
        </w:rPr>
      </w:pPr>
    </w:p>
    <w:p w14:paraId="05577D98" w14:textId="77777777" w:rsidR="00B05483" w:rsidRPr="00B05483" w:rsidRDefault="00B05483" w:rsidP="00B55B1C">
      <w:pPr>
        <w:rPr>
          <w:rFonts w:ascii="Arial" w:hAnsi="Arial" w:cs="Arial"/>
          <w:b/>
          <w:sz w:val="28"/>
          <w:szCs w:val="28"/>
          <w:lang w:val="en-US"/>
        </w:rPr>
      </w:pPr>
    </w:p>
    <w:p w14:paraId="2A753413" w14:textId="77777777" w:rsidR="00794D32" w:rsidRDefault="00794D32"/>
    <w:p w14:paraId="6D5B7C24" w14:textId="660BCD67" w:rsidR="00794D32" w:rsidRDefault="00794D32"/>
    <w:p w14:paraId="54A7E794" w14:textId="2CF0B768" w:rsidR="00570F28" w:rsidRDefault="006147FB">
      <w:r>
        <w:rPr>
          <w:noProof/>
          <w:lang w:val="de-AT" w:eastAsia="de-AT"/>
        </w:rPr>
        <w:drawing>
          <wp:anchor distT="0" distB="0" distL="114300" distR="114300" simplePos="0" relativeHeight="251658240" behindDoc="1" locked="0" layoutInCell="1" allowOverlap="1" wp14:anchorId="40B5ED5A" wp14:editId="5E77741A">
            <wp:simplePos x="0" y="0"/>
            <wp:positionH relativeFrom="column">
              <wp:align>center</wp:align>
            </wp:positionH>
            <wp:positionV relativeFrom="paragraph">
              <wp:posOffset>0</wp:posOffset>
            </wp:positionV>
            <wp:extent cx="4078605" cy="1413510"/>
            <wp:effectExtent l="0" t="0" r="0" b="0"/>
            <wp:wrapNone/>
            <wp:docPr id="1308051026"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78605" cy="1413510"/>
                    </a:xfrm>
                    <a:prstGeom prst="rect">
                      <a:avLst/>
                    </a:prstGeom>
                  </pic:spPr>
                </pic:pic>
              </a:graphicData>
            </a:graphic>
            <wp14:sizeRelH relativeFrom="page">
              <wp14:pctWidth>0</wp14:pctWidth>
            </wp14:sizeRelH>
            <wp14:sizeRelV relativeFrom="page">
              <wp14:pctHeight>0</wp14:pctHeight>
            </wp14:sizeRelV>
          </wp:anchor>
        </w:drawing>
      </w:r>
    </w:p>
    <w:p w14:paraId="5C5F16D9" w14:textId="12D03258" w:rsidR="002C248E" w:rsidRDefault="002C248E">
      <w:pPr>
        <w:tabs>
          <w:tab w:val="left" w:pos="567"/>
        </w:tabs>
        <w:spacing w:after="96"/>
      </w:pPr>
    </w:p>
    <w:p w14:paraId="46FC5AA6" w14:textId="6D6C5276" w:rsidR="002C248E" w:rsidRDefault="002C248E">
      <w:pPr>
        <w:tabs>
          <w:tab w:val="left" w:pos="567"/>
        </w:tabs>
        <w:spacing w:after="96"/>
      </w:pPr>
    </w:p>
    <w:p w14:paraId="5A2E67A6" w14:textId="639D847E" w:rsidR="002C248E" w:rsidRDefault="002C248E">
      <w:pPr>
        <w:tabs>
          <w:tab w:val="left" w:pos="567"/>
        </w:tabs>
        <w:spacing w:after="96"/>
      </w:pPr>
    </w:p>
    <w:p w14:paraId="414B20DF" w14:textId="77777777" w:rsidR="002C248E" w:rsidRDefault="002C248E">
      <w:pPr>
        <w:tabs>
          <w:tab w:val="left" w:pos="567"/>
        </w:tabs>
        <w:spacing w:after="96"/>
      </w:pPr>
    </w:p>
    <w:p w14:paraId="7A38F57B" w14:textId="77777777" w:rsidR="002C248E" w:rsidRDefault="002C248E">
      <w:pPr>
        <w:tabs>
          <w:tab w:val="left" w:pos="567"/>
        </w:tabs>
        <w:spacing w:after="96"/>
      </w:pPr>
    </w:p>
    <w:p w14:paraId="762E7427" w14:textId="52F35740" w:rsidR="002C248E" w:rsidRDefault="002C248E">
      <w:pPr>
        <w:tabs>
          <w:tab w:val="left" w:pos="567"/>
        </w:tabs>
        <w:spacing w:after="96"/>
      </w:pPr>
    </w:p>
    <w:p w14:paraId="5C67039F" w14:textId="77777777" w:rsidR="006147FB" w:rsidRDefault="006147FB">
      <w:pPr>
        <w:tabs>
          <w:tab w:val="left" w:pos="567"/>
        </w:tabs>
        <w:spacing w:after="96"/>
      </w:pPr>
    </w:p>
    <w:p w14:paraId="5FEF90F2" w14:textId="302833EC" w:rsidR="002C248E" w:rsidRDefault="0086106E">
      <w:pPr>
        <w:tabs>
          <w:tab w:val="left" w:pos="567"/>
        </w:tabs>
        <w:spacing w:after="96"/>
        <w:jc w:val="center"/>
      </w:pPr>
      <w:r>
        <w:rPr>
          <w:rFonts w:ascii="Arial" w:eastAsia="Arial" w:hAnsi="Arial" w:cs="Arial"/>
          <w:b/>
          <w:i/>
          <w:color w:val="003366"/>
          <w:sz w:val="40"/>
          <w:szCs w:val="40"/>
        </w:rPr>
        <w:t>International Union</w:t>
      </w:r>
      <w:r w:rsidR="006147FB">
        <w:rPr>
          <w:rFonts w:ascii="Arial" w:eastAsia="Arial" w:hAnsi="Arial" w:cs="Arial"/>
          <w:b/>
          <w:i/>
          <w:color w:val="003366"/>
          <w:sz w:val="40"/>
          <w:szCs w:val="40"/>
        </w:rPr>
        <w:t xml:space="preserve"> </w:t>
      </w:r>
      <w:r>
        <w:rPr>
          <w:rFonts w:ascii="Arial" w:eastAsia="Arial" w:hAnsi="Arial" w:cs="Arial"/>
          <w:b/>
          <w:i/>
          <w:color w:val="003366"/>
          <w:sz w:val="40"/>
          <w:szCs w:val="40"/>
        </w:rPr>
        <w:t>of Forest Research Organizations</w:t>
      </w:r>
    </w:p>
    <w:p w14:paraId="04987E8A" w14:textId="77777777" w:rsidR="002C248E" w:rsidRDefault="002C248E">
      <w:pPr>
        <w:tabs>
          <w:tab w:val="left" w:pos="567"/>
        </w:tabs>
        <w:spacing w:after="96"/>
        <w:jc w:val="center"/>
      </w:pPr>
    </w:p>
    <w:p w14:paraId="693B39D0" w14:textId="77777777" w:rsidR="002C248E" w:rsidRDefault="002C248E">
      <w:pPr>
        <w:tabs>
          <w:tab w:val="left" w:pos="567"/>
        </w:tabs>
        <w:spacing w:after="96"/>
        <w:jc w:val="center"/>
      </w:pPr>
    </w:p>
    <w:p w14:paraId="2025DDEB" w14:textId="77777777" w:rsidR="002C248E" w:rsidRDefault="0086106E">
      <w:pPr>
        <w:tabs>
          <w:tab w:val="left" w:pos="567"/>
        </w:tabs>
        <w:spacing w:after="96"/>
        <w:jc w:val="center"/>
      </w:pPr>
      <w:r>
        <w:rPr>
          <w:rFonts w:ascii="Arial" w:eastAsia="Arial" w:hAnsi="Arial" w:cs="Arial"/>
          <w:b/>
          <w:color w:val="003366"/>
          <w:sz w:val="96"/>
          <w:szCs w:val="96"/>
        </w:rPr>
        <w:t>IUFRO Statutes</w:t>
      </w:r>
    </w:p>
    <w:p w14:paraId="67BF55CA" w14:textId="77777777" w:rsidR="002C248E" w:rsidRDefault="0086106E">
      <w:pPr>
        <w:tabs>
          <w:tab w:val="left" w:pos="567"/>
        </w:tabs>
        <w:spacing w:after="96"/>
        <w:jc w:val="center"/>
      </w:pPr>
      <w:r>
        <w:rPr>
          <w:rFonts w:ascii="Arial" w:eastAsia="Arial" w:hAnsi="Arial" w:cs="Arial"/>
          <w:b/>
          <w:color w:val="003366"/>
          <w:sz w:val="96"/>
          <w:szCs w:val="96"/>
        </w:rPr>
        <w:t>and</w:t>
      </w:r>
    </w:p>
    <w:p w14:paraId="324B02EC" w14:textId="77777777" w:rsidR="002C248E" w:rsidRDefault="0086106E">
      <w:pPr>
        <w:tabs>
          <w:tab w:val="left" w:pos="567"/>
        </w:tabs>
        <w:spacing w:after="96"/>
        <w:jc w:val="center"/>
      </w:pPr>
      <w:r>
        <w:rPr>
          <w:rFonts w:ascii="Arial" w:eastAsia="Arial" w:hAnsi="Arial" w:cs="Arial"/>
          <w:b/>
          <w:color w:val="003366"/>
          <w:sz w:val="96"/>
          <w:szCs w:val="96"/>
        </w:rPr>
        <w:t>Internal Regulations</w:t>
      </w:r>
    </w:p>
    <w:p w14:paraId="02BBD7BA" w14:textId="77777777" w:rsidR="002C248E" w:rsidRDefault="002C248E">
      <w:pPr>
        <w:tabs>
          <w:tab w:val="left" w:pos="567"/>
        </w:tabs>
        <w:spacing w:after="96"/>
        <w:jc w:val="center"/>
      </w:pPr>
    </w:p>
    <w:p w14:paraId="7B4FB2B0" w14:textId="77777777" w:rsidR="002C248E" w:rsidRDefault="002C248E">
      <w:pPr>
        <w:tabs>
          <w:tab w:val="left" w:pos="567"/>
        </w:tabs>
        <w:spacing w:after="96"/>
      </w:pPr>
    </w:p>
    <w:p w14:paraId="3B870C04" w14:textId="77777777" w:rsidR="002C248E" w:rsidRDefault="002C248E">
      <w:pPr>
        <w:tabs>
          <w:tab w:val="left" w:pos="567"/>
        </w:tabs>
        <w:spacing w:after="96"/>
      </w:pPr>
    </w:p>
    <w:p w14:paraId="5289C693" w14:textId="7658FFFD" w:rsidR="002C248E" w:rsidRPr="00C55F98" w:rsidRDefault="0086106E" w:rsidP="00090435">
      <w:pPr>
        <w:tabs>
          <w:tab w:val="left" w:pos="567"/>
        </w:tabs>
        <w:spacing w:after="96"/>
        <w:jc w:val="center"/>
        <w:rPr>
          <w:rFonts w:ascii="Arial" w:eastAsia="Arial" w:hAnsi="Arial" w:cs="Arial"/>
          <w:b/>
          <w:i/>
          <w:color w:val="003366"/>
          <w:sz w:val="40"/>
          <w:szCs w:val="40"/>
        </w:rPr>
      </w:pPr>
      <w:r>
        <w:rPr>
          <w:rFonts w:ascii="Arial" w:eastAsia="Arial" w:hAnsi="Arial" w:cs="Arial"/>
          <w:b/>
          <w:i/>
          <w:color w:val="003366"/>
          <w:sz w:val="40"/>
          <w:szCs w:val="40"/>
        </w:rPr>
        <w:t xml:space="preserve">IUFRO Statutes </w:t>
      </w:r>
      <w:ins w:id="0" w:author="IUFRO HQ" w:date="2021-01-08T14:43:00Z">
        <w:r w:rsidR="00090435">
          <w:rPr>
            <w:rFonts w:ascii="Arial" w:eastAsia="Arial" w:hAnsi="Arial" w:cs="Arial"/>
            <w:b/>
            <w:i/>
            <w:color w:val="003366"/>
            <w:sz w:val="40"/>
            <w:szCs w:val="40"/>
          </w:rPr>
          <w:t>2021</w:t>
        </w:r>
      </w:ins>
    </w:p>
    <w:p w14:paraId="7E8CE076" w14:textId="77777777" w:rsidR="00090435" w:rsidRDefault="00090435">
      <w:pPr>
        <w:tabs>
          <w:tab w:val="left" w:pos="567"/>
        </w:tabs>
        <w:spacing w:after="96"/>
        <w:jc w:val="center"/>
        <w:rPr>
          <w:ins w:id="1" w:author="IUFRO HQ" w:date="2021-01-08T14:43:00Z"/>
          <w:rFonts w:ascii="Arial" w:eastAsia="Arial" w:hAnsi="Arial" w:cs="Arial"/>
          <w:i/>
          <w:color w:val="003366"/>
          <w:sz w:val="40"/>
          <w:szCs w:val="40"/>
        </w:rPr>
      </w:pPr>
    </w:p>
    <w:p w14:paraId="0A93C9B3" w14:textId="6F2877E8" w:rsidR="002C248E" w:rsidRPr="00C55F98" w:rsidRDefault="007C4C4C">
      <w:pPr>
        <w:tabs>
          <w:tab w:val="left" w:pos="567"/>
        </w:tabs>
        <w:spacing w:after="96"/>
        <w:jc w:val="center"/>
        <w:rPr>
          <w:color w:val="002060"/>
        </w:rPr>
      </w:pPr>
      <w:r>
        <w:rPr>
          <w:rFonts w:ascii="Arial" w:eastAsia="Arial" w:hAnsi="Arial" w:cs="Arial"/>
          <w:i/>
          <w:color w:val="003366"/>
          <w:sz w:val="40"/>
          <w:szCs w:val="40"/>
        </w:rPr>
        <w:t>Vienna, Austria</w:t>
      </w:r>
      <w:r w:rsidRPr="00C55F98">
        <w:rPr>
          <w:rFonts w:ascii="Arial" w:eastAsia="Arial" w:hAnsi="Arial" w:cs="Arial"/>
          <w:i/>
          <w:color w:val="002060"/>
          <w:sz w:val="40"/>
          <w:szCs w:val="40"/>
        </w:rPr>
        <w:t xml:space="preserve">, </w:t>
      </w:r>
      <w:r w:rsidR="00D9341F">
        <w:rPr>
          <w:rFonts w:ascii="Arial" w:eastAsia="Arial" w:hAnsi="Arial" w:cs="Arial"/>
          <w:i/>
          <w:color w:val="002060"/>
          <w:sz w:val="40"/>
          <w:szCs w:val="40"/>
        </w:rPr>
        <w:t>20</w:t>
      </w:r>
      <w:ins w:id="2" w:author="IUFRO HQ" w:date="2020-11-20T12:42:00Z">
        <w:r w:rsidR="00E222AB">
          <w:rPr>
            <w:rFonts w:ascii="Arial" w:eastAsia="Arial" w:hAnsi="Arial" w:cs="Arial"/>
            <w:i/>
            <w:color w:val="002060"/>
            <w:sz w:val="40"/>
            <w:szCs w:val="40"/>
          </w:rPr>
          <w:t>21</w:t>
        </w:r>
      </w:ins>
      <w:del w:id="3" w:author="IUFRO HQ" w:date="2020-11-20T12:42:00Z">
        <w:r w:rsidR="00D9341F" w:rsidDel="00E222AB">
          <w:rPr>
            <w:rFonts w:ascii="Arial" w:eastAsia="Arial" w:hAnsi="Arial" w:cs="Arial"/>
            <w:i/>
            <w:color w:val="002060"/>
            <w:sz w:val="40"/>
            <w:szCs w:val="40"/>
          </w:rPr>
          <w:delText>19</w:delText>
        </w:r>
      </w:del>
    </w:p>
    <w:p w14:paraId="62AD98C3" w14:textId="77777777" w:rsidR="002C248E" w:rsidRDefault="0086106E" w:rsidP="0086106E">
      <w:r>
        <w:br w:type="page"/>
      </w:r>
    </w:p>
    <w:p w14:paraId="38CA6EA5" w14:textId="77777777" w:rsidR="002C248E" w:rsidRDefault="0086106E">
      <w:pPr>
        <w:tabs>
          <w:tab w:val="left" w:pos="567"/>
          <w:tab w:val="right" w:pos="9061"/>
        </w:tabs>
      </w:pPr>
      <w:r>
        <w:rPr>
          <w:rFonts w:ascii="Arial" w:eastAsia="Arial" w:hAnsi="Arial" w:cs="Arial"/>
          <w:b/>
          <w:smallCaps/>
          <w:sz w:val="28"/>
          <w:szCs w:val="28"/>
        </w:rPr>
        <w:lastRenderedPageBreak/>
        <w:t>TABLE OF CONTENTS</w:t>
      </w:r>
    </w:p>
    <w:p w14:paraId="490388CE" w14:textId="77777777" w:rsidR="002C248E" w:rsidRDefault="002C248E"/>
    <w:p w14:paraId="27A43103" w14:textId="005BDEE9" w:rsidR="002C248E" w:rsidRPr="00090435" w:rsidDel="00090435" w:rsidRDefault="0086106E">
      <w:pPr>
        <w:tabs>
          <w:tab w:val="left" w:pos="1985"/>
          <w:tab w:val="right" w:pos="9628"/>
        </w:tabs>
        <w:rPr>
          <w:del w:id="4" w:author="IUFRO HQ" w:date="2021-01-08T14:45:00Z"/>
        </w:rPr>
      </w:pPr>
      <w:del w:id="5" w:author="IUFRO HQ" w:date="2021-01-08T14:45:00Z">
        <w:r w:rsidRPr="00090435" w:rsidDel="00090435">
          <w:rPr>
            <w:rFonts w:ascii="Arial" w:eastAsia="Arial" w:hAnsi="Arial" w:cs="Arial"/>
            <w:b/>
            <w:smallCaps/>
            <w:color w:val="auto"/>
            <w:sz w:val="28"/>
            <w:szCs w:val="28"/>
            <w:u w:val="single"/>
          </w:rPr>
          <w:delText>FOREWORD</w:delText>
        </w:r>
        <w:r w:rsidR="00090435" w:rsidRPr="00090435" w:rsidDel="00090435">
          <w:fldChar w:fldCharType="begin"/>
        </w:r>
        <w:r w:rsidR="00090435" w:rsidRPr="00090435" w:rsidDel="00090435">
          <w:delInstrText xml:space="preserve"> HYPERLINK \l "h.30j0zll" \h </w:delInstrText>
        </w:r>
        <w:r w:rsidR="00090435" w:rsidRPr="00090435" w:rsidDel="00090435">
          <w:fldChar w:fldCharType="end"/>
        </w:r>
      </w:del>
    </w:p>
    <w:p w14:paraId="60F90253" w14:textId="77777777" w:rsidR="002C248E" w:rsidRDefault="002C248E">
      <w:pPr>
        <w:tabs>
          <w:tab w:val="left" w:pos="1985"/>
          <w:tab w:val="right" w:pos="9628"/>
        </w:tabs>
      </w:pPr>
    </w:p>
    <w:p w14:paraId="4BDB19DF" w14:textId="79FD279C" w:rsidR="002C248E" w:rsidRDefault="00FF1745">
      <w:pPr>
        <w:tabs>
          <w:tab w:val="left" w:pos="1985"/>
          <w:tab w:val="right" w:pos="9628"/>
        </w:tabs>
      </w:pPr>
      <w:hyperlink w:anchor="h.1ksv4uv">
        <w:r w:rsidR="0086106E">
          <w:rPr>
            <w:rFonts w:ascii="Arial" w:eastAsia="Arial" w:hAnsi="Arial" w:cs="Arial"/>
            <w:b/>
            <w:smallCaps/>
            <w:color w:val="0000FF"/>
            <w:sz w:val="28"/>
            <w:szCs w:val="28"/>
            <w:u w:val="single"/>
          </w:rPr>
          <w:t>STATUTES</w:t>
        </w:r>
      </w:hyperlink>
      <w:hyperlink w:anchor="h.1ksv4uv">
        <w:r w:rsidR="0086106E">
          <w:rPr>
            <w:rFonts w:ascii="Arial" w:eastAsia="Arial" w:hAnsi="Arial" w:cs="Arial"/>
            <w:b/>
            <w:smallCaps/>
            <w:sz w:val="28"/>
            <w:szCs w:val="28"/>
          </w:rPr>
          <w:tab/>
        </w:r>
        <w:r w:rsidR="0086106E">
          <w:rPr>
            <w:rFonts w:ascii="Arial" w:eastAsia="Arial" w:hAnsi="Arial" w:cs="Arial"/>
            <w:b/>
            <w:smallCaps/>
            <w:sz w:val="28"/>
            <w:szCs w:val="28"/>
          </w:rPr>
          <w:tab/>
        </w:r>
      </w:hyperlink>
    </w:p>
    <w:p w14:paraId="2F7C532F" w14:textId="77777777" w:rsidR="002C248E" w:rsidRDefault="002C248E">
      <w:pPr>
        <w:tabs>
          <w:tab w:val="left" w:pos="1985"/>
          <w:tab w:val="right" w:pos="9628"/>
        </w:tabs>
      </w:pPr>
    </w:p>
    <w:p w14:paraId="4F8FFD60" w14:textId="77777777" w:rsidR="002C248E" w:rsidRDefault="00FF1745">
      <w:pPr>
        <w:tabs>
          <w:tab w:val="left" w:pos="1985"/>
          <w:tab w:val="right" w:pos="9628"/>
        </w:tabs>
      </w:pPr>
      <w:hyperlink w:anchor="h.44sinio">
        <w:r w:rsidR="0086106E">
          <w:rPr>
            <w:rFonts w:ascii="Arial" w:eastAsia="Arial" w:hAnsi="Arial" w:cs="Arial"/>
            <w:color w:val="0000FF"/>
            <w:u w:val="single"/>
          </w:rPr>
          <w:t>ARTICLE I: _</w:t>
        </w:r>
        <w:r w:rsidR="0086106E">
          <w:rPr>
            <w:rFonts w:ascii="Arial" w:eastAsia="Arial" w:hAnsi="Arial" w:cs="Arial"/>
            <w:color w:val="0000FF"/>
            <w:u w:val="single"/>
          </w:rPr>
          <w:tab/>
        </w:r>
      </w:hyperlink>
      <w:hyperlink w:anchor="h.44sinio">
        <w:r w:rsidR="0086106E">
          <w:rPr>
            <w:rFonts w:ascii="Arial" w:eastAsia="Arial" w:hAnsi="Arial" w:cs="Arial"/>
            <w:i/>
            <w:color w:val="0000FF"/>
            <w:u w:val="single"/>
          </w:rPr>
          <w:t>Title, Location and Scope of Action</w:t>
        </w:r>
      </w:hyperlink>
      <w:hyperlink w:anchor="h.2jxsxqh">
        <w:r w:rsidR="0086106E">
          <w:rPr>
            <w:rFonts w:ascii="Arial" w:eastAsia="Arial" w:hAnsi="Arial" w:cs="Arial"/>
          </w:rPr>
          <w:tab/>
        </w:r>
      </w:hyperlink>
    </w:p>
    <w:p w14:paraId="61F83AC4" w14:textId="3FAE32A5" w:rsidR="002C248E" w:rsidRPr="00415AD9" w:rsidRDefault="0086106E">
      <w:pPr>
        <w:tabs>
          <w:tab w:val="left" w:pos="1985"/>
          <w:tab w:val="right" w:pos="9628"/>
        </w:tabs>
        <w:rPr>
          <w:lang w:val="en-US"/>
        </w:rPr>
      </w:pPr>
      <w:r w:rsidRPr="00415AD9">
        <w:rPr>
          <w:rFonts w:ascii="Arial" w:eastAsia="Arial" w:hAnsi="Arial" w:cs="Arial"/>
          <w:color w:val="0000FF"/>
          <w:u w:val="single"/>
          <w:lang w:val="en-US"/>
        </w:rPr>
        <w:t>ARTICLE II: _</w:t>
      </w:r>
      <w:r w:rsidRPr="00415AD9">
        <w:rPr>
          <w:rFonts w:ascii="Arial" w:eastAsia="Arial" w:hAnsi="Arial" w:cs="Arial"/>
          <w:color w:val="0000FF"/>
          <w:u w:val="single"/>
          <w:lang w:val="en-US"/>
        </w:rPr>
        <w:tab/>
      </w:r>
      <w:r w:rsidRPr="00415AD9">
        <w:rPr>
          <w:rFonts w:ascii="Arial" w:eastAsia="Arial" w:hAnsi="Arial" w:cs="Arial"/>
          <w:i/>
          <w:color w:val="0000FF"/>
          <w:u w:val="single"/>
          <w:lang w:val="en-US"/>
        </w:rPr>
        <w:t>Aim</w:t>
      </w:r>
      <w:ins w:id="6" w:author="IUFRO HQ" w:date="2021-01-08T14:47:00Z">
        <w:r w:rsidR="00090435" w:rsidRPr="00415AD9">
          <w:rPr>
            <w:rFonts w:ascii="Arial" w:eastAsia="Arial" w:hAnsi="Arial" w:cs="Arial"/>
            <w:i/>
            <w:color w:val="0000FF"/>
            <w:u w:val="single"/>
            <w:lang w:val="en-US"/>
          </w:rPr>
          <w:t>, Vision, Mission and Values</w:t>
        </w:r>
      </w:ins>
      <w:del w:id="7" w:author="IUFRO HQ" w:date="2021-01-08T14:46:00Z">
        <w:r w:rsidRPr="00415AD9" w:rsidDel="00090435">
          <w:rPr>
            <w:rFonts w:ascii="Arial" w:eastAsia="Arial" w:hAnsi="Arial" w:cs="Arial"/>
            <w:i/>
            <w:color w:val="0000FF"/>
            <w:u w:val="single"/>
            <w:lang w:val="en-US"/>
          </w:rPr>
          <w:delText>s</w:delText>
        </w:r>
      </w:del>
      <w:hyperlink w:anchor="h.z337ya">
        <w:r w:rsidRPr="00415AD9">
          <w:rPr>
            <w:rFonts w:ascii="Arial" w:eastAsia="Arial" w:hAnsi="Arial" w:cs="Arial"/>
            <w:lang w:val="en-US"/>
          </w:rPr>
          <w:tab/>
        </w:r>
      </w:hyperlink>
    </w:p>
    <w:p w14:paraId="0AF36AD1" w14:textId="77777777" w:rsidR="002C248E" w:rsidRDefault="00FF1745">
      <w:pPr>
        <w:tabs>
          <w:tab w:val="left" w:pos="1985"/>
          <w:tab w:val="right" w:pos="9628"/>
        </w:tabs>
      </w:pPr>
      <w:hyperlink w:anchor="h.z337ya">
        <w:r w:rsidR="0086106E">
          <w:rPr>
            <w:rFonts w:ascii="Arial" w:eastAsia="Arial" w:hAnsi="Arial" w:cs="Arial"/>
            <w:color w:val="0000FF"/>
            <w:u w:val="single"/>
          </w:rPr>
          <w:t>ARTICLE III: _</w:t>
        </w:r>
        <w:r w:rsidR="0086106E">
          <w:rPr>
            <w:rFonts w:ascii="Arial" w:eastAsia="Arial" w:hAnsi="Arial" w:cs="Arial"/>
            <w:color w:val="0000FF"/>
            <w:u w:val="single"/>
          </w:rPr>
          <w:tab/>
        </w:r>
      </w:hyperlink>
      <w:hyperlink w:anchor="h.z337ya">
        <w:r w:rsidR="0086106E">
          <w:rPr>
            <w:rFonts w:ascii="Arial" w:eastAsia="Arial" w:hAnsi="Arial" w:cs="Arial"/>
            <w:i/>
            <w:color w:val="0000FF"/>
            <w:u w:val="single"/>
          </w:rPr>
          <w:t>Membership</w:t>
        </w:r>
      </w:hyperlink>
      <w:hyperlink w:anchor="h.3j2qqm3">
        <w:r w:rsidR="0086106E">
          <w:rPr>
            <w:rFonts w:ascii="Arial" w:eastAsia="Arial" w:hAnsi="Arial" w:cs="Arial"/>
          </w:rPr>
          <w:tab/>
        </w:r>
      </w:hyperlink>
    </w:p>
    <w:p w14:paraId="37557FD6" w14:textId="77777777" w:rsidR="002C248E" w:rsidRDefault="00FF1745">
      <w:pPr>
        <w:tabs>
          <w:tab w:val="left" w:pos="1985"/>
          <w:tab w:val="right" w:pos="9628"/>
        </w:tabs>
      </w:pPr>
      <w:hyperlink w:anchor="h.3j2qqm3">
        <w:r w:rsidR="0086106E">
          <w:rPr>
            <w:rFonts w:ascii="Arial" w:eastAsia="Arial" w:hAnsi="Arial" w:cs="Arial"/>
            <w:color w:val="0000FF"/>
            <w:u w:val="single"/>
          </w:rPr>
          <w:t>ARTICLE IV: _</w:t>
        </w:r>
        <w:r w:rsidR="0086106E">
          <w:rPr>
            <w:rFonts w:ascii="Arial" w:eastAsia="Arial" w:hAnsi="Arial" w:cs="Arial"/>
            <w:color w:val="0000FF"/>
            <w:u w:val="single"/>
          </w:rPr>
          <w:tab/>
        </w:r>
      </w:hyperlink>
      <w:hyperlink w:anchor="h.3j2qqm3">
        <w:r w:rsidR="0086106E">
          <w:rPr>
            <w:rFonts w:ascii="Arial" w:eastAsia="Arial" w:hAnsi="Arial" w:cs="Arial"/>
            <w:i/>
            <w:color w:val="0000FF"/>
            <w:u w:val="single"/>
          </w:rPr>
          <w:t>Organs and Structure</w:t>
        </w:r>
      </w:hyperlink>
      <w:hyperlink w:anchor="h.1y810tw">
        <w:r w:rsidR="0086106E">
          <w:rPr>
            <w:rFonts w:ascii="Arial" w:eastAsia="Arial" w:hAnsi="Arial" w:cs="Arial"/>
          </w:rPr>
          <w:tab/>
        </w:r>
      </w:hyperlink>
    </w:p>
    <w:p w14:paraId="6615F926" w14:textId="77777777" w:rsidR="002C248E" w:rsidRDefault="00FF1745">
      <w:pPr>
        <w:tabs>
          <w:tab w:val="left" w:pos="1985"/>
          <w:tab w:val="right" w:pos="9628"/>
        </w:tabs>
      </w:pPr>
      <w:hyperlink w:anchor="h.1y810tw">
        <w:r w:rsidR="0086106E">
          <w:rPr>
            <w:rFonts w:ascii="Arial" w:eastAsia="Arial" w:hAnsi="Arial" w:cs="Arial"/>
            <w:color w:val="0000FF"/>
            <w:u w:val="single"/>
          </w:rPr>
          <w:t>ARTICLE V: _</w:t>
        </w:r>
        <w:r w:rsidR="0086106E">
          <w:rPr>
            <w:rFonts w:ascii="Arial" w:eastAsia="Arial" w:hAnsi="Arial" w:cs="Arial"/>
            <w:color w:val="0000FF"/>
            <w:u w:val="single"/>
          </w:rPr>
          <w:tab/>
        </w:r>
      </w:hyperlink>
      <w:hyperlink w:anchor="h.1y810tw">
        <w:r w:rsidR="0086106E">
          <w:rPr>
            <w:rFonts w:ascii="Arial" w:eastAsia="Arial" w:hAnsi="Arial" w:cs="Arial"/>
            <w:i/>
            <w:color w:val="0000FF"/>
            <w:u w:val="single"/>
          </w:rPr>
          <w:t>Congress</w:t>
        </w:r>
      </w:hyperlink>
      <w:hyperlink w:anchor="h.4i7ojhp">
        <w:r w:rsidR="0086106E">
          <w:rPr>
            <w:rFonts w:ascii="Arial" w:eastAsia="Arial" w:hAnsi="Arial" w:cs="Arial"/>
          </w:rPr>
          <w:tab/>
        </w:r>
      </w:hyperlink>
    </w:p>
    <w:p w14:paraId="740420C9" w14:textId="77777777" w:rsidR="002C248E" w:rsidRDefault="00FF1745">
      <w:pPr>
        <w:tabs>
          <w:tab w:val="left" w:pos="1985"/>
          <w:tab w:val="right" w:pos="9628"/>
        </w:tabs>
      </w:pPr>
      <w:hyperlink w:anchor="h.4i7ojhp">
        <w:r w:rsidR="0086106E">
          <w:rPr>
            <w:rFonts w:ascii="Arial" w:eastAsia="Arial" w:hAnsi="Arial" w:cs="Arial"/>
            <w:color w:val="0000FF"/>
            <w:u w:val="single"/>
          </w:rPr>
          <w:t>ARTICLE VI: _</w:t>
        </w:r>
        <w:r w:rsidR="0086106E">
          <w:rPr>
            <w:rFonts w:ascii="Arial" w:eastAsia="Arial" w:hAnsi="Arial" w:cs="Arial"/>
            <w:color w:val="0000FF"/>
            <w:u w:val="single"/>
          </w:rPr>
          <w:tab/>
        </w:r>
      </w:hyperlink>
      <w:hyperlink w:anchor="h.4i7ojhp">
        <w:r w:rsidR="0086106E">
          <w:rPr>
            <w:rFonts w:ascii="Arial" w:eastAsia="Arial" w:hAnsi="Arial" w:cs="Arial"/>
            <w:i/>
            <w:color w:val="0000FF"/>
            <w:u w:val="single"/>
          </w:rPr>
          <w:t>International Council</w:t>
        </w:r>
      </w:hyperlink>
      <w:hyperlink w:anchor="h.2xcytpi">
        <w:r w:rsidR="0086106E">
          <w:rPr>
            <w:rFonts w:ascii="Arial" w:eastAsia="Arial" w:hAnsi="Arial" w:cs="Arial"/>
          </w:rPr>
          <w:tab/>
        </w:r>
      </w:hyperlink>
    </w:p>
    <w:p w14:paraId="5D6AB422" w14:textId="77777777" w:rsidR="002C248E" w:rsidRDefault="00FF1745">
      <w:pPr>
        <w:tabs>
          <w:tab w:val="left" w:pos="1985"/>
          <w:tab w:val="right" w:pos="9628"/>
        </w:tabs>
      </w:pPr>
      <w:hyperlink w:anchor="h.2xcytpi">
        <w:r w:rsidR="0086106E">
          <w:rPr>
            <w:rFonts w:ascii="Arial" w:eastAsia="Arial" w:hAnsi="Arial" w:cs="Arial"/>
            <w:color w:val="0000FF"/>
            <w:u w:val="single"/>
          </w:rPr>
          <w:t>ARTICLE VII: _</w:t>
        </w:r>
        <w:r w:rsidR="0086106E">
          <w:rPr>
            <w:rFonts w:ascii="Arial" w:eastAsia="Arial" w:hAnsi="Arial" w:cs="Arial"/>
            <w:color w:val="0000FF"/>
            <w:u w:val="single"/>
          </w:rPr>
          <w:tab/>
        </w:r>
      </w:hyperlink>
      <w:hyperlink w:anchor="h.2xcytpi">
        <w:r w:rsidR="0086106E">
          <w:rPr>
            <w:rFonts w:ascii="Arial" w:eastAsia="Arial" w:hAnsi="Arial" w:cs="Arial"/>
            <w:i/>
            <w:color w:val="0000FF"/>
            <w:u w:val="single"/>
          </w:rPr>
          <w:t>Board</w:t>
        </w:r>
      </w:hyperlink>
      <w:hyperlink w:anchor="h.1ci93xb">
        <w:r w:rsidR="0086106E">
          <w:rPr>
            <w:rFonts w:ascii="Arial" w:eastAsia="Arial" w:hAnsi="Arial" w:cs="Arial"/>
          </w:rPr>
          <w:tab/>
        </w:r>
      </w:hyperlink>
    </w:p>
    <w:p w14:paraId="618D5298" w14:textId="77777777" w:rsidR="002C248E" w:rsidRDefault="00FF1745">
      <w:pPr>
        <w:tabs>
          <w:tab w:val="left" w:pos="1985"/>
          <w:tab w:val="right" w:pos="9628"/>
        </w:tabs>
      </w:pPr>
      <w:hyperlink w:anchor="h.1ci93xb">
        <w:r w:rsidR="0086106E">
          <w:rPr>
            <w:rFonts w:ascii="Arial" w:eastAsia="Arial" w:hAnsi="Arial" w:cs="Arial"/>
            <w:color w:val="0000FF"/>
            <w:u w:val="single"/>
          </w:rPr>
          <w:t>ARTICLE VIII: _</w:t>
        </w:r>
        <w:r w:rsidR="0086106E">
          <w:rPr>
            <w:rFonts w:ascii="Arial" w:eastAsia="Arial" w:hAnsi="Arial" w:cs="Arial"/>
            <w:color w:val="0000FF"/>
            <w:u w:val="single"/>
          </w:rPr>
          <w:tab/>
        </w:r>
      </w:hyperlink>
      <w:hyperlink w:anchor="h.1ci93xb">
        <w:r w:rsidR="0086106E">
          <w:rPr>
            <w:rFonts w:ascii="Arial" w:eastAsia="Arial" w:hAnsi="Arial" w:cs="Arial"/>
            <w:i/>
            <w:color w:val="0000FF"/>
            <w:u w:val="single"/>
          </w:rPr>
          <w:t>President</w:t>
        </w:r>
      </w:hyperlink>
      <w:hyperlink w:anchor="h.3whwml4">
        <w:r w:rsidR="0086106E">
          <w:rPr>
            <w:rFonts w:ascii="Arial" w:eastAsia="Arial" w:hAnsi="Arial" w:cs="Arial"/>
          </w:rPr>
          <w:tab/>
        </w:r>
      </w:hyperlink>
    </w:p>
    <w:p w14:paraId="05A66DAF" w14:textId="77777777" w:rsidR="002C248E" w:rsidRDefault="00FF1745">
      <w:pPr>
        <w:tabs>
          <w:tab w:val="left" w:pos="1985"/>
          <w:tab w:val="right" w:pos="9628"/>
        </w:tabs>
      </w:pPr>
      <w:hyperlink w:anchor="h.3whwml4">
        <w:r w:rsidR="0086106E">
          <w:rPr>
            <w:rFonts w:ascii="Arial" w:eastAsia="Arial" w:hAnsi="Arial" w:cs="Arial"/>
            <w:color w:val="0000FF"/>
            <w:u w:val="single"/>
          </w:rPr>
          <w:t>ARTICLE IX: _</w:t>
        </w:r>
        <w:r w:rsidR="0086106E">
          <w:rPr>
            <w:rFonts w:ascii="Arial" w:eastAsia="Arial" w:hAnsi="Arial" w:cs="Arial"/>
            <w:color w:val="0000FF"/>
            <w:u w:val="single"/>
          </w:rPr>
          <w:tab/>
        </w:r>
      </w:hyperlink>
      <w:hyperlink w:anchor="h.3whwml4">
        <w:r w:rsidR="0086106E">
          <w:rPr>
            <w:rFonts w:ascii="Arial" w:eastAsia="Arial" w:hAnsi="Arial" w:cs="Arial"/>
            <w:i/>
            <w:color w:val="0000FF"/>
            <w:u w:val="single"/>
          </w:rPr>
          <w:t>Vice-Presidents</w:t>
        </w:r>
      </w:hyperlink>
      <w:hyperlink w:anchor="h.2bn6wsx">
        <w:r w:rsidR="0086106E">
          <w:rPr>
            <w:rFonts w:ascii="Arial" w:eastAsia="Arial" w:hAnsi="Arial" w:cs="Arial"/>
          </w:rPr>
          <w:tab/>
        </w:r>
      </w:hyperlink>
    </w:p>
    <w:p w14:paraId="5CCA8B98" w14:textId="77777777" w:rsidR="002C248E" w:rsidRDefault="00FF1745">
      <w:pPr>
        <w:tabs>
          <w:tab w:val="left" w:pos="1985"/>
          <w:tab w:val="right" w:pos="9628"/>
        </w:tabs>
      </w:pPr>
      <w:hyperlink w:anchor="h.2bn6wsx">
        <w:r w:rsidR="0086106E">
          <w:rPr>
            <w:rFonts w:ascii="Arial" w:eastAsia="Arial" w:hAnsi="Arial" w:cs="Arial"/>
            <w:color w:val="0000FF"/>
            <w:u w:val="single"/>
          </w:rPr>
          <w:t>ARTICLE X: _</w:t>
        </w:r>
        <w:r w:rsidR="0086106E">
          <w:rPr>
            <w:rFonts w:ascii="Arial" w:eastAsia="Arial" w:hAnsi="Arial" w:cs="Arial"/>
            <w:color w:val="0000FF"/>
            <w:u w:val="single"/>
          </w:rPr>
          <w:tab/>
        </w:r>
      </w:hyperlink>
      <w:hyperlink w:anchor="h.2bn6wsx">
        <w:r w:rsidR="0086106E">
          <w:rPr>
            <w:rFonts w:ascii="Arial" w:eastAsia="Arial" w:hAnsi="Arial" w:cs="Arial"/>
            <w:i/>
            <w:color w:val="0000FF"/>
            <w:u w:val="single"/>
          </w:rPr>
          <w:t>Executive Director – Secretariat</w:t>
        </w:r>
      </w:hyperlink>
      <w:hyperlink w:anchor="h.qsh70q">
        <w:r w:rsidR="0086106E">
          <w:rPr>
            <w:rFonts w:ascii="Arial" w:eastAsia="Arial" w:hAnsi="Arial" w:cs="Arial"/>
          </w:rPr>
          <w:tab/>
        </w:r>
      </w:hyperlink>
    </w:p>
    <w:p w14:paraId="615A28D3" w14:textId="77777777" w:rsidR="002C248E" w:rsidRDefault="00FF1745">
      <w:pPr>
        <w:tabs>
          <w:tab w:val="left" w:pos="1985"/>
          <w:tab w:val="right" w:pos="9628"/>
        </w:tabs>
      </w:pPr>
      <w:hyperlink w:anchor="h.qsh70q">
        <w:r w:rsidR="0086106E">
          <w:rPr>
            <w:rFonts w:ascii="Arial" w:eastAsia="Arial" w:hAnsi="Arial" w:cs="Arial"/>
            <w:color w:val="0000FF"/>
            <w:u w:val="single"/>
          </w:rPr>
          <w:t>ARTICLE XI: _</w:t>
        </w:r>
        <w:r w:rsidR="0086106E">
          <w:rPr>
            <w:rFonts w:ascii="Arial" w:eastAsia="Arial" w:hAnsi="Arial" w:cs="Arial"/>
            <w:color w:val="0000FF"/>
            <w:u w:val="single"/>
          </w:rPr>
          <w:tab/>
        </w:r>
      </w:hyperlink>
      <w:hyperlink w:anchor="h.qsh70q">
        <w:r w:rsidR="0086106E">
          <w:rPr>
            <w:rFonts w:ascii="Arial" w:eastAsia="Arial" w:hAnsi="Arial" w:cs="Arial"/>
            <w:i/>
            <w:color w:val="0000FF"/>
            <w:u w:val="single"/>
          </w:rPr>
          <w:t>Divisions</w:t>
        </w:r>
      </w:hyperlink>
      <w:hyperlink w:anchor="h.3as4poj">
        <w:r w:rsidR="0086106E">
          <w:rPr>
            <w:rFonts w:ascii="Arial" w:eastAsia="Arial" w:hAnsi="Arial" w:cs="Arial"/>
          </w:rPr>
          <w:tab/>
        </w:r>
      </w:hyperlink>
    </w:p>
    <w:p w14:paraId="5ADD01FD" w14:textId="77777777" w:rsidR="002C248E" w:rsidRDefault="00FF1745">
      <w:pPr>
        <w:tabs>
          <w:tab w:val="left" w:pos="1985"/>
          <w:tab w:val="right" w:pos="9628"/>
        </w:tabs>
      </w:pPr>
      <w:hyperlink w:anchor="h.3as4poj">
        <w:r w:rsidR="0086106E">
          <w:rPr>
            <w:rFonts w:ascii="Arial" w:eastAsia="Arial" w:hAnsi="Arial" w:cs="Arial"/>
            <w:color w:val="0000FF"/>
            <w:u w:val="single"/>
          </w:rPr>
          <w:t>ARTICLE XII: _</w:t>
        </w:r>
        <w:r w:rsidR="0086106E">
          <w:rPr>
            <w:rFonts w:ascii="Arial" w:eastAsia="Arial" w:hAnsi="Arial" w:cs="Arial"/>
            <w:color w:val="0000FF"/>
            <w:u w:val="single"/>
          </w:rPr>
          <w:tab/>
        </w:r>
      </w:hyperlink>
      <w:hyperlink w:anchor="h.3as4poj">
        <w:r w:rsidR="0086106E">
          <w:rPr>
            <w:rFonts w:ascii="Arial" w:eastAsia="Arial" w:hAnsi="Arial" w:cs="Arial"/>
            <w:i/>
            <w:color w:val="0000FF"/>
            <w:u w:val="single"/>
          </w:rPr>
          <w:t>Research Groups and Working Parties</w:t>
        </w:r>
      </w:hyperlink>
      <w:hyperlink w:anchor="h.1pxezwc">
        <w:r w:rsidR="0086106E">
          <w:rPr>
            <w:rFonts w:ascii="Arial" w:eastAsia="Arial" w:hAnsi="Arial" w:cs="Arial"/>
          </w:rPr>
          <w:tab/>
        </w:r>
      </w:hyperlink>
    </w:p>
    <w:p w14:paraId="6BA230DB" w14:textId="5AD19821" w:rsidR="002C248E" w:rsidRDefault="00FF1745">
      <w:pPr>
        <w:tabs>
          <w:tab w:val="left" w:pos="1985"/>
          <w:tab w:val="right" w:pos="9628"/>
        </w:tabs>
        <w:ind w:left="1980" w:hanging="1980"/>
      </w:pPr>
      <w:hyperlink w:anchor="h.1pxezwc">
        <w:r w:rsidR="0086106E">
          <w:rPr>
            <w:rFonts w:ascii="Arial" w:eastAsia="Arial" w:hAnsi="Arial" w:cs="Arial"/>
            <w:color w:val="0000FF"/>
            <w:u w:val="single"/>
          </w:rPr>
          <w:t>ARTICLE XIII: _</w:t>
        </w:r>
        <w:r w:rsidR="0086106E">
          <w:rPr>
            <w:rFonts w:ascii="Arial" w:eastAsia="Arial" w:hAnsi="Arial" w:cs="Arial"/>
            <w:color w:val="0000FF"/>
            <w:u w:val="single"/>
          </w:rPr>
          <w:tab/>
        </w:r>
      </w:hyperlink>
      <w:r w:rsidR="00D602E9" w:rsidRPr="004D41BD">
        <w:fldChar w:fldCharType="begin"/>
      </w:r>
      <w:r w:rsidR="00D602E9" w:rsidRPr="004D41BD">
        <w:instrText xml:space="preserve"> HYPERLINK \l "h.1pxezwc" \h </w:instrText>
      </w:r>
      <w:r w:rsidR="00D602E9" w:rsidRPr="004D41BD">
        <w:fldChar w:fldCharType="separate"/>
      </w:r>
      <w:r w:rsidR="0086106E" w:rsidRPr="004D41BD">
        <w:rPr>
          <w:rFonts w:ascii="Arial" w:eastAsia="Arial" w:hAnsi="Arial" w:cs="Arial"/>
          <w:i/>
          <w:color w:val="0000FF"/>
          <w:u w:val="single"/>
        </w:rPr>
        <w:t>Task Forces, Special Programmes, Projects</w:t>
      </w:r>
      <w:del w:id="8" w:author="IUFRO HQ" w:date="2021-08-11T15:31:00Z">
        <w:r w:rsidR="0086106E" w:rsidRPr="004D41BD" w:rsidDel="00E17975">
          <w:rPr>
            <w:rFonts w:ascii="Arial" w:eastAsia="Arial" w:hAnsi="Arial" w:cs="Arial"/>
            <w:i/>
            <w:color w:val="0000FF"/>
            <w:u w:val="single"/>
          </w:rPr>
          <w:delText>, Chapters</w:delText>
        </w:r>
      </w:del>
      <w:r w:rsidR="0086106E" w:rsidRPr="004D41BD">
        <w:rPr>
          <w:rFonts w:ascii="Arial" w:eastAsia="Arial" w:hAnsi="Arial" w:cs="Arial"/>
          <w:i/>
          <w:color w:val="0000FF"/>
          <w:u w:val="single"/>
        </w:rPr>
        <w:t xml:space="preserve"> and IUFRO-led International Initiatives</w:t>
      </w:r>
      <w:r w:rsidR="00D602E9" w:rsidRPr="004D41BD">
        <w:rPr>
          <w:rFonts w:ascii="Arial" w:eastAsia="Arial" w:hAnsi="Arial" w:cs="Arial"/>
          <w:i/>
          <w:color w:val="0000FF"/>
          <w:u w:val="single"/>
        </w:rPr>
        <w:fldChar w:fldCharType="end"/>
      </w:r>
      <w:hyperlink w:anchor="h.49x2ik5">
        <w:r w:rsidR="0086106E">
          <w:rPr>
            <w:rFonts w:ascii="Arial" w:eastAsia="Arial" w:hAnsi="Arial" w:cs="Arial"/>
          </w:rPr>
          <w:tab/>
        </w:r>
      </w:hyperlink>
    </w:p>
    <w:p w14:paraId="48393B9E" w14:textId="77777777" w:rsidR="002C248E" w:rsidRDefault="00FF1745">
      <w:pPr>
        <w:tabs>
          <w:tab w:val="left" w:pos="1985"/>
          <w:tab w:val="right" w:pos="9628"/>
        </w:tabs>
      </w:pPr>
      <w:hyperlink w:anchor="h.49x2ik5">
        <w:r w:rsidR="0086106E">
          <w:rPr>
            <w:rFonts w:ascii="Arial" w:eastAsia="Arial" w:hAnsi="Arial" w:cs="Arial"/>
            <w:color w:val="0000FF"/>
            <w:u w:val="single"/>
          </w:rPr>
          <w:t>ARTICLE XIV: _</w:t>
        </w:r>
        <w:r w:rsidR="0086106E">
          <w:rPr>
            <w:rFonts w:ascii="Arial" w:eastAsia="Arial" w:hAnsi="Arial" w:cs="Arial"/>
            <w:color w:val="0000FF"/>
            <w:u w:val="single"/>
          </w:rPr>
          <w:tab/>
        </w:r>
      </w:hyperlink>
      <w:hyperlink w:anchor="h.49x2ik5">
        <w:r w:rsidR="0086106E">
          <w:rPr>
            <w:rFonts w:ascii="Arial" w:eastAsia="Arial" w:hAnsi="Arial" w:cs="Arial"/>
            <w:i/>
            <w:color w:val="0000FF"/>
            <w:u w:val="single"/>
          </w:rPr>
          <w:t>Awards and Recognition</w:t>
        </w:r>
      </w:hyperlink>
      <w:hyperlink w:anchor="h.2p2csry">
        <w:r w:rsidR="0086106E">
          <w:rPr>
            <w:rFonts w:ascii="Arial" w:eastAsia="Arial" w:hAnsi="Arial" w:cs="Arial"/>
          </w:rPr>
          <w:tab/>
        </w:r>
      </w:hyperlink>
    </w:p>
    <w:p w14:paraId="56B0F231" w14:textId="77777777" w:rsidR="002C248E" w:rsidRDefault="00FF1745">
      <w:pPr>
        <w:tabs>
          <w:tab w:val="left" w:pos="1985"/>
          <w:tab w:val="right" w:pos="9628"/>
        </w:tabs>
      </w:pPr>
      <w:hyperlink w:anchor="h.2p2csry">
        <w:r w:rsidR="0086106E">
          <w:rPr>
            <w:rFonts w:ascii="Arial" w:eastAsia="Arial" w:hAnsi="Arial" w:cs="Arial"/>
            <w:color w:val="0000FF"/>
            <w:u w:val="single"/>
          </w:rPr>
          <w:t>ARTICLE XV: _</w:t>
        </w:r>
        <w:r w:rsidR="0086106E">
          <w:rPr>
            <w:rFonts w:ascii="Arial" w:eastAsia="Arial" w:hAnsi="Arial" w:cs="Arial"/>
            <w:color w:val="0000FF"/>
            <w:u w:val="single"/>
          </w:rPr>
          <w:tab/>
        </w:r>
      </w:hyperlink>
      <w:hyperlink w:anchor="h.2p2csry">
        <w:r w:rsidR="0086106E">
          <w:rPr>
            <w:rFonts w:ascii="Arial" w:eastAsia="Arial" w:hAnsi="Arial" w:cs="Arial"/>
            <w:i/>
            <w:color w:val="0000FF"/>
            <w:u w:val="single"/>
          </w:rPr>
          <w:t>Subscriptions and Membership Fees</w:t>
        </w:r>
      </w:hyperlink>
      <w:hyperlink w:anchor="h.147n2zr">
        <w:r w:rsidR="0086106E">
          <w:rPr>
            <w:rFonts w:ascii="Arial" w:eastAsia="Arial" w:hAnsi="Arial" w:cs="Arial"/>
          </w:rPr>
          <w:tab/>
        </w:r>
      </w:hyperlink>
    </w:p>
    <w:p w14:paraId="5D481AD0" w14:textId="77777777" w:rsidR="002C248E" w:rsidRDefault="00FF1745">
      <w:pPr>
        <w:tabs>
          <w:tab w:val="left" w:pos="1985"/>
          <w:tab w:val="right" w:pos="9628"/>
        </w:tabs>
      </w:pPr>
      <w:hyperlink w:anchor="h.147n2zr">
        <w:r w:rsidR="0086106E">
          <w:rPr>
            <w:rFonts w:ascii="Arial" w:eastAsia="Arial" w:hAnsi="Arial" w:cs="Arial"/>
            <w:color w:val="0000FF"/>
            <w:u w:val="single"/>
          </w:rPr>
          <w:t>ARTICLE XVI: _</w:t>
        </w:r>
        <w:r w:rsidR="0086106E">
          <w:rPr>
            <w:rFonts w:ascii="Arial" w:eastAsia="Arial" w:hAnsi="Arial" w:cs="Arial"/>
            <w:color w:val="0000FF"/>
            <w:u w:val="single"/>
          </w:rPr>
          <w:tab/>
        </w:r>
      </w:hyperlink>
      <w:hyperlink w:anchor="h.147n2zr">
        <w:r w:rsidR="0086106E">
          <w:rPr>
            <w:rFonts w:ascii="Arial" w:eastAsia="Arial" w:hAnsi="Arial" w:cs="Arial"/>
            <w:i/>
            <w:color w:val="0000FF"/>
            <w:u w:val="single"/>
          </w:rPr>
          <w:t>Internal Regulations</w:t>
        </w:r>
      </w:hyperlink>
      <w:hyperlink w:anchor="h.3o7alnk">
        <w:r w:rsidR="0086106E">
          <w:rPr>
            <w:rFonts w:ascii="Arial" w:eastAsia="Arial" w:hAnsi="Arial" w:cs="Arial"/>
          </w:rPr>
          <w:tab/>
        </w:r>
      </w:hyperlink>
    </w:p>
    <w:p w14:paraId="323995AC" w14:textId="77777777" w:rsidR="002C248E" w:rsidRDefault="00FF1745">
      <w:pPr>
        <w:tabs>
          <w:tab w:val="left" w:pos="1985"/>
          <w:tab w:val="right" w:pos="9628"/>
        </w:tabs>
      </w:pPr>
      <w:hyperlink w:anchor="h.3o7alnk">
        <w:r w:rsidR="0086106E">
          <w:rPr>
            <w:rFonts w:ascii="Arial" w:eastAsia="Arial" w:hAnsi="Arial" w:cs="Arial"/>
            <w:color w:val="0000FF"/>
            <w:u w:val="single"/>
          </w:rPr>
          <w:t>ARTICLE XVII: _</w:t>
        </w:r>
        <w:r w:rsidR="0086106E">
          <w:rPr>
            <w:rFonts w:ascii="Arial" w:eastAsia="Arial" w:hAnsi="Arial" w:cs="Arial"/>
            <w:color w:val="0000FF"/>
            <w:u w:val="single"/>
          </w:rPr>
          <w:tab/>
        </w:r>
      </w:hyperlink>
      <w:hyperlink w:anchor="h.3o7alnk">
        <w:r w:rsidR="0086106E">
          <w:rPr>
            <w:rFonts w:ascii="Arial" w:eastAsia="Arial" w:hAnsi="Arial" w:cs="Arial"/>
            <w:i/>
            <w:color w:val="0000FF"/>
            <w:u w:val="single"/>
          </w:rPr>
          <w:t>Arbitration Committee</w:t>
        </w:r>
      </w:hyperlink>
      <w:hyperlink w:anchor="h.23ckvvd">
        <w:r w:rsidR="0086106E">
          <w:rPr>
            <w:rFonts w:ascii="Arial" w:eastAsia="Arial" w:hAnsi="Arial" w:cs="Arial"/>
          </w:rPr>
          <w:tab/>
        </w:r>
      </w:hyperlink>
    </w:p>
    <w:p w14:paraId="662FC7D7" w14:textId="77777777" w:rsidR="002C248E" w:rsidRDefault="00FF1745">
      <w:pPr>
        <w:tabs>
          <w:tab w:val="left" w:pos="1985"/>
          <w:tab w:val="right" w:pos="9628"/>
        </w:tabs>
      </w:pPr>
      <w:hyperlink w:anchor="h.23ckvvd">
        <w:r w:rsidR="0086106E">
          <w:rPr>
            <w:rFonts w:ascii="Arial" w:eastAsia="Arial" w:hAnsi="Arial" w:cs="Arial"/>
            <w:color w:val="0000FF"/>
            <w:u w:val="single"/>
          </w:rPr>
          <w:t>ARTICLE XVIII: _</w:t>
        </w:r>
        <w:r w:rsidR="0086106E">
          <w:rPr>
            <w:rFonts w:ascii="Arial" w:eastAsia="Arial" w:hAnsi="Arial" w:cs="Arial"/>
            <w:color w:val="0000FF"/>
            <w:u w:val="single"/>
          </w:rPr>
          <w:tab/>
        </w:r>
      </w:hyperlink>
      <w:hyperlink w:anchor="h.23ckvvd">
        <w:r w:rsidR="0086106E">
          <w:rPr>
            <w:rFonts w:ascii="Arial" w:eastAsia="Arial" w:hAnsi="Arial" w:cs="Arial"/>
            <w:i/>
            <w:color w:val="0000FF"/>
            <w:u w:val="single"/>
          </w:rPr>
          <w:t>Termination of the Union</w:t>
        </w:r>
      </w:hyperlink>
      <w:hyperlink w:anchor="h.ihv636">
        <w:r w:rsidR="0086106E">
          <w:rPr>
            <w:rFonts w:ascii="Arial" w:eastAsia="Arial" w:hAnsi="Arial" w:cs="Arial"/>
          </w:rPr>
          <w:tab/>
        </w:r>
      </w:hyperlink>
    </w:p>
    <w:p w14:paraId="52127392" w14:textId="77777777" w:rsidR="002C248E" w:rsidRDefault="00FF1745">
      <w:pPr>
        <w:tabs>
          <w:tab w:val="left" w:pos="1985"/>
          <w:tab w:val="right" w:pos="9628"/>
        </w:tabs>
      </w:pPr>
      <w:hyperlink w:anchor="h.ihv636">
        <w:r w:rsidR="0086106E">
          <w:rPr>
            <w:rFonts w:ascii="Arial" w:eastAsia="Arial" w:hAnsi="Arial" w:cs="Arial"/>
            <w:color w:val="0000FF"/>
            <w:u w:val="single"/>
          </w:rPr>
          <w:t>ARTICLE XIX: _</w:t>
        </w:r>
        <w:r w:rsidR="0086106E">
          <w:rPr>
            <w:rFonts w:ascii="Arial" w:eastAsia="Arial" w:hAnsi="Arial" w:cs="Arial"/>
            <w:color w:val="0000FF"/>
            <w:u w:val="single"/>
          </w:rPr>
          <w:tab/>
        </w:r>
      </w:hyperlink>
      <w:hyperlink w:anchor="h.ihv636">
        <w:r w:rsidR="0086106E">
          <w:rPr>
            <w:rFonts w:ascii="Arial" w:eastAsia="Arial" w:hAnsi="Arial" w:cs="Arial"/>
            <w:i/>
            <w:color w:val="0000FF"/>
            <w:u w:val="single"/>
          </w:rPr>
          <w:t>Languages and Difficulty in Interpretation</w:t>
        </w:r>
      </w:hyperlink>
      <w:hyperlink w:anchor="_Toc287521826">
        <w:r w:rsidR="0086106E">
          <w:rPr>
            <w:rFonts w:ascii="Arial" w:eastAsia="Arial" w:hAnsi="Arial" w:cs="Arial"/>
          </w:rPr>
          <w:tab/>
        </w:r>
      </w:hyperlink>
    </w:p>
    <w:p w14:paraId="28E89A88" w14:textId="507CC69A" w:rsidR="002C248E" w:rsidRDefault="002C248E">
      <w:pPr>
        <w:tabs>
          <w:tab w:val="left" w:pos="1985"/>
        </w:tabs>
      </w:pPr>
    </w:p>
    <w:p w14:paraId="5DDBEC31" w14:textId="77777777" w:rsidR="00090435" w:rsidRDefault="00090435">
      <w:pPr>
        <w:tabs>
          <w:tab w:val="left" w:pos="1985"/>
        </w:tabs>
      </w:pPr>
    </w:p>
    <w:p w14:paraId="20A2B990" w14:textId="21A19FD1" w:rsidR="002C248E" w:rsidRDefault="00FF1745">
      <w:pPr>
        <w:tabs>
          <w:tab w:val="left" w:pos="1985"/>
          <w:tab w:val="right" w:pos="9628"/>
        </w:tabs>
      </w:pPr>
      <w:hyperlink w:anchor="h.32hioqz">
        <w:r w:rsidR="0086106E">
          <w:rPr>
            <w:rFonts w:ascii="Arial" w:eastAsia="Arial" w:hAnsi="Arial" w:cs="Arial"/>
            <w:b/>
            <w:smallCaps/>
            <w:color w:val="0000FF"/>
            <w:sz w:val="28"/>
            <w:szCs w:val="28"/>
            <w:u w:val="single"/>
          </w:rPr>
          <w:t>INTERNAL REGULATIONS</w:t>
        </w:r>
        <w:r w:rsidR="0086106E">
          <w:rPr>
            <w:rFonts w:ascii="Arial" w:eastAsia="Arial" w:hAnsi="Arial" w:cs="Arial"/>
            <w:b/>
            <w:smallCaps/>
            <w:color w:val="0000FF"/>
            <w:sz w:val="28"/>
            <w:szCs w:val="28"/>
            <w:u w:val="single"/>
          </w:rPr>
          <w:tab/>
        </w:r>
      </w:hyperlink>
      <w:hyperlink w:anchor="_Toc287521827">
        <w:r w:rsidR="0086106E">
          <w:rPr>
            <w:rFonts w:ascii="Arial" w:eastAsia="Arial" w:hAnsi="Arial" w:cs="Arial"/>
            <w:b/>
            <w:smallCaps/>
            <w:sz w:val="28"/>
            <w:szCs w:val="28"/>
          </w:rPr>
          <w:tab/>
        </w:r>
      </w:hyperlink>
    </w:p>
    <w:p w14:paraId="1DB59FDB" w14:textId="77777777" w:rsidR="002C248E" w:rsidRDefault="00FF1745">
      <w:pPr>
        <w:tabs>
          <w:tab w:val="left" w:pos="1985"/>
          <w:tab w:val="right" w:pos="9628"/>
        </w:tabs>
      </w:pPr>
      <w:hyperlink w:anchor="h.1hmsyys">
        <w:r w:rsidR="0086106E">
          <w:rPr>
            <w:rFonts w:ascii="Arial" w:eastAsia="Arial" w:hAnsi="Arial" w:cs="Arial"/>
            <w:color w:val="0000FF"/>
            <w:u w:val="single"/>
          </w:rPr>
          <w:t>SECTION I: _</w:t>
        </w:r>
        <w:r w:rsidR="0086106E">
          <w:rPr>
            <w:rFonts w:ascii="Arial" w:eastAsia="Arial" w:hAnsi="Arial" w:cs="Arial"/>
            <w:color w:val="0000FF"/>
            <w:u w:val="single"/>
          </w:rPr>
          <w:tab/>
        </w:r>
      </w:hyperlink>
      <w:hyperlink w:anchor="h.1hmsyys">
        <w:r w:rsidR="0086106E">
          <w:rPr>
            <w:rFonts w:ascii="Arial" w:eastAsia="Arial" w:hAnsi="Arial" w:cs="Arial"/>
            <w:i/>
            <w:color w:val="0000FF"/>
            <w:u w:val="single"/>
          </w:rPr>
          <w:t>Principles</w:t>
        </w:r>
      </w:hyperlink>
      <w:hyperlink w:anchor="h.41mghml">
        <w:r w:rsidR="0086106E">
          <w:rPr>
            <w:rFonts w:ascii="Arial" w:eastAsia="Arial" w:hAnsi="Arial" w:cs="Arial"/>
          </w:rPr>
          <w:tab/>
        </w:r>
      </w:hyperlink>
    </w:p>
    <w:p w14:paraId="5BC26687" w14:textId="77777777" w:rsidR="002C248E" w:rsidRDefault="00FF1745">
      <w:pPr>
        <w:tabs>
          <w:tab w:val="left" w:pos="1985"/>
          <w:tab w:val="right" w:pos="9628"/>
        </w:tabs>
      </w:pPr>
      <w:hyperlink w:anchor="h.41mghml">
        <w:r w:rsidR="0086106E">
          <w:rPr>
            <w:rFonts w:ascii="Arial" w:eastAsia="Arial" w:hAnsi="Arial" w:cs="Arial"/>
            <w:color w:val="0000FF"/>
            <w:u w:val="single"/>
          </w:rPr>
          <w:t>SECTION II: _</w:t>
        </w:r>
        <w:r w:rsidR="0086106E">
          <w:rPr>
            <w:rFonts w:ascii="Arial" w:eastAsia="Arial" w:hAnsi="Arial" w:cs="Arial"/>
            <w:color w:val="0000FF"/>
            <w:u w:val="single"/>
          </w:rPr>
          <w:tab/>
        </w:r>
      </w:hyperlink>
      <w:hyperlink w:anchor="h.41mghml">
        <w:r w:rsidR="0086106E">
          <w:rPr>
            <w:rFonts w:ascii="Arial" w:eastAsia="Arial" w:hAnsi="Arial" w:cs="Arial"/>
            <w:i/>
            <w:color w:val="0000FF"/>
            <w:u w:val="single"/>
          </w:rPr>
          <w:t>Headquarters and Address</w:t>
        </w:r>
      </w:hyperlink>
      <w:hyperlink w:anchor="h.2grqrue">
        <w:r w:rsidR="0086106E">
          <w:rPr>
            <w:rFonts w:ascii="Arial" w:eastAsia="Arial" w:hAnsi="Arial" w:cs="Arial"/>
          </w:rPr>
          <w:tab/>
        </w:r>
      </w:hyperlink>
    </w:p>
    <w:p w14:paraId="4BE43E4E" w14:textId="77777777" w:rsidR="002C248E" w:rsidRDefault="00FF1745">
      <w:pPr>
        <w:tabs>
          <w:tab w:val="left" w:pos="1985"/>
          <w:tab w:val="right" w:pos="9628"/>
        </w:tabs>
      </w:pPr>
      <w:hyperlink w:anchor="h.2grqrue">
        <w:r w:rsidR="0086106E">
          <w:rPr>
            <w:rFonts w:ascii="Arial" w:eastAsia="Arial" w:hAnsi="Arial" w:cs="Arial"/>
            <w:color w:val="0000FF"/>
            <w:u w:val="single"/>
          </w:rPr>
          <w:t>SECTION III: _</w:t>
        </w:r>
        <w:r w:rsidR="0086106E">
          <w:rPr>
            <w:rFonts w:ascii="Arial" w:eastAsia="Arial" w:hAnsi="Arial" w:cs="Arial"/>
            <w:color w:val="0000FF"/>
            <w:u w:val="single"/>
          </w:rPr>
          <w:tab/>
        </w:r>
      </w:hyperlink>
      <w:hyperlink w:anchor="h.2grqrue">
        <w:r w:rsidR="0086106E">
          <w:rPr>
            <w:rFonts w:ascii="Arial" w:eastAsia="Arial" w:hAnsi="Arial" w:cs="Arial"/>
            <w:i/>
            <w:color w:val="0000FF"/>
            <w:u w:val="single"/>
          </w:rPr>
          <w:t>Membership</w:t>
        </w:r>
      </w:hyperlink>
      <w:hyperlink w:anchor="h.3fwokq0">
        <w:r w:rsidR="0086106E">
          <w:rPr>
            <w:rFonts w:ascii="Arial" w:eastAsia="Arial" w:hAnsi="Arial" w:cs="Arial"/>
          </w:rPr>
          <w:tab/>
        </w:r>
      </w:hyperlink>
    </w:p>
    <w:p w14:paraId="0E371A72" w14:textId="77777777" w:rsidR="002C248E" w:rsidRDefault="00FF1745">
      <w:pPr>
        <w:tabs>
          <w:tab w:val="left" w:pos="1985"/>
          <w:tab w:val="right" w:pos="9628"/>
        </w:tabs>
      </w:pPr>
      <w:hyperlink w:anchor="h.3fwokq0">
        <w:r w:rsidR="0086106E">
          <w:rPr>
            <w:rFonts w:ascii="Arial" w:eastAsia="Arial" w:hAnsi="Arial" w:cs="Arial"/>
            <w:color w:val="0000FF"/>
            <w:u w:val="single"/>
          </w:rPr>
          <w:t>SECTION IV: _</w:t>
        </w:r>
        <w:r w:rsidR="0086106E">
          <w:rPr>
            <w:rFonts w:ascii="Arial" w:eastAsia="Arial" w:hAnsi="Arial" w:cs="Arial"/>
            <w:color w:val="0000FF"/>
            <w:u w:val="single"/>
          </w:rPr>
          <w:tab/>
        </w:r>
      </w:hyperlink>
      <w:hyperlink w:anchor="h.3fwokq0">
        <w:r w:rsidR="0086106E">
          <w:rPr>
            <w:rFonts w:ascii="Arial" w:eastAsia="Arial" w:hAnsi="Arial" w:cs="Arial"/>
            <w:i/>
            <w:color w:val="0000FF"/>
            <w:u w:val="single"/>
          </w:rPr>
          <w:t>Congress</w:t>
        </w:r>
      </w:hyperlink>
      <w:hyperlink w:anchor="h.1v1yuxt">
        <w:r w:rsidR="0086106E">
          <w:rPr>
            <w:rFonts w:ascii="Arial" w:eastAsia="Arial" w:hAnsi="Arial" w:cs="Arial"/>
          </w:rPr>
          <w:tab/>
        </w:r>
      </w:hyperlink>
    </w:p>
    <w:p w14:paraId="72FE2E4D" w14:textId="77777777" w:rsidR="002C248E" w:rsidRDefault="00FF1745">
      <w:pPr>
        <w:tabs>
          <w:tab w:val="left" w:pos="1985"/>
          <w:tab w:val="right" w:pos="9628"/>
        </w:tabs>
      </w:pPr>
      <w:hyperlink w:anchor="h.1v1yuxt">
        <w:r w:rsidR="0086106E">
          <w:rPr>
            <w:rFonts w:ascii="Arial" w:eastAsia="Arial" w:hAnsi="Arial" w:cs="Arial"/>
            <w:color w:val="0000FF"/>
            <w:u w:val="single"/>
          </w:rPr>
          <w:t>SECTION V: _</w:t>
        </w:r>
        <w:r w:rsidR="0086106E">
          <w:rPr>
            <w:rFonts w:ascii="Arial" w:eastAsia="Arial" w:hAnsi="Arial" w:cs="Arial"/>
            <w:color w:val="0000FF"/>
            <w:u w:val="single"/>
          </w:rPr>
          <w:tab/>
        </w:r>
      </w:hyperlink>
      <w:hyperlink w:anchor="h.1v1yuxt">
        <w:r w:rsidR="0086106E">
          <w:rPr>
            <w:rFonts w:ascii="Arial" w:eastAsia="Arial" w:hAnsi="Arial" w:cs="Arial"/>
            <w:i/>
            <w:color w:val="0000FF"/>
            <w:u w:val="single"/>
          </w:rPr>
          <w:t>Board</w:t>
        </w:r>
      </w:hyperlink>
      <w:hyperlink w:anchor="h.4f1mdlm">
        <w:r w:rsidR="0086106E">
          <w:rPr>
            <w:rFonts w:ascii="Arial" w:eastAsia="Arial" w:hAnsi="Arial" w:cs="Arial"/>
          </w:rPr>
          <w:tab/>
        </w:r>
      </w:hyperlink>
    </w:p>
    <w:p w14:paraId="1C43243B" w14:textId="77777777" w:rsidR="002C248E" w:rsidRDefault="00FF1745">
      <w:pPr>
        <w:tabs>
          <w:tab w:val="left" w:pos="1985"/>
          <w:tab w:val="right" w:pos="9628"/>
        </w:tabs>
      </w:pPr>
      <w:hyperlink w:anchor="h.4f1mdlm">
        <w:r w:rsidR="0086106E">
          <w:rPr>
            <w:rFonts w:ascii="Arial" w:eastAsia="Arial" w:hAnsi="Arial" w:cs="Arial"/>
            <w:color w:val="0000FF"/>
            <w:u w:val="single"/>
          </w:rPr>
          <w:t>SECTION VI: _</w:t>
        </w:r>
        <w:r w:rsidR="0086106E">
          <w:rPr>
            <w:rFonts w:ascii="Arial" w:eastAsia="Arial" w:hAnsi="Arial" w:cs="Arial"/>
            <w:color w:val="0000FF"/>
            <w:u w:val="single"/>
          </w:rPr>
          <w:tab/>
        </w:r>
      </w:hyperlink>
      <w:hyperlink w:anchor="h.4f1mdlm">
        <w:r w:rsidR="0086106E">
          <w:rPr>
            <w:rFonts w:ascii="Arial" w:eastAsia="Arial" w:hAnsi="Arial" w:cs="Arial"/>
            <w:i/>
            <w:color w:val="0000FF"/>
            <w:u w:val="single"/>
          </w:rPr>
          <w:t>President</w:t>
        </w:r>
      </w:hyperlink>
      <w:hyperlink w:anchor="h.2u6wntf">
        <w:r w:rsidR="0086106E">
          <w:rPr>
            <w:rFonts w:ascii="Arial" w:eastAsia="Arial" w:hAnsi="Arial" w:cs="Arial"/>
          </w:rPr>
          <w:tab/>
        </w:r>
      </w:hyperlink>
    </w:p>
    <w:p w14:paraId="56D1A068" w14:textId="77777777" w:rsidR="002C248E" w:rsidRDefault="00FF1745">
      <w:pPr>
        <w:tabs>
          <w:tab w:val="left" w:pos="1985"/>
          <w:tab w:val="right" w:pos="9628"/>
        </w:tabs>
      </w:pPr>
      <w:hyperlink w:anchor="h.2u6wntf">
        <w:r w:rsidR="0086106E">
          <w:rPr>
            <w:rFonts w:ascii="Arial" w:eastAsia="Arial" w:hAnsi="Arial" w:cs="Arial"/>
            <w:color w:val="0000FF"/>
            <w:u w:val="single"/>
          </w:rPr>
          <w:t>SECTION VII: _</w:t>
        </w:r>
        <w:r w:rsidR="0086106E">
          <w:rPr>
            <w:rFonts w:ascii="Arial" w:eastAsia="Arial" w:hAnsi="Arial" w:cs="Arial"/>
            <w:color w:val="0000FF"/>
            <w:u w:val="single"/>
          </w:rPr>
          <w:tab/>
        </w:r>
      </w:hyperlink>
      <w:hyperlink w:anchor="h.2u6wntf">
        <w:r w:rsidR="0086106E">
          <w:rPr>
            <w:rFonts w:ascii="Arial" w:eastAsia="Arial" w:hAnsi="Arial" w:cs="Arial"/>
            <w:i/>
            <w:color w:val="0000FF"/>
            <w:u w:val="single"/>
          </w:rPr>
          <w:t>Divisions</w:t>
        </w:r>
      </w:hyperlink>
      <w:hyperlink w:anchor="h.19c6y18">
        <w:r w:rsidR="0086106E">
          <w:rPr>
            <w:rFonts w:ascii="Arial" w:eastAsia="Arial" w:hAnsi="Arial" w:cs="Arial"/>
          </w:rPr>
          <w:tab/>
        </w:r>
      </w:hyperlink>
    </w:p>
    <w:p w14:paraId="43039FBB" w14:textId="77777777" w:rsidR="002C248E" w:rsidRDefault="00FF1745">
      <w:pPr>
        <w:tabs>
          <w:tab w:val="left" w:pos="1985"/>
          <w:tab w:val="right" w:pos="9628"/>
        </w:tabs>
      </w:pPr>
      <w:hyperlink w:anchor="h.19c6y18">
        <w:r w:rsidR="0086106E">
          <w:rPr>
            <w:rFonts w:ascii="Arial" w:eastAsia="Arial" w:hAnsi="Arial" w:cs="Arial"/>
            <w:color w:val="0000FF"/>
            <w:u w:val="single"/>
          </w:rPr>
          <w:t>SECTION VIII: _</w:t>
        </w:r>
        <w:r w:rsidR="0086106E">
          <w:rPr>
            <w:rFonts w:ascii="Arial" w:eastAsia="Arial" w:hAnsi="Arial" w:cs="Arial"/>
            <w:color w:val="0000FF"/>
            <w:u w:val="single"/>
          </w:rPr>
          <w:tab/>
        </w:r>
      </w:hyperlink>
      <w:hyperlink w:anchor="h.19c6y18">
        <w:r w:rsidR="0086106E">
          <w:rPr>
            <w:rFonts w:ascii="Arial" w:eastAsia="Arial" w:hAnsi="Arial" w:cs="Arial"/>
            <w:i/>
            <w:color w:val="0000FF"/>
            <w:u w:val="single"/>
          </w:rPr>
          <w:t>Research Groups and Working Parties</w:t>
        </w:r>
      </w:hyperlink>
      <w:hyperlink w:anchor="h.3tbugp1">
        <w:r w:rsidR="0086106E">
          <w:rPr>
            <w:rFonts w:ascii="Arial" w:eastAsia="Arial" w:hAnsi="Arial" w:cs="Arial"/>
          </w:rPr>
          <w:tab/>
        </w:r>
      </w:hyperlink>
    </w:p>
    <w:p w14:paraId="7D139CA0" w14:textId="77777777" w:rsidR="002C248E" w:rsidRDefault="00FF1745">
      <w:pPr>
        <w:tabs>
          <w:tab w:val="left" w:pos="1985"/>
          <w:tab w:val="right" w:pos="9628"/>
        </w:tabs>
      </w:pPr>
      <w:hyperlink w:anchor="h.3tbugp1">
        <w:r w:rsidR="0086106E">
          <w:rPr>
            <w:rFonts w:ascii="Arial" w:eastAsia="Arial" w:hAnsi="Arial" w:cs="Arial"/>
            <w:color w:val="0000FF"/>
            <w:u w:val="single"/>
          </w:rPr>
          <w:t>SECTION IX: _</w:t>
        </w:r>
        <w:r w:rsidR="0086106E">
          <w:rPr>
            <w:rFonts w:ascii="Arial" w:eastAsia="Arial" w:hAnsi="Arial" w:cs="Arial"/>
            <w:color w:val="0000FF"/>
            <w:u w:val="single"/>
          </w:rPr>
          <w:tab/>
        </w:r>
      </w:hyperlink>
      <w:hyperlink w:anchor="h.3tbugp1">
        <w:r w:rsidR="0086106E">
          <w:rPr>
            <w:rFonts w:ascii="Arial" w:eastAsia="Arial" w:hAnsi="Arial" w:cs="Arial"/>
            <w:i/>
            <w:color w:val="0000FF"/>
            <w:u w:val="single"/>
          </w:rPr>
          <w:t>Subscriptions and Membership Fees</w:t>
        </w:r>
      </w:hyperlink>
      <w:hyperlink w:anchor="h.28h4qwu">
        <w:r w:rsidR="0086106E">
          <w:rPr>
            <w:rFonts w:ascii="Arial" w:eastAsia="Arial" w:hAnsi="Arial" w:cs="Arial"/>
          </w:rPr>
          <w:tab/>
        </w:r>
      </w:hyperlink>
    </w:p>
    <w:p w14:paraId="746CA234" w14:textId="77777777" w:rsidR="002C248E" w:rsidRDefault="00FF1745">
      <w:pPr>
        <w:tabs>
          <w:tab w:val="left" w:pos="1985"/>
          <w:tab w:val="right" w:pos="9628"/>
        </w:tabs>
      </w:pPr>
      <w:hyperlink w:anchor="h.28h4qwu">
        <w:r w:rsidR="0086106E">
          <w:rPr>
            <w:rFonts w:ascii="Arial" w:eastAsia="Arial" w:hAnsi="Arial" w:cs="Arial"/>
            <w:color w:val="0000FF"/>
            <w:u w:val="single"/>
          </w:rPr>
          <w:t>SECTION X: _</w:t>
        </w:r>
        <w:r w:rsidR="0086106E">
          <w:rPr>
            <w:rFonts w:ascii="Arial" w:eastAsia="Arial" w:hAnsi="Arial" w:cs="Arial"/>
            <w:color w:val="0000FF"/>
            <w:u w:val="single"/>
          </w:rPr>
          <w:tab/>
        </w:r>
      </w:hyperlink>
      <w:hyperlink w:anchor="h.28h4qwu">
        <w:r w:rsidR="0086106E">
          <w:rPr>
            <w:rFonts w:ascii="Arial" w:eastAsia="Arial" w:hAnsi="Arial" w:cs="Arial"/>
            <w:i/>
            <w:color w:val="0000FF"/>
            <w:u w:val="single"/>
          </w:rPr>
          <w:t>Languages</w:t>
        </w:r>
      </w:hyperlink>
      <w:hyperlink w:anchor="h.nmf14n">
        <w:r w:rsidR="0086106E">
          <w:rPr>
            <w:rFonts w:ascii="Arial" w:eastAsia="Arial" w:hAnsi="Arial" w:cs="Arial"/>
          </w:rPr>
          <w:tab/>
        </w:r>
      </w:hyperlink>
    </w:p>
    <w:p w14:paraId="06979D4E" w14:textId="77777777" w:rsidR="002C248E" w:rsidRDefault="00FF1745">
      <w:pPr>
        <w:tabs>
          <w:tab w:val="left" w:pos="1985"/>
          <w:tab w:val="right" w:pos="9628"/>
        </w:tabs>
      </w:pPr>
      <w:hyperlink w:anchor="h.nmf14n">
        <w:r w:rsidR="0086106E">
          <w:rPr>
            <w:rFonts w:ascii="Arial" w:eastAsia="Arial" w:hAnsi="Arial" w:cs="Arial"/>
            <w:color w:val="0000FF"/>
            <w:u w:val="single"/>
          </w:rPr>
          <w:t>SECTION XI: _</w:t>
        </w:r>
        <w:r w:rsidR="0086106E">
          <w:rPr>
            <w:rFonts w:ascii="Arial" w:eastAsia="Arial" w:hAnsi="Arial" w:cs="Arial"/>
            <w:color w:val="0000FF"/>
            <w:u w:val="single"/>
          </w:rPr>
          <w:tab/>
        </w:r>
      </w:hyperlink>
      <w:hyperlink w:anchor="h.nmf14n">
        <w:r w:rsidR="0086106E">
          <w:rPr>
            <w:rFonts w:ascii="Arial" w:eastAsia="Arial" w:hAnsi="Arial" w:cs="Arial"/>
            <w:i/>
            <w:color w:val="0000FF"/>
            <w:u w:val="single"/>
          </w:rPr>
          <w:t>International Council</w:t>
        </w:r>
      </w:hyperlink>
      <w:hyperlink w:anchor="h.37m2jsg">
        <w:r w:rsidR="0086106E">
          <w:rPr>
            <w:rFonts w:ascii="Arial" w:eastAsia="Arial" w:hAnsi="Arial" w:cs="Arial"/>
          </w:rPr>
          <w:tab/>
        </w:r>
      </w:hyperlink>
    </w:p>
    <w:p w14:paraId="017A68EB" w14:textId="77777777" w:rsidR="002C248E" w:rsidRDefault="00FF1745">
      <w:pPr>
        <w:tabs>
          <w:tab w:val="left" w:pos="1985"/>
          <w:tab w:val="right" w:pos="9628"/>
        </w:tabs>
      </w:pPr>
      <w:hyperlink w:anchor="h.37m2jsg">
        <w:r w:rsidR="0086106E">
          <w:rPr>
            <w:rFonts w:ascii="Arial" w:eastAsia="Arial" w:hAnsi="Arial" w:cs="Arial"/>
            <w:color w:val="0000FF"/>
            <w:u w:val="single"/>
          </w:rPr>
          <w:t>SECTION XII: _</w:t>
        </w:r>
        <w:r w:rsidR="0086106E">
          <w:rPr>
            <w:rFonts w:ascii="Arial" w:eastAsia="Arial" w:hAnsi="Arial" w:cs="Arial"/>
            <w:color w:val="0000FF"/>
            <w:u w:val="single"/>
          </w:rPr>
          <w:tab/>
        </w:r>
      </w:hyperlink>
      <w:hyperlink w:anchor="h.37m2jsg">
        <w:r w:rsidR="0086106E">
          <w:rPr>
            <w:rFonts w:ascii="Arial" w:eastAsia="Arial" w:hAnsi="Arial" w:cs="Arial"/>
            <w:i/>
            <w:color w:val="0000FF"/>
            <w:u w:val="single"/>
          </w:rPr>
          <w:t>Awards and Recognition</w:t>
        </w:r>
      </w:hyperlink>
      <w:hyperlink w:anchor="h.1mrcu09">
        <w:r w:rsidR="0086106E">
          <w:rPr>
            <w:rFonts w:ascii="Arial" w:eastAsia="Arial" w:hAnsi="Arial" w:cs="Arial"/>
          </w:rPr>
          <w:tab/>
        </w:r>
      </w:hyperlink>
    </w:p>
    <w:p w14:paraId="5017BFF5" w14:textId="77777777" w:rsidR="002C248E" w:rsidRDefault="00FF1745">
      <w:pPr>
        <w:tabs>
          <w:tab w:val="left" w:pos="1985"/>
          <w:tab w:val="right" w:pos="9628"/>
        </w:tabs>
      </w:pPr>
      <w:hyperlink w:anchor="h.1mrcu09">
        <w:r w:rsidR="0086106E">
          <w:rPr>
            <w:rFonts w:ascii="Arial" w:eastAsia="Arial" w:hAnsi="Arial" w:cs="Arial"/>
            <w:color w:val="0000FF"/>
            <w:u w:val="single"/>
          </w:rPr>
          <w:t>SECTION XIII: _</w:t>
        </w:r>
        <w:r w:rsidR="0086106E">
          <w:rPr>
            <w:rFonts w:ascii="Arial" w:eastAsia="Arial" w:hAnsi="Arial" w:cs="Arial"/>
            <w:color w:val="0000FF"/>
            <w:u w:val="single"/>
          </w:rPr>
          <w:tab/>
        </w:r>
      </w:hyperlink>
      <w:hyperlink w:anchor="h.1mrcu09">
        <w:r w:rsidR="0086106E">
          <w:rPr>
            <w:rFonts w:ascii="Arial" w:eastAsia="Arial" w:hAnsi="Arial" w:cs="Arial"/>
            <w:i/>
            <w:color w:val="0000FF"/>
            <w:u w:val="single"/>
          </w:rPr>
          <w:t>Secretariat and Executive Director</w:t>
        </w:r>
      </w:hyperlink>
      <w:hyperlink w:anchor="h.46r0co2">
        <w:r w:rsidR="0086106E">
          <w:rPr>
            <w:rFonts w:ascii="Arial" w:eastAsia="Arial" w:hAnsi="Arial" w:cs="Arial"/>
          </w:rPr>
          <w:tab/>
        </w:r>
      </w:hyperlink>
    </w:p>
    <w:p w14:paraId="3A2C09E0" w14:textId="677ADF37" w:rsidR="002C248E" w:rsidRDefault="0086106E">
      <w:pPr>
        <w:tabs>
          <w:tab w:val="left" w:pos="1985"/>
          <w:tab w:val="right" w:pos="9628"/>
        </w:tabs>
      </w:pPr>
      <w:r>
        <w:rPr>
          <w:rFonts w:ascii="Arial" w:eastAsia="Arial" w:hAnsi="Arial" w:cs="Arial"/>
          <w:color w:val="0000FF"/>
          <w:u w:val="single"/>
        </w:rPr>
        <w:t>SECTION XIV: _</w:t>
      </w:r>
      <w:r>
        <w:rPr>
          <w:rFonts w:ascii="Arial" w:eastAsia="Arial" w:hAnsi="Arial" w:cs="Arial"/>
          <w:color w:val="0000FF"/>
          <w:u w:val="single"/>
        </w:rPr>
        <w:tab/>
      </w:r>
      <w:r w:rsidR="002B79D1">
        <w:rPr>
          <w:rFonts w:ascii="Arial" w:eastAsia="Arial" w:hAnsi="Arial" w:cs="Arial"/>
          <w:i/>
          <w:color w:val="0000FF"/>
          <w:u w:val="single"/>
        </w:rPr>
        <w:t>Partnership</w:t>
      </w:r>
      <w:r w:rsidR="00154882">
        <w:rPr>
          <w:rFonts w:ascii="Arial" w:eastAsia="Arial" w:hAnsi="Arial" w:cs="Arial"/>
          <w:i/>
          <w:color w:val="0000FF"/>
          <w:u w:val="single"/>
        </w:rPr>
        <w:t>s</w:t>
      </w:r>
      <w:hyperlink w:anchor="_Toc287521841">
        <w:r>
          <w:rPr>
            <w:rFonts w:ascii="Arial" w:eastAsia="Arial" w:hAnsi="Arial" w:cs="Arial"/>
          </w:rPr>
          <w:tab/>
        </w:r>
      </w:hyperlink>
    </w:p>
    <w:p w14:paraId="46839C95" w14:textId="77777777" w:rsidR="002C248E" w:rsidRDefault="0086106E">
      <w:r>
        <w:br w:type="page"/>
      </w:r>
    </w:p>
    <w:p w14:paraId="042D430D" w14:textId="77777777" w:rsidR="00586069" w:rsidRPr="0002753A" w:rsidRDefault="00586069" w:rsidP="00586069">
      <w:pPr>
        <w:pStyle w:val="Heading1"/>
        <w:tabs>
          <w:tab w:val="left" w:pos="567"/>
        </w:tabs>
        <w:spacing w:after="96"/>
        <w:rPr>
          <w:strike/>
          <w:color w:val="FF0000"/>
        </w:rPr>
      </w:pPr>
      <w:commentRangeStart w:id="9"/>
      <w:r w:rsidRPr="0002753A">
        <w:rPr>
          <w:strike/>
          <w:color w:val="FF0000"/>
        </w:rPr>
        <w:lastRenderedPageBreak/>
        <w:t>FOREWORD</w:t>
      </w:r>
      <w:commentRangeEnd w:id="9"/>
      <w:r w:rsidR="00E222AB" w:rsidRPr="0002753A">
        <w:rPr>
          <w:rStyle w:val="CommentReference"/>
          <w:rFonts w:ascii="Times New Roman" w:eastAsia="Times New Roman" w:hAnsi="Times New Roman" w:cs="Times New Roman"/>
          <w:b w:val="0"/>
          <w:strike/>
          <w:color w:val="FF0000"/>
        </w:rPr>
        <w:commentReference w:id="9"/>
      </w:r>
    </w:p>
    <w:p w14:paraId="4AFFDFB7" w14:textId="20049077" w:rsidR="00586069" w:rsidRPr="0002753A" w:rsidRDefault="003A215A" w:rsidP="003A215A">
      <w:pPr>
        <w:pStyle w:val="Heading1"/>
        <w:tabs>
          <w:tab w:val="left" w:pos="567"/>
        </w:tabs>
        <w:spacing w:after="96"/>
        <w:jc w:val="both"/>
        <w:rPr>
          <w:b w:val="0"/>
          <w:strike/>
          <w:color w:val="FF0000"/>
          <w:sz w:val="18"/>
          <w:szCs w:val="18"/>
        </w:rPr>
      </w:pPr>
      <w:r w:rsidRPr="0002753A">
        <w:rPr>
          <w:b w:val="0"/>
          <w:strike/>
          <w:color w:val="FF0000"/>
          <w:sz w:val="18"/>
          <w:szCs w:val="18"/>
        </w:rPr>
        <w:t xml:space="preserve">In December 2015 the Austrian Parliament passed a new “Federal Law on the Granting of Privileges to Non-Governmental Organizations”. This law enables the Government of Austria to grant the legal status of a “Quasi-International Organization” to international non-governmental organizations found to be in the foreign-policy interest of the Republic of Austria, and with that certain privileges. In June 2016 the </w:t>
      </w:r>
      <w:r w:rsidR="00375D6B" w:rsidRPr="0002753A">
        <w:rPr>
          <w:b w:val="0"/>
          <w:strike/>
          <w:color w:val="FF0000"/>
          <w:sz w:val="18"/>
          <w:szCs w:val="18"/>
        </w:rPr>
        <w:t xml:space="preserve">Federal Government of </w:t>
      </w:r>
      <w:r w:rsidRPr="0002753A">
        <w:rPr>
          <w:b w:val="0"/>
          <w:strike/>
          <w:color w:val="FF0000"/>
          <w:sz w:val="18"/>
          <w:szCs w:val="18"/>
        </w:rPr>
        <w:t xml:space="preserve">Austria </w:t>
      </w:r>
      <w:r w:rsidR="00375D6B" w:rsidRPr="0002753A">
        <w:rPr>
          <w:b w:val="0"/>
          <w:strike/>
          <w:color w:val="FF0000"/>
          <w:sz w:val="18"/>
          <w:szCs w:val="18"/>
        </w:rPr>
        <w:t>issued an ordinance</w:t>
      </w:r>
      <w:r w:rsidRPr="0002753A">
        <w:rPr>
          <w:b w:val="0"/>
          <w:strike/>
          <w:color w:val="FF0000"/>
          <w:sz w:val="18"/>
          <w:szCs w:val="18"/>
        </w:rPr>
        <w:t xml:space="preserve"> conferring the legal status of a Quasi-International Organization (QIO) upon five organizations</w:t>
      </w:r>
      <w:r w:rsidR="00D57C2D" w:rsidRPr="0002753A">
        <w:rPr>
          <w:b w:val="0"/>
          <w:strike/>
          <w:color w:val="FF0000"/>
          <w:sz w:val="18"/>
          <w:szCs w:val="18"/>
        </w:rPr>
        <w:t xml:space="preserve"> for one year</w:t>
      </w:r>
      <w:r w:rsidRPr="0002753A">
        <w:rPr>
          <w:b w:val="0"/>
          <w:strike/>
          <w:color w:val="FF0000"/>
          <w:sz w:val="18"/>
          <w:szCs w:val="18"/>
        </w:rPr>
        <w:t>, including the International Union of Forest Research Organizations (IUFRO).</w:t>
      </w:r>
      <w:r w:rsidR="00D57C2D" w:rsidRPr="0002753A">
        <w:rPr>
          <w:b w:val="0"/>
          <w:strike/>
          <w:color w:val="FF0000"/>
          <w:sz w:val="18"/>
          <w:szCs w:val="18"/>
        </w:rPr>
        <w:t xml:space="preserve"> The Government of Austria will confirm annually that the conditions for the legal status are fulfilled. </w:t>
      </w:r>
    </w:p>
    <w:p w14:paraId="7FDDB0C6" w14:textId="6E7E11ED" w:rsidR="00586069" w:rsidRPr="0002753A" w:rsidRDefault="00D57C2D" w:rsidP="00CC5EA7">
      <w:pPr>
        <w:tabs>
          <w:tab w:val="left" w:pos="567"/>
        </w:tabs>
        <w:spacing w:after="40"/>
        <w:jc w:val="both"/>
        <w:rPr>
          <w:rFonts w:ascii="Arial" w:eastAsia="Arial" w:hAnsi="Arial" w:cs="Arial"/>
          <w:strike/>
          <w:color w:val="FF0000"/>
          <w:sz w:val="18"/>
          <w:szCs w:val="18"/>
        </w:rPr>
      </w:pPr>
      <w:bookmarkStart w:id="10" w:name="h.30j0zll" w:colFirst="0" w:colLast="0"/>
      <w:bookmarkEnd w:id="10"/>
      <w:r w:rsidRPr="0002753A">
        <w:rPr>
          <w:rFonts w:ascii="Arial" w:eastAsia="Arial" w:hAnsi="Arial" w:cs="Arial"/>
          <w:strike/>
          <w:color w:val="FF0000"/>
          <w:sz w:val="18"/>
          <w:szCs w:val="18"/>
        </w:rPr>
        <w:t>In addition, in 2017</w:t>
      </w:r>
      <w:r w:rsidR="00CC5EA7" w:rsidRPr="0002753A">
        <w:rPr>
          <w:rFonts w:ascii="Arial" w:eastAsia="Arial" w:hAnsi="Arial" w:cs="Arial"/>
          <w:strike/>
          <w:color w:val="FF0000"/>
          <w:sz w:val="18"/>
          <w:szCs w:val="18"/>
        </w:rPr>
        <w:t xml:space="preserve"> IUFRO’s International Council accepted a number of revisions and amendme</w:t>
      </w:r>
      <w:r w:rsidR="00A60072" w:rsidRPr="0002753A">
        <w:rPr>
          <w:rFonts w:ascii="Arial" w:eastAsia="Arial" w:hAnsi="Arial" w:cs="Arial"/>
          <w:strike/>
          <w:color w:val="FF0000"/>
          <w:sz w:val="18"/>
          <w:szCs w:val="18"/>
        </w:rPr>
        <w:t>nts to the Statutes and Internal Regulations</w:t>
      </w:r>
      <w:r w:rsidR="00CC5EA7" w:rsidRPr="0002753A">
        <w:rPr>
          <w:rFonts w:ascii="Arial" w:eastAsia="Arial" w:hAnsi="Arial" w:cs="Arial"/>
          <w:strike/>
          <w:color w:val="FF0000"/>
          <w:sz w:val="18"/>
          <w:szCs w:val="18"/>
        </w:rPr>
        <w:t xml:space="preserve"> relating</w:t>
      </w:r>
      <w:r w:rsidR="00A60072" w:rsidRPr="0002753A">
        <w:rPr>
          <w:rFonts w:ascii="Arial" w:eastAsia="Arial" w:hAnsi="Arial" w:cs="Arial"/>
          <w:strike/>
          <w:color w:val="FF0000"/>
          <w:sz w:val="18"/>
          <w:szCs w:val="18"/>
        </w:rPr>
        <w:t xml:space="preserve"> mainly</w:t>
      </w:r>
      <w:r w:rsidR="00CC5EA7" w:rsidRPr="0002753A">
        <w:rPr>
          <w:rFonts w:ascii="Arial" w:eastAsia="Arial" w:hAnsi="Arial" w:cs="Arial"/>
          <w:strike/>
          <w:color w:val="FF0000"/>
          <w:sz w:val="18"/>
          <w:szCs w:val="18"/>
        </w:rPr>
        <w:t xml:space="preserve"> to </w:t>
      </w:r>
      <w:r w:rsidR="00A60072" w:rsidRPr="0002753A">
        <w:rPr>
          <w:rFonts w:ascii="Arial" w:eastAsia="Arial" w:hAnsi="Arial" w:cs="Arial"/>
          <w:strike/>
          <w:color w:val="FF0000"/>
          <w:sz w:val="18"/>
          <w:szCs w:val="18"/>
        </w:rPr>
        <w:t xml:space="preserve">editorial improvements and precisions relating to the composition of the International Council (Members of the IUFRO voting Board cannot be representatives to the IUFRO IC), composition of the MC (including Chair of COC and CSC as observers), the focus of IUFRO Task Forces, as well as relating to provisions </w:t>
      </w:r>
      <w:r w:rsidR="006F109F" w:rsidRPr="0002753A">
        <w:rPr>
          <w:rFonts w:ascii="Arial" w:eastAsia="Arial" w:hAnsi="Arial" w:cs="Arial"/>
          <w:strike/>
          <w:color w:val="FF0000"/>
          <w:sz w:val="18"/>
          <w:szCs w:val="18"/>
        </w:rPr>
        <w:t>regarding Regional Congresses, Special Committee</w:t>
      </w:r>
      <w:r w:rsidR="00375D6B" w:rsidRPr="0002753A">
        <w:rPr>
          <w:rFonts w:ascii="Arial" w:eastAsia="Arial" w:hAnsi="Arial" w:cs="Arial"/>
          <w:strike/>
          <w:color w:val="FF0000"/>
          <w:sz w:val="18"/>
          <w:szCs w:val="18"/>
        </w:rPr>
        <w:t>s</w:t>
      </w:r>
      <w:r w:rsidR="006F109F" w:rsidRPr="0002753A">
        <w:rPr>
          <w:rFonts w:ascii="Arial" w:eastAsia="Arial" w:hAnsi="Arial" w:cs="Arial"/>
          <w:strike/>
          <w:color w:val="FF0000"/>
          <w:sz w:val="18"/>
          <w:szCs w:val="18"/>
        </w:rPr>
        <w:t xml:space="preserve">, </w:t>
      </w:r>
      <w:r w:rsidR="00794D32" w:rsidRPr="0002753A">
        <w:rPr>
          <w:rFonts w:ascii="Arial" w:eastAsia="Arial" w:hAnsi="Arial" w:cs="Arial"/>
          <w:strike/>
          <w:color w:val="FF0000"/>
          <w:sz w:val="18"/>
          <w:szCs w:val="18"/>
        </w:rPr>
        <w:t xml:space="preserve">Honors and Awards, </w:t>
      </w:r>
      <w:r w:rsidR="00A60072" w:rsidRPr="0002753A">
        <w:rPr>
          <w:rFonts w:ascii="Arial" w:eastAsia="Arial" w:hAnsi="Arial" w:cs="Arial"/>
          <w:strike/>
          <w:color w:val="FF0000"/>
          <w:sz w:val="18"/>
          <w:szCs w:val="18"/>
        </w:rPr>
        <w:t xml:space="preserve">Arbitration Committee and Languages. </w:t>
      </w:r>
    </w:p>
    <w:p w14:paraId="3AD2E104" w14:textId="77777777" w:rsidR="00586069" w:rsidRPr="0002753A" w:rsidRDefault="00586069" w:rsidP="00586069">
      <w:pPr>
        <w:tabs>
          <w:tab w:val="left" w:pos="567"/>
        </w:tabs>
        <w:jc w:val="both"/>
        <w:rPr>
          <w:strike/>
          <w:color w:val="FF0000"/>
        </w:rPr>
      </w:pPr>
    </w:p>
    <w:p w14:paraId="470F1B89" w14:textId="345E879D" w:rsidR="00586069" w:rsidRPr="0002753A" w:rsidRDefault="00586069" w:rsidP="00586069">
      <w:pPr>
        <w:tabs>
          <w:tab w:val="left" w:pos="567"/>
        </w:tabs>
        <w:jc w:val="center"/>
        <w:rPr>
          <w:strike/>
          <w:color w:val="FF0000"/>
        </w:rPr>
      </w:pPr>
      <w:r w:rsidRPr="0002753A">
        <w:rPr>
          <w:rFonts w:ascii="Arial" w:eastAsia="Arial" w:hAnsi="Arial" w:cs="Arial"/>
          <w:i/>
          <w:strike/>
          <w:color w:val="FF0000"/>
          <w:sz w:val="18"/>
          <w:szCs w:val="18"/>
        </w:rPr>
        <w:t>Professor Mike Wi</w:t>
      </w:r>
      <w:r w:rsidR="00D57C2D" w:rsidRPr="0002753A">
        <w:rPr>
          <w:rFonts w:ascii="Arial" w:eastAsia="Arial" w:hAnsi="Arial" w:cs="Arial"/>
          <w:i/>
          <w:strike/>
          <w:color w:val="FF0000"/>
          <w:sz w:val="18"/>
          <w:szCs w:val="18"/>
        </w:rPr>
        <w:t>ngfield</w:t>
      </w:r>
      <w:r w:rsidR="00D57C2D" w:rsidRPr="0002753A">
        <w:rPr>
          <w:rFonts w:ascii="Arial" w:eastAsia="Arial" w:hAnsi="Arial" w:cs="Arial"/>
          <w:i/>
          <w:strike/>
          <w:color w:val="FF0000"/>
          <w:sz w:val="18"/>
          <w:szCs w:val="18"/>
        </w:rPr>
        <w:br/>
        <w:t>President, December 2017</w:t>
      </w:r>
    </w:p>
    <w:p w14:paraId="29A042BE" w14:textId="77777777" w:rsidR="00586069" w:rsidRPr="0002753A" w:rsidRDefault="00586069" w:rsidP="00586069">
      <w:pPr>
        <w:tabs>
          <w:tab w:val="left" w:pos="567"/>
        </w:tabs>
        <w:jc w:val="center"/>
        <w:rPr>
          <w:strike/>
          <w:color w:val="FF0000"/>
        </w:rPr>
      </w:pPr>
    </w:p>
    <w:p w14:paraId="53974794" w14:textId="77777777" w:rsidR="00A60072" w:rsidRPr="0002753A" w:rsidRDefault="00A60072" w:rsidP="00586069">
      <w:pPr>
        <w:tabs>
          <w:tab w:val="left" w:pos="567"/>
        </w:tabs>
        <w:rPr>
          <w:rFonts w:ascii="Arial" w:eastAsia="Arial" w:hAnsi="Arial" w:cs="Arial"/>
          <w:b/>
          <w:i/>
          <w:strike/>
          <w:color w:val="FF0000"/>
        </w:rPr>
      </w:pPr>
    </w:p>
    <w:p w14:paraId="1C4B23B5" w14:textId="77777777" w:rsidR="002C248E" w:rsidRPr="0002753A" w:rsidRDefault="0086106E" w:rsidP="00586069">
      <w:pPr>
        <w:tabs>
          <w:tab w:val="left" w:pos="567"/>
        </w:tabs>
        <w:rPr>
          <w:rFonts w:ascii="Arial" w:eastAsia="Arial" w:hAnsi="Arial" w:cs="Arial"/>
          <w:b/>
          <w:i/>
          <w:strike/>
          <w:color w:val="FF0000"/>
        </w:rPr>
      </w:pPr>
      <w:r w:rsidRPr="0002753A">
        <w:rPr>
          <w:rFonts w:ascii="Arial" w:eastAsia="Arial" w:hAnsi="Arial" w:cs="Arial"/>
          <w:b/>
          <w:i/>
          <w:strike/>
          <w:color w:val="FF0000"/>
        </w:rPr>
        <w:t>FOREWORD</w:t>
      </w:r>
    </w:p>
    <w:p w14:paraId="09A58F8E" w14:textId="77777777" w:rsidR="002C248E" w:rsidRPr="0002753A" w:rsidRDefault="002C248E" w:rsidP="00586069">
      <w:pPr>
        <w:tabs>
          <w:tab w:val="left" w:pos="567"/>
        </w:tabs>
        <w:rPr>
          <w:rFonts w:ascii="Arial" w:eastAsia="Arial" w:hAnsi="Arial" w:cs="Arial"/>
          <w:strike/>
          <w:color w:val="FF0000"/>
          <w:sz w:val="18"/>
          <w:szCs w:val="18"/>
        </w:rPr>
      </w:pPr>
      <w:bookmarkStart w:id="11" w:name="h.1fob9te" w:colFirst="0" w:colLast="0"/>
      <w:bookmarkEnd w:id="11"/>
    </w:p>
    <w:p w14:paraId="2F80E1ED" w14:textId="77777777" w:rsidR="002C248E" w:rsidRPr="0002753A" w:rsidRDefault="0086106E" w:rsidP="00586069">
      <w:pPr>
        <w:tabs>
          <w:tab w:val="left" w:pos="567"/>
        </w:tabs>
        <w:rPr>
          <w:rFonts w:ascii="Arial" w:eastAsia="Arial" w:hAnsi="Arial" w:cs="Arial"/>
          <w:strike/>
          <w:color w:val="FF0000"/>
          <w:sz w:val="18"/>
          <w:szCs w:val="18"/>
        </w:rPr>
      </w:pPr>
      <w:r w:rsidRPr="0002753A">
        <w:rPr>
          <w:rFonts w:ascii="Arial" w:eastAsia="Arial" w:hAnsi="Arial" w:cs="Arial"/>
          <w:strike/>
          <w:color w:val="FF0000"/>
          <w:sz w:val="18"/>
          <w:szCs w:val="18"/>
        </w:rPr>
        <w:t>In April 2009, IUFRO’s International Council accepted a number of revisions and amendments to the Statutes. The revisions include a number of important points relating to:</w:t>
      </w:r>
    </w:p>
    <w:p w14:paraId="7E68026F" w14:textId="77777777" w:rsidR="002C248E" w:rsidRPr="0002753A" w:rsidRDefault="002C248E" w:rsidP="00586069">
      <w:pPr>
        <w:tabs>
          <w:tab w:val="left" w:pos="567"/>
        </w:tabs>
        <w:rPr>
          <w:rFonts w:ascii="Arial" w:eastAsia="Arial" w:hAnsi="Arial" w:cs="Arial"/>
          <w:strike/>
          <w:color w:val="FF0000"/>
          <w:sz w:val="18"/>
          <w:szCs w:val="18"/>
        </w:rPr>
      </w:pPr>
      <w:bookmarkStart w:id="12" w:name="h.3znysh7" w:colFirst="0" w:colLast="0"/>
      <w:bookmarkEnd w:id="12"/>
    </w:p>
    <w:p w14:paraId="77324525" w14:textId="77777777" w:rsidR="002C248E" w:rsidRPr="0002753A" w:rsidRDefault="0086106E">
      <w:pPr>
        <w:numPr>
          <w:ilvl w:val="0"/>
          <w:numId w:val="7"/>
        </w:numPr>
        <w:tabs>
          <w:tab w:val="left" w:pos="567"/>
        </w:tabs>
        <w:spacing w:after="40"/>
        <w:ind w:left="567" w:hanging="567"/>
        <w:jc w:val="both"/>
        <w:rPr>
          <w:rFonts w:ascii="Arial" w:eastAsia="Arial" w:hAnsi="Arial" w:cs="Arial"/>
          <w:strike/>
          <w:color w:val="FF0000"/>
          <w:sz w:val="18"/>
          <w:szCs w:val="18"/>
        </w:rPr>
      </w:pPr>
      <w:bookmarkStart w:id="13" w:name="h.2et92p0" w:colFirst="0" w:colLast="0"/>
      <w:bookmarkEnd w:id="13"/>
      <w:r w:rsidRPr="0002753A">
        <w:rPr>
          <w:rFonts w:ascii="Arial" w:eastAsia="Arial" w:hAnsi="Arial" w:cs="Arial"/>
          <w:strike/>
          <w:color w:val="FF0000"/>
          <w:sz w:val="18"/>
          <w:szCs w:val="18"/>
        </w:rPr>
        <w:t>Roles and responsibilities of IUFRO Board members, e.g. one Vice-President oversees Divisions, other Vice-President oversees Task Forces, Special Programmes, Projects and IUFRO-led Initiatives; the Executive Director as a non-voting Board member; and the Enlarged Board only to meet at the beginning and the end of the Board period.</w:t>
      </w:r>
    </w:p>
    <w:p w14:paraId="5E93A123" w14:textId="77777777" w:rsidR="002C248E" w:rsidRPr="0002753A" w:rsidRDefault="0086106E">
      <w:pPr>
        <w:numPr>
          <w:ilvl w:val="0"/>
          <w:numId w:val="7"/>
        </w:numPr>
        <w:tabs>
          <w:tab w:val="left" w:pos="567"/>
        </w:tabs>
        <w:spacing w:after="40"/>
        <w:ind w:left="567" w:hanging="567"/>
        <w:jc w:val="both"/>
        <w:rPr>
          <w:rFonts w:ascii="Arial" w:eastAsia="Arial" w:hAnsi="Arial" w:cs="Arial"/>
          <w:strike/>
          <w:color w:val="FF0000"/>
          <w:sz w:val="18"/>
          <w:szCs w:val="18"/>
        </w:rPr>
      </w:pPr>
      <w:bookmarkStart w:id="14" w:name="h.tyjcwt" w:colFirst="0" w:colLast="0"/>
      <w:bookmarkEnd w:id="14"/>
      <w:r w:rsidRPr="0002753A">
        <w:rPr>
          <w:rFonts w:ascii="Arial" w:eastAsia="Arial" w:hAnsi="Arial" w:cs="Arial"/>
          <w:strike/>
          <w:color w:val="FF0000"/>
          <w:sz w:val="18"/>
          <w:szCs w:val="18"/>
        </w:rPr>
        <w:t>Replacement of General Board Members by five President’s Nominees (PN) having specific tasks.</w:t>
      </w:r>
    </w:p>
    <w:p w14:paraId="6099AFED" w14:textId="77777777" w:rsidR="002C248E" w:rsidRPr="0002753A" w:rsidRDefault="0086106E">
      <w:pPr>
        <w:numPr>
          <w:ilvl w:val="0"/>
          <w:numId w:val="7"/>
        </w:numPr>
        <w:tabs>
          <w:tab w:val="left" w:pos="567"/>
        </w:tabs>
        <w:spacing w:after="40"/>
        <w:ind w:left="567" w:hanging="567"/>
        <w:jc w:val="both"/>
        <w:rPr>
          <w:rFonts w:ascii="Arial" w:eastAsia="Arial" w:hAnsi="Arial" w:cs="Arial"/>
          <w:strike/>
          <w:color w:val="FF0000"/>
          <w:sz w:val="18"/>
          <w:szCs w:val="18"/>
        </w:rPr>
      </w:pPr>
      <w:bookmarkStart w:id="15" w:name="h.3dy6vkm" w:colFirst="0" w:colLast="0"/>
      <w:bookmarkEnd w:id="15"/>
      <w:r w:rsidRPr="0002753A">
        <w:rPr>
          <w:rFonts w:ascii="Arial" w:eastAsia="Arial" w:hAnsi="Arial" w:cs="Arial"/>
          <w:strike/>
          <w:color w:val="FF0000"/>
          <w:sz w:val="18"/>
          <w:szCs w:val="18"/>
        </w:rPr>
        <w:t>Appointment of Deputy Division Coordinators; and term of office of IUFRO officeholders.</w:t>
      </w:r>
    </w:p>
    <w:p w14:paraId="02FF0CBD" w14:textId="77777777" w:rsidR="002C248E" w:rsidRPr="0002753A" w:rsidRDefault="0086106E">
      <w:pPr>
        <w:numPr>
          <w:ilvl w:val="0"/>
          <w:numId w:val="7"/>
        </w:numPr>
        <w:tabs>
          <w:tab w:val="left" w:pos="567"/>
        </w:tabs>
        <w:spacing w:after="40"/>
        <w:ind w:left="567" w:hanging="567"/>
        <w:jc w:val="both"/>
        <w:rPr>
          <w:rFonts w:ascii="Arial" w:eastAsia="Arial" w:hAnsi="Arial" w:cs="Arial"/>
          <w:strike/>
          <w:color w:val="FF0000"/>
          <w:sz w:val="18"/>
          <w:szCs w:val="18"/>
        </w:rPr>
      </w:pPr>
      <w:bookmarkStart w:id="16" w:name="h.1t3h5sf" w:colFirst="0" w:colLast="0"/>
      <w:bookmarkEnd w:id="16"/>
      <w:r w:rsidRPr="0002753A">
        <w:rPr>
          <w:rFonts w:ascii="Arial" w:eastAsia="Arial" w:hAnsi="Arial" w:cs="Arial"/>
          <w:strike/>
          <w:color w:val="FF0000"/>
          <w:sz w:val="18"/>
          <w:szCs w:val="18"/>
        </w:rPr>
        <w:t>Management Committee (MC) taking the responsibilities of the former Finance Committee or Finance Officer.</w:t>
      </w:r>
    </w:p>
    <w:p w14:paraId="0D9868E2" w14:textId="77777777" w:rsidR="002C248E" w:rsidRPr="0002753A" w:rsidRDefault="0086106E">
      <w:pPr>
        <w:numPr>
          <w:ilvl w:val="0"/>
          <w:numId w:val="7"/>
        </w:numPr>
        <w:tabs>
          <w:tab w:val="left" w:pos="567"/>
        </w:tabs>
        <w:spacing w:after="40"/>
        <w:ind w:left="567" w:hanging="567"/>
        <w:jc w:val="both"/>
        <w:rPr>
          <w:rFonts w:ascii="Arial" w:eastAsia="Arial" w:hAnsi="Arial" w:cs="Arial"/>
          <w:strike/>
          <w:color w:val="FF0000"/>
          <w:sz w:val="18"/>
          <w:szCs w:val="18"/>
        </w:rPr>
      </w:pPr>
      <w:bookmarkStart w:id="17" w:name="h.4d34og8" w:colFirst="0" w:colLast="0"/>
      <w:bookmarkEnd w:id="17"/>
      <w:r w:rsidRPr="0002753A">
        <w:rPr>
          <w:rFonts w:ascii="Arial" w:eastAsia="Arial" w:hAnsi="Arial" w:cs="Arial"/>
          <w:strike/>
          <w:color w:val="FF0000"/>
          <w:sz w:val="18"/>
          <w:szCs w:val="18"/>
        </w:rPr>
        <w:t>Abolishment of the Advisory Council.</w:t>
      </w:r>
    </w:p>
    <w:p w14:paraId="2AFC5EC0" w14:textId="77777777" w:rsidR="002C248E" w:rsidRPr="0002753A" w:rsidRDefault="0086106E">
      <w:pPr>
        <w:numPr>
          <w:ilvl w:val="0"/>
          <w:numId w:val="7"/>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Amendment of membership categories.</w:t>
      </w:r>
    </w:p>
    <w:p w14:paraId="2ECBC285" w14:textId="77777777" w:rsidR="002C248E" w:rsidRPr="0002753A" w:rsidRDefault="0086106E">
      <w:pPr>
        <w:numPr>
          <w:ilvl w:val="0"/>
          <w:numId w:val="7"/>
        </w:numPr>
        <w:tabs>
          <w:tab w:val="left" w:pos="567"/>
        </w:tabs>
        <w:spacing w:after="40"/>
        <w:ind w:left="567" w:hanging="567"/>
        <w:jc w:val="both"/>
        <w:rPr>
          <w:rFonts w:ascii="Arial" w:eastAsia="Arial" w:hAnsi="Arial" w:cs="Arial"/>
          <w:strike/>
          <w:color w:val="FF0000"/>
          <w:sz w:val="18"/>
          <w:szCs w:val="18"/>
        </w:rPr>
      </w:pPr>
      <w:bookmarkStart w:id="18" w:name="h.2s8eyo1" w:colFirst="0" w:colLast="0"/>
      <w:bookmarkEnd w:id="18"/>
      <w:r w:rsidRPr="0002753A">
        <w:rPr>
          <w:rFonts w:ascii="Arial" w:eastAsia="Arial" w:hAnsi="Arial" w:cs="Arial"/>
          <w:strike/>
          <w:color w:val="FF0000"/>
          <w:sz w:val="18"/>
          <w:szCs w:val="18"/>
        </w:rPr>
        <w:t xml:space="preserve">Quorum required for decisions of the International Council. </w:t>
      </w:r>
    </w:p>
    <w:p w14:paraId="59F228D4" w14:textId="77777777" w:rsidR="002C248E" w:rsidRPr="0002753A" w:rsidRDefault="0086106E">
      <w:pPr>
        <w:numPr>
          <w:ilvl w:val="0"/>
          <w:numId w:val="7"/>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Split of Division 6 into two separate Divisions 6 and 9.</w:t>
      </w:r>
    </w:p>
    <w:p w14:paraId="3A1535EA" w14:textId="77777777" w:rsidR="002C248E" w:rsidRPr="0002753A" w:rsidRDefault="002C248E">
      <w:pPr>
        <w:tabs>
          <w:tab w:val="left" w:pos="567"/>
        </w:tabs>
        <w:jc w:val="both"/>
        <w:rPr>
          <w:strike/>
          <w:color w:val="FF0000"/>
        </w:rPr>
      </w:pPr>
      <w:bookmarkStart w:id="19" w:name="h.17dp8vu" w:colFirst="0" w:colLast="0"/>
      <w:bookmarkEnd w:id="19"/>
    </w:p>
    <w:p w14:paraId="5AC2373C" w14:textId="77777777" w:rsidR="002C248E" w:rsidRPr="0002753A" w:rsidRDefault="0086106E">
      <w:pPr>
        <w:tabs>
          <w:tab w:val="left" w:pos="567"/>
        </w:tabs>
        <w:jc w:val="center"/>
        <w:rPr>
          <w:strike/>
          <w:color w:val="FF0000"/>
        </w:rPr>
      </w:pPr>
      <w:bookmarkStart w:id="20" w:name="h.3rdcrjn" w:colFirst="0" w:colLast="0"/>
      <w:bookmarkEnd w:id="20"/>
      <w:r w:rsidRPr="0002753A">
        <w:rPr>
          <w:rFonts w:ascii="Arial" w:eastAsia="Arial" w:hAnsi="Arial" w:cs="Arial"/>
          <w:i/>
          <w:strike/>
          <w:color w:val="FF0000"/>
          <w:sz w:val="18"/>
          <w:szCs w:val="18"/>
        </w:rPr>
        <w:t>Professor Don Koo Lee</w:t>
      </w:r>
      <w:r w:rsidRPr="0002753A">
        <w:rPr>
          <w:rFonts w:ascii="Arial" w:eastAsia="Arial" w:hAnsi="Arial" w:cs="Arial"/>
          <w:i/>
          <w:strike/>
          <w:color w:val="FF0000"/>
          <w:sz w:val="18"/>
          <w:szCs w:val="18"/>
        </w:rPr>
        <w:br/>
        <w:t>President, April 2009</w:t>
      </w:r>
    </w:p>
    <w:p w14:paraId="67CDE1D8" w14:textId="77777777" w:rsidR="002C248E" w:rsidRPr="0002753A" w:rsidRDefault="002C248E">
      <w:pPr>
        <w:tabs>
          <w:tab w:val="left" w:pos="567"/>
        </w:tabs>
        <w:jc w:val="center"/>
        <w:rPr>
          <w:strike/>
          <w:color w:val="FF0000"/>
        </w:rPr>
      </w:pPr>
    </w:p>
    <w:p w14:paraId="605E0EA2" w14:textId="77777777" w:rsidR="002C248E" w:rsidRPr="0002753A" w:rsidRDefault="002C248E">
      <w:pPr>
        <w:tabs>
          <w:tab w:val="left" w:pos="567"/>
        </w:tabs>
        <w:jc w:val="center"/>
        <w:rPr>
          <w:strike/>
          <w:color w:val="FF0000"/>
        </w:rPr>
      </w:pPr>
    </w:p>
    <w:p w14:paraId="13643DA9" w14:textId="77777777" w:rsidR="002C248E" w:rsidRPr="0002753A" w:rsidRDefault="002C248E">
      <w:pPr>
        <w:tabs>
          <w:tab w:val="left" w:pos="567"/>
        </w:tabs>
        <w:jc w:val="center"/>
        <w:rPr>
          <w:strike/>
          <w:color w:val="FF0000"/>
        </w:rPr>
      </w:pPr>
      <w:bookmarkStart w:id="21" w:name="h.26in1rg" w:colFirst="0" w:colLast="0"/>
      <w:bookmarkEnd w:id="21"/>
    </w:p>
    <w:p w14:paraId="079E49F3" w14:textId="77777777" w:rsidR="002C248E" w:rsidRPr="0002753A" w:rsidRDefault="0086106E">
      <w:pPr>
        <w:tabs>
          <w:tab w:val="left" w:pos="567"/>
        </w:tabs>
        <w:rPr>
          <w:strike/>
          <w:color w:val="FF0000"/>
        </w:rPr>
      </w:pPr>
      <w:r w:rsidRPr="0002753A">
        <w:rPr>
          <w:rFonts w:ascii="Arial" w:eastAsia="Arial" w:hAnsi="Arial" w:cs="Arial"/>
          <w:b/>
          <w:i/>
          <w:strike/>
          <w:color w:val="FF0000"/>
        </w:rPr>
        <w:t>FOREWORD OF THE PREVIOUS REVISION OF THE STATUTES</w:t>
      </w:r>
    </w:p>
    <w:p w14:paraId="5E87A2AD" w14:textId="77777777" w:rsidR="002C248E" w:rsidRPr="0002753A" w:rsidRDefault="002C248E">
      <w:pPr>
        <w:tabs>
          <w:tab w:val="left" w:pos="567"/>
        </w:tabs>
        <w:jc w:val="both"/>
        <w:rPr>
          <w:strike/>
          <w:color w:val="FF0000"/>
        </w:rPr>
      </w:pPr>
    </w:p>
    <w:p w14:paraId="1478B7EB" w14:textId="77777777" w:rsidR="002C248E" w:rsidRPr="0002753A" w:rsidRDefault="0086106E">
      <w:pPr>
        <w:tabs>
          <w:tab w:val="left" w:pos="567"/>
        </w:tabs>
        <w:jc w:val="both"/>
        <w:rPr>
          <w:strike/>
          <w:color w:val="FF0000"/>
        </w:rPr>
      </w:pPr>
      <w:r w:rsidRPr="0002753A">
        <w:rPr>
          <w:rFonts w:ascii="Arial" w:eastAsia="Arial" w:hAnsi="Arial" w:cs="Arial"/>
          <w:strike/>
          <w:color w:val="FF0000"/>
          <w:sz w:val="18"/>
          <w:szCs w:val="18"/>
        </w:rPr>
        <w:t>In August 2005 IUFRO’s International Council decided on several changes to the Statutes. The changes entered into force on 1 January 2006. Here are the main points included in this revision of both Statutes and Internal Regulations:</w:t>
      </w:r>
    </w:p>
    <w:p w14:paraId="76346984" w14:textId="77777777" w:rsidR="002C248E" w:rsidRPr="0002753A" w:rsidRDefault="002C248E">
      <w:pPr>
        <w:tabs>
          <w:tab w:val="left" w:pos="567"/>
        </w:tabs>
        <w:ind w:left="567" w:hanging="567"/>
        <w:jc w:val="both"/>
        <w:rPr>
          <w:strike/>
          <w:color w:val="FF0000"/>
        </w:rPr>
      </w:pPr>
    </w:p>
    <w:p w14:paraId="53C0E12B" w14:textId="77777777" w:rsidR="002C248E" w:rsidRPr="0002753A" w:rsidRDefault="0086106E">
      <w:pPr>
        <w:numPr>
          <w:ilvl w:val="0"/>
          <w:numId w:val="1"/>
        </w:numPr>
        <w:tabs>
          <w:tab w:val="left" w:pos="567"/>
        </w:tabs>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Changes in Statutes were required by the Austrian legislation after the amendment of the new Austrian legislation concerning associations (“</w:t>
      </w:r>
      <w:proofErr w:type="spellStart"/>
      <w:r w:rsidRPr="0002753A">
        <w:rPr>
          <w:rFonts w:ascii="Arial" w:eastAsia="Arial" w:hAnsi="Arial" w:cs="Arial"/>
          <w:strike/>
          <w:color w:val="FF0000"/>
          <w:sz w:val="18"/>
          <w:szCs w:val="18"/>
        </w:rPr>
        <w:t>Vereinsrecht</w:t>
      </w:r>
      <w:proofErr w:type="spellEnd"/>
      <w:r w:rsidRPr="0002753A">
        <w:rPr>
          <w:rFonts w:ascii="Arial" w:eastAsia="Arial" w:hAnsi="Arial" w:cs="Arial"/>
          <w:strike/>
          <w:color w:val="FF0000"/>
          <w:sz w:val="18"/>
          <w:szCs w:val="18"/>
        </w:rPr>
        <w:t>”).</w:t>
      </w:r>
    </w:p>
    <w:p w14:paraId="298AFDF9" w14:textId="77777777" w:rsidR="002C248E" w:rsidRPr="0002753A" w:rsidRDefault="0086106E">
      <w:pPr>
        <w:numPr>
          <w:ilvl w:val="0"/>
          <w:numId w:val="1"/>
        </w:numPr>
        <w:tabs>
          <w:tab w:val="left" w:pos="567"/>
        </w:tabs>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The maximum number of terms of office of Research Group and Working Party Coordinators has been changed from two to three (Art. XIV). Working Party Coordinators and Deputy Coordinators will now also be mentioned in the Statutes accordingly (Art. XIV).</w:t>
      </w:r>
    </w:p>
    <w:p w14:paraId="543DFAA5" w14:textId="77777777" w:rsidR="002C248E" w:rsidRPr="0002753A" w:rsidRDefault="0086106E">
      <w:pPr>
        <w:numPr>
          <w:ilvl w:val="0"/>
          <w:numId w:val="1"/>
        </w:numPr>
        <w:tabs>
          <w:tab w:val="left" w:pos="567"/>
        </w:tabs>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The terms “Executive Secretary” and “Deputy Executive Secretary” have been changed to “Executive Director” and “Deputy Executive Director” throughout the Statutes and Internal Regulations.</w:t>
      </w:r>
    </w:p>
    <w:p w14:paraId="68C566D4" w14:textId="77777777" w:rsidR="002C248E" w:rsidRPr="0002753A" w:rsidRDefault="002C248E">
      <w:pPr>
        <w:tabs>
          <w:tab w:val="left" w:pos="567"/>
        </w:tabs>
        <w:jc w:val="both"/>
        <w:rPr>
          <w:strike/>
          <w:color w:val="FF0000"/>
        </w:rPr>
      </w:pPr>
    </w:p>
    <w:p w14:paraId="7806B984" w14:textId="77777777" w:rsidR="002C248E" w:rsidRPr="0002753A" w:rsidRDefault="0086106E">
      <w:pPr>
        <w:tabs>
          <w:tab w:val="left" w:pos="567"/>
        </w:tabs>
        <w:jc w:val="center"/>
        <w:rPr>
          <w:strike/>
          <w:color w:val="FF0000"/>
          <w:lang w:val="it-IT"/>
        </w:rPr>
      </w:pPr>
      <w:r w:rsidRPr="0002753A">
        <w:rPr>
          <w:rFonts w:ascii="Arial" w:eastAsia="Arial" w:hAnsi="Arial" w:cs="Arial"/>
          <w:i/>
          <w:strike/>
          <w:color w:val="FF0000"/>
          <w:sz w:val="18"/>
          <w:szCs w:val="18"/>
          <w:lang w:val="it-IT"/>
        </w:rPr>
        <w:t xml:space="preserve">Professor </w:t>
      </w:r>
      <w:proofErr w:type="spellStart"/>
      <w:r w:rsidRPr="0002753A">
        <w:rPr>
          <w:rFonts w:ascii="Arial" w:eastAsia="Arial" w:hAnsi="Arial" w:cs="Arial"/>
          <w:i/>
          <w:strike/>
          <w:color w:val="FF0000"/>
          <w:sz w:val="18"/>
          <w:szCs w:val="18"/>
          <w:lang w:val="it-IT"/>
        </w:rPr>
        <w:t>Risto</w:t>
      </w:r>
      <w:proofErr w:type="spellEnd"/>
      <w:r w:rsidRPr="0002753A">
        <w:rPr>
          <w:rFonts w:ascii="Arial" w:eastAsia="Arial" w:hAnsi="Arial" w:cs="Arial"/>
          <w:i/>
          <w:strike/>
          <w:color w:val="FF0000"/>
          <w:sz w:val="18"/>
          <w:szCs w:val="18"/>
          <w:lang w:val="it-IT"/>
        </w:rPr>
        <w:t xml:space="preserve"> </w:t>
      </w:r>
      <w:proofErr w:type="spellStart"/>
      <w:r w:rsidRPr="0002753A">
        <w:rPr>
          <w:rFonts w:ascii="Arial" w:eastAsia="Arial" w:hAnsi="Arial" w:cs="Arial"/>
          <w:i/>
          <w:strike/>
          <w:color w:val="FF0000"/>
          <w:sz w:val="18"/>
          <w:szCs w:val="18"/>
          <w:lang w:val="it-IT"/>
        </w:rPr>
        <w:t>Seppälä</w:t>
      </w:r>
      <w:proofErr w:type="spellEnd"/>
      <w:r w:rsidRPr="0002753A">
        <w:rPr>
          <w:rFonts w:ascii="Arial" w:eastAsia="Arial" w:hAnsi="Arial" w:cs="Arial"/>
          <w:i/>
          <w:strike/>
          <w:color w:val="FF0000"/>
          <w:sz w:val="18"/>
          <w:szCs w:val="18"/>
          <w:lang w:val="it-IT"/>
        </w:rPr>
        <w:br/>
      </w:r>
      <w:proofErr w:type="spellStart"/>
      <w:r w:rsidRPr="0002753A">
        <w:rPr>
          <w:rFonts w:ascii="Arial" w:eastAsia="Arial" w:hAnsi="Arial" w:cs="Arial"/>
          <w:i/>
          <w:strike/>
          <w:color w:val="FF0000"/>
          <w:sz w:val="18"/>
          <w:szCs w:val="18"/>
          <w:lang w:val="it-IT"/>
        </w:rPr>
        <w:t>President</w:t>
      </w:r>
      <w:proofErr w:type="spellEnd"/>
      <w:r w:rsidRPr="0002753A">
        <w:rPr>
          <w:rFonts w:ascii="Arial" w:eastAsia="Arial" w:hAnsi="Arial" w:cs="Arial"/>
          <w:i/>
          <w:strike/>
          <w:color w:val="FF0000"/>
          <w:sz w:val="18"/>
          <w:szCs w:val="18"/>
          <w:lang w:val="it-IT"/>
        </w:rPr>
        <w:t>, August 2005</w:t>
      </w:r>
    </w:p>
    <w:p w14:paraId="3507E960" w14:textId="77777777" w:rsidR="002C248E" w:rsidRPr="0002753A" w:rsidRDefault="002C248E">
      <w:pPr>
        <w:tabs>
          <w:tab w:val="left" w:pos="567"/>
        </w:tabs>
        <w:jc w:val="both"/>
        <w:rPr>
          <w:strike/>
          <w:color w:val="FF0000"/>
          <w:lang w:val="it-IT"/>
        </w:rPr>
      </w:pPr>
    </w:p>
    <w:p w14:paraId="4F3E8604" w14:textId="77777777" w:rsidR="002C248E" w:rsidRPr="0002753A" w:rsidRDefault="0086106E">
      <w:pPr>
        <w:tabs>
          <w:tab w:val="left" w:pos="567"/>
        </w:tabs>
        <w:rPr>
          <w:strike/>
          <w:color w:val="FF0000"/>
        </w:rPr>
      </w:pPr>
      <w:bookmarkStart w:id="22" w:name="h.lnxbz9" w:colFirst="0" w:colLast="0"/>
      <w:bookmarkEnd w:id="22"/>
      <w:r w:rsidRPr="0002753A">
        <w:rPr>
          <w:rFonts w:ascii="Arial" w:eastAsia="Arial" w:hAnsi="Arial" w:cs="Arial"/>
          <w:b/>
          <w:i/>
          <w:strike/>
          <w:color w:val="FF0000"/>
        </w:rPr>
        <w:t>FOREWORD OF THE PREVIOUS REVISION OF THE STATUTES</w:t>
      </w:r>
    </w:p>
    <w:p w14:paraId="2CA821BE" w14:textId="77777777" w:rsidR="002C248E" w:rsidRPr="0002753A" w:rsidRDefault="002C248E">
      <w:pPr>
        <w:tabs>
          <w:tab w:val="left" w:pos="567"/>
        </w:tabs>
        <w:jc w:val="both"/>
        <w:rPr>
          <w:strike/>
          <w:color w:val="FF0000"/>
          <w:sz w:val="16"/>
          <w:szCs w:val="16"/>
        </w:rPr>
      </w:pPr>
    </w:p>
    <w:p w14:paraId="49234B24" w14:textId="77777777" w:rsidR="002C248E" w:rsidRPr="0002753A" w:rsidRDefault="0086106E">
      <w:pPr>
        <w:tabs>
          <w:tab w:val="left" w:pos="567"/>
        </w:tabs>
        <w:jc w:val="both"/>
        <w:rPr>
          <w:strike/>
          <w:color w:val="FF0000"/>
        </w:rPr>
      </w:pPr>
      <w:r w:rsidRPr="0002753A">
        <w:rPr>
          <w:rFonts w:ascii="Arial" w:eastAsia="Arial" w:hAnsi="Arial" w:cs="Arial"/>
          <w:strike/>
          <w:color w:val="FF0000"/>
          <w:sz w:val="18"/>
          <w:szCs w:val="18"/>
        </w:rPr>
        <w:lastRenderedPageBreak/>
        <w:t>In May 2003 IUFRO’s International Council accepted a number of revisions and amendments to the Statutes. These changes reflect IUFRO’s new strategy accepted in 2001. The main points included in the revision are as follows.</w:t>
      </w:r>
    </w:p>
    <w:p w14:paraId="6A068B1A" w14:textId="77777777" w:rsidR="002C248E" w:rsidRPr="0002753A" w:rsidRDefault="002C248E">
      <w:pPr>
        <w:tabs>
          <w:tab w:val="left" w:pos="567"/>
        </w:tabs>
        <w:ind w:left="567" w:hanging="567"/>
        <w:jc w:val="both"/>
        <w:rPr>
          <w:strike/>
          <w:color w:val="FF0000"/>
        </w:rPr>
      </w:pPr>
    </w:p>
    <w:p w14:paraId="18135B49" w14:textId="77777777" w:rsidR="002C248E" w:rsidRPr="0002753A" w:rsidRDefault="0086106E">
      <w:pPr>
        <w:numPr>
          <w:ilvl w:val="0"/>
          <w:numId w:val="2"/>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Establishment of an Advisory Council as a new organ to function as a high level interface between IUFRO and its stakeholders, and to improve the Union’s financial stability.</w:t>
      </w:r>
    </w:p>
    <w:p w14:paraId="39A1B625" w14:textId="77777777" w:rsidR="002C248E" w:rsidRPr="0002753A" w:rsidRDefault="0086106E">
      <w:pPr>
        <w:numPr>
          <w:ilvl w:val="0"/>
          <w:numId w:val="2"/>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Adding the IUFRO Headquarters representative to the IUFRO Board as a voting member.</w:t>
      </w:r>
    </w:p>
    <w:p w14:paraId="0BD56CE1" w14:textId="77777777" w:rsidR="002C248E" w:rsidRPr="0002753A" w:rsidRDefault="0086106E">
      <w:pPr>
        <w:numPr>
          <w:ilvl w:val="0"/>
          <w:numId w:val="2"/>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Revision of the functions of the Executive Secretary by including the administration of the Union’s financial affairs in his/her tasks.</w:t>
      </w:r>
    </w:p>
    <w:p w14:paraId="15BEB980" w14:textId="77777777" w:rsidR="002C248E" w:rsidRPr="0002753A" w:rsidRDefault="0086106E">
      <w:pPr>
        <w:numPr>
          <w:ilvl w:val="0"/>
          <w:numId w:val="2"/>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Changing the name of Treasurer to Finance Officer whose main responsibilities include chairing the Finance Committee and maintaining the Union’s financial sustainability.</w:t>
      </w:r>
    </w:p>
    <w:p w14:paraId="50DF1B19" w14:textId="77777777" w:rsidR="002C248E" w:rsidRPr="0002753A" w:rsidRDefault="0086106E">
      <w:pPr>
        <w:numPr>
          <w:ilvl w:val="0"/>
          <w:numId w:val="2"/>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Revising the Honours and Awards Article to reflect the inclusion of new Awards.</w:t>
      </w:r>
    </w:p>
    <w:p w14:paraId="1A1F5F62" w14:textId="77777777" w:rsidR="002C248E" w:rsidRPr="0002753A" w:rsidRDefault="002C248E">
      <w:pPr>
        <w:tabs>
          <w:tab w:val="left" w:pos="567"/>
        </w:tabs>
        <w:jc w:val="both"/>
        <w:rPr>
          <w:strike/>
          <w:color w:val="FF0000"/>
        </w:rPr>
      </w:pPr>
    </w:p>
    <w:p w14:paraId="409AE926" w14:textId="77777777" w:rsidR="002C248E" w:rsidRPr="0002753A" w:rsidRDefault="0086106E">
      <w:pPr>
        <w:tabs>
          <w:tab w:val="left" w:pos="567"/>
        </w:tabs>
        <w:jc w:val="center"/>
        <w:rPr>
          <w:strike/>
          <w:color w:val="FF0000"/>
        </w:rPr>
      </w:pPr>
      <w:r w:rsidRPr="0002753A">
        <w:rPr>
          <w:rFonts w:ascii="Arial" w:eastAsia="Arial" w:hAnsi="Arial" w:cs="Arial"/>
          <w:i/>
          <w:strike/>
          <w:color w:val="FF0000"/>
          <w:sz w:val="18"/>
          <w:szCs w:val="18"/>
        </w:rPr>
        <w:t xml:space="preserve">Professor </w:t>
      </w:r>
      <w:proofErr w:type="spellStart"/>
      <w:r w:rsidRPr="0002753A">
        <w:rPr>
          <w:rFonts w:ascii="Arial" w:eastAsia="Arial" w:hAnsi="Arial" w:cs="Arial"/>
          <w:i/>
          <w:strike/>
          <w:color w:val="FF0000"/>
          <w:sz w:val="18"/>
          <w:szCs w:val="18"/>
        </w:rPr>
        <w:t>Risto</w:t>
      </w:r>
      <w:proofErr w:type="spellEnd"/>
      <w:r w:rsidRPr="0002753A">
        <w:rPr>
          <w:rFonts w:ascii="Arial" w:eastAsia="Arial" w:hAnsi="Arial" w:cs="Arial"/>
          <w:i/>
          <w:strike/>
          <w:color w:val="FF0000"/>
          <w:sz w:val="18"/>
          <w:szCs w:val="18"/>
        </w:rPr>
        <w:t xml:space="preserve"> </w:t>
      </w:r>
      <w:proofErr w:type="spellStart"/>
      <w:r w:rsidRPr="0002753A">
        <w:rPr>
          <w:rFonts w:ascii="Arial" w:eastAsia="Arial" w:hAnsi="Arial" w:cs="Arial"/>
          <w:i/>
          <w:strike/>
          <w:color w:val="FF0000"/>
          <w:sz w:val="18"/>
          <w:szCs w:val="18"/>
        </w:rPr>
        <w:t>Seppälä</w:t>
      </w:r>
      <w:proofErr w:type="spellEnd"/>
    </w:p>
    <w:p w14:paraId="11EF39A3" w14:textId="4ECA277E" w:rsidR="002C248E" w:rsidRPr="0002753A" w:rsidRDefault="0086106E" w:rsidP="0086106E">
      <w:pPr>
        <w:tabs>
          <w:tab w:val="left" w:pos="567"/>
        </w:tabs>
        <w:jc w:val="center"/>
        <w:rPr>
          <w:rFonts w:ascii="Arial" w:eastAsia="Arial" w:hAnsi="Arial" w:cs="Arial"/>
          <w:i/>
          <w:strike/>
          <w:color w:val="FF0000"/>
          <w:sz w:val="18"/>
          <w:szCs w:val="18"/>
        </w:rPr>
      </w:pPr>
      <w:r w:rsidRPr="0002753A">
        <w:rPr>
          <w:rFonts w:ascii="Arial" w:eastAsia="Arial" w:hAnsi="Arial" w:cs="Arial"/>
          <w:i/>
          <w:strike/>
          <w:color w:val="FF0000"/>
          <w:sz w:val="18"/>
          <w:szCs w:val="18"/>
        </w:rPr>
        <w:t>President, May 2003</w:t>
      </w:r>
    </w:p>
    <w:p w14:paraId="3C59DE85" w14:textId="77777777" w:rsidR="00586069" w:rsidRPr="0002753A" w:rsidRDefault="00586069" w:rsidP="0086106E">
      <w:pPr>
        <w:tabs>
          <w:tab w:val="left" w:pos="567"/>
        </w:tabs>
        <w:jc w:val="center"/>
        <w:rPr>
          <w:rFonts w:ascii="Arial" w:eastAsia="Arial" w:hAnsi="Arial" w:cs="Arial"/>
          <w:i/>
          <w:strike/>
          <w:color w:val="FF0000"/>
          <w:sz w:val="18"/>
          <w:szCs w:val="18"/>
        </w:rPr>
      </w:pPr>
    </w:p>
    <w:p w14:paraId="5EBA74AC" w14:textId="77777777" w:rsidR="00586069" w:rsidRPr="0002753A" w:rsidRDefault="00586069" w:rsidP="0086106E">
      <w:pPr>
        <w:tabs>
          <w:tab w:val="left" w:pos="567"/>
        </w:tabs>
        <w:jc w:val="center"/>
        <w:rPr>
          <w:rFonts w:ascii="Arial" w:eastAsia="Arial" w:hAnsi="Arial" w:cs="Arial"/>
          <w:i/>
          <w:strike/>
          <w:color w:val="FF0000"/>
          <w:sz w:val="18"/>
          <w:szCs w:val="18"/>
        </w:rPr>
      </w:pPr>
    </w:p>
    <w:p w14:paraId="321ADAF4" w14:textId="77777777" w:rsidR="00586069" w:rsidRPr="0002753A" w:rsidRDefault="00586069" w:rsidP="0086106E">
      <w:pPr>
        <w:tabs>
          <w:tab w:val="left" w:pos="567"/>
        </w:tabs>
        <w:jc w:val="center"/>
        <w:rPr>
          <w:strike/>
          <w:color w:val="FF0000"/>
        </w:rPr>
      </w:pPr>
    </w:p>
    <w:p w14:paraId="2182EC19" w14:textId="77777777" w:rsidR="002C248E" w:rsidRPr="0002753A" w:rsidRDefault="0086106E" w:rsidP="00A60072">
      <w:pPr>
        <w:tabs>
          <w:tab w:val="left" w:pos="567"/>
        </w:tabs>
        <w:rPr>
          <w:strike/>
          <w:color w:val="FF0000"/>
        </w:rPr>
      </w:pPr>
      <w:bookmarkStart w:id="23" w:name="h.35nkun2" w:colFirst="0" w:colLast="0"/>
      <w:bookmarkEnd w:id="23"/>
      <w:r w:rsidRPr="0002753A">
        <w:rPr>
          <w:rFonts w:ascii="Arial" w:eastAsia="Arial" w:hAnsi="Arial" w:cs="Arial"/>
          <w:b/>
          <w:i/>
          <w:strike/>
          <w:color w:val="FF0000"/>
        </w:rPr>
        <w:t>FOREWORD OF THE PREVIOUS VERSION OF THE STATUTES</w:t>
      </w:r>
    </w:p>
    <w:p w14:paraId="36A8324E" w14:textId="77777777" w:rsidR="002C248E" w:rsidRPr="0002753A" w:rsidRDefault="002C248E" w:rsidP="00A60072">
      <w:pPr>
        <w:tabs>
          <w:tab w:val="left" w:pos="567"/>
        </w:tabs>
        <w:jc w:val="both"/>
        <w:rPr>
          <w:strike/>
          <w:color w:val="FF0000"/>
          <w:sz w:val="16"/>
          <w:szCs w:val="16"/>
        </w:rPr>
      </w:pPr>
    </w:p>
    <w:p w14:paraId="6D9EAF27" w14:textId="77777777" w:rsidR="002C248E" w:rsidRPr="0002753A" w:rsidRDefault="0086106E">
      <w:pPr>
        <w:tabs>
          <w:tab w:val="left" w:pos="567"/>
        </w:tabs>
        <w:jc w:val="both"/>
        <w:rPr>
          <w:strike/>
          <w:color w:val="FF0000"/>
        </w:rPr>
      </w:pPr>
      <w:r w:rsidRPr="0002753A">
        <w:rPr>
          <w:rFonts w:ascii="Arial" w:eastAsia="Arial" w:hAnsi="Arial" w:cs="Arial"/>
          <w:strike/>
          <w:color w:val="FF0000"/>
          <w:sz w:val="18"/>
          <w:szCs w:val="18"/>
        </w:rPr>
        <w:t>This document presents the Statutes and Internal Regulations for the International Union of Forest Research Organizations (“the Union”) that were approved by the International Council at the 21st IUFRO World Congress in Kuala Lumpur, Malaysia, in August 2000. In preparing the revision of the 1990 Statutes and Internal Regulations, the Union’s Executive Board bore the following principles in mind: to seek simplicity, transparency and flexibility; to minimize changes to the existing version; to maintain the numbering of that version as closely as possible; to recognize the changing perception of forestry and forest-related science; and to incorporate some suggestions of a recent external review of IUFRO’s Secretariat and Special Programme for Developing Countries.</w:t>
      </w:r>
    </w:p>
    <w:p w14:paraId="7BB25CAE" w14:textId="77777777" w:rsidR="002C248E" w:rsidRPr="0002753A" w:rsidRDefault="002C248E">
      <w:pPr>
        <w:tabs>
          <w:tab w:val="left" w:pos="567"/>
        </w:tabs>
        <w:jc w:val="both"/>
        <w:rPr>
          <w:strike/>
          <w:color w:val="FF0000"/>
        </w:rPr>
      </w:pPr>
    </w:p>
    <w:p w14:paraId="049A869C" w14:textId="77777777" w:rsidR="002C248E" w:rsidRPr="0002753A" w:rsidRDefault="0086106E">
      <w:pPr>
        <w:tabs>
          <w:tab w:val="left" w:pos="567"/>
        </w:tabs>
        <w:jc w:val="both"/>
        <w:rPr>
          <w:strike/>
          <w:color w:val="FF0000"/>
        </w:rPr>
      </w:pPr>
      <w:r w:rsidRPr="0002753A">
        <w:rPr>
          <w:rFonts w:ascii="Arial" w:eastAsia="Arial" w:hAnsi="Arial" w:cs="Arial"/>
          <w:strike/>
          <w:color w:val="FF0000"/>
          <w:sz w:val="18"/>
          <w:szCs w:val="18"/>
        </w:rPr>
        <w:t>The revisions include a number of important points including:</w:t>
      </w:r>
    </w:p>
    <w:p w14:paraId="7FB46E79" w14:textId="77777777" w:rsidR="002C248E" w:rsidRPr="0002753A" w:rsidRDefault="0086106E">
      <w:pPr>
        <w:numPr>
          <w:ilvl w:val="0"/>
          <w:numId w:val="3"/>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 xml:space="preserve">Change in the Union’s title (English version) from </w:t>
      </w:r>
      <w:r w:rsidRPr="0002753A">
        <w:rPr>
          <w:rFonts w:ascii="Arial" w:eastAsia="Arial" w:hAnsi="Arial" w:cs="Arial"/>
          <w:i/>
          <w:strike/>
          <w:color w:val="FF0000"/>
          <w:sz w:val="18"/>
          <w:szCs w:val="18"/>
        </w:rPr>
        <w:t xml:space="preserve">Forestry </w:t>
      </w:r>
      <w:r w:rsidRPr="0002753A">
        <w:rPr>
          <w:rFonts w:ascii="Arial" w:eastAsia="Arial" w:hAnsi="Arial" w:cs="Arial"/>
          <w:strike/>
          <w:color w:val="FF0000"/>
          <w:sz w:val="18"/>
          <w:szCs w:val="18"/>
        </w:rPr>
        <w:t xml:space="preserve">to </w:t>
      </w:r>
      <w:r w:rsidRPr="0002753A">
        <w:rPr>
          <w:rFonts w:ascii="Arial" w:eastAsia="Arial" w:hAnsi="Arial" w:cs="Arial"/>
          <w:i/>
          <w:strike/>
          <w:color w:val="FF0000"/>
          <w:sz w:val="18"/>
          <w:szCs w:val="18"/>
        </w:rPr>
        <w:t xml:space="preserve">Forest </w:t>
      </w:r>
      <w:r w:rsidRPr="0002753A">
        <w:rPr>
          <w:rFonts w:ascii="Arial" w:eastAsia="Arial" w:hAnsi="Arial" w:cs="Arial"/>
          <w:strike/>
          <w:color w:val="FF0000"/>
          <w:sz w:val="18"/>
          <w:szCs w:val="18"/>
        </w:rPr>
        <w:t>to reflect the widespread activity in forest related science, and to encourage membership from outside the traditional forestry sector.</w:t>
      </w:r>
    </w:p>
    <w:p w14:paraId="47FF0607" w14:textId="77777777" w:rsidR="002C248E" w:rsidRPr="0002753A" w:rsidRDefault="0086106E">
      <w:pPr>
        <w:numPr>
          <w:ilvl w:val="0"/>
          <w:numId w:val="3"/>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Introduction of the post of Executive Secretary.</w:t>
      </w:r>
    </w:p>
    <w:p w14:paraId="1D970DF1" w14:textId="77777777" w:rsidR="002C248E" w:rsidRPr="0002753A" w:rsidRDefault="0086106E">
      <w:pPr>
        <w:numPr>
          <w:ilvl w:val="0"/>
          <w:numId w:val="3"/>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Clarification of the roles of President and Executive Secretary to maximize transparency and minimize overlap while enhancing management of the Union’s business.</w:t>
      </w:r>
    </w:p>
    <w:p w14:paraId="46FE9065" w14:textId="77777777" w:rsidR="002C248E" w:rsidRPr="0002753A" w:rsidRDefault="0086106E">
      <w:pPr>
        <w:numPr>
          <w:ilvl w:val="0"/>
          <w:numId w:val="3"/>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Reorganization of Divisions 1 and 2 and the creation of Divisions 7 and 8 to reflect the increase in activities in their topics and the complexity of the workload of their Division Coordinators (approved by the International Council in 1995).</w:t>
      </w:r>
    </w:p>
    <w:p w14:paraId="2EF65539" w14:textId="77777777" w:rsidR="002C248E" w:rsidRPr="0002753A" w:rsidRDefault="0086106E">
      <w:pPr>
        <w:numPr>
          <w:ilvl w:val="0"/>
          <w:numId w:val="3"/>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Replacement of the titles Subject Group and Project Group with Research Group to reflect the earlier decision of the International Council and to encourage cross-disciplinary research throughout the Union.</w:t>
      </w:r>
    </w:p>
    <w:p w14:paraId="3B304014" w14:textId="77777777" w:rsidR="002C248E" w:rsidRPr="0002753A" w:rsidRDefault="0086106E">
      <w:pPr>
        <w:numPr>
          <w:ilvl w:val="0"/>
          <w:numId w:val="3"/>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Replacement of officer titles of Research Group Leader and Working Party Chair with Coordinator to provide consistency with Division Coordinator.</w:t>
      </w:r>
    </w:p>
    <w:p w14:paraId="451706F9" w14:textId="77777777" w:rsidR="002C248E" w:rsidRPr="0002753A" w:rsidRDefault="0086106E">
      <w:pPr>
        <w:numPr>
          <w:ilvl w:val="0"/>
          <w:numId w:val="3"/>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Cessation of Board membership for Members from Regions and introduction of General Members of the Board in order to achieve a more equitable representation of geography, gender, nationality and scientific discipline.</w:t>
      </w:r>
    </w:p>
    <w:p w14:paraId="1F7351C8" w14:textId="77777777" w:rsidR="002C248E" w:rsidRPr="0002753A" w:rsidRDefault="0086106E">
      <w:pPr>
        <w:numPr>
          <w:ilvl w:val="0"/>
          <w:numId w:val="3"/>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Introduction of voting by proxy in International Council business to maintain international equity, recognizing that some members are unable to attend all meetings, and to obtain a quorum of votes for major issues.</w:t>
      </w:r>
    </w:p>
    <w:p w14:paraId="26151889" w14:textId="77777777" w:rsidR="002C248E" w:rsidRPr="0002753A" w:rsidRDefault="0086106E">
      <w:pPr>
        <w:numPr>
          <w:ilvl w:val="0"/>
          <w:numId w:val="3"/>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Removal of gender-specific text.</w:t>
      </w:r>
    </w:p>
    <w:p w14:paraId="125B0010" w14:textId="77777777" w:rsidR="002C248E" w:rsidRPr="0002753A" w:rsidRDefault="0086106E">
      <w:pPr>
        <w:numPr>
          <w:ilvl w:val="0"/>
          <w:numId w:val="3"/>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Creation of new categories of awards to enhance the recognition of high-quality scientific research.</w:t>
      </w:r>
    </w:p>
    <w:p w14:paraId="481E1372" w14:textId="77777777" w:rsidR="002C248E" w:rsidRPr="0002753A" w:rsidRDefault="0086106E">
      <w:pPr>
        <w:numPr>
          <w:ilvl w:val="0"/>
          <w:numId w:val="3"/>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Establishment of a Finance Committee to advise the President on a variety of fiscal management options.</w:t>
      </w:r>
    </w:p>
    <w:p w14:paraId="44DCC7A4" w14:textId="77777777" w:rsidR="002C248E" w:rsidRPr="0002753A" w:rsidRDefault="0086106E">
      <w:pPr>
        <w:numPr>
          <w:ilvl w:val="0"/>
          <w:numId w:val="3"/>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Change from Swiss Francs to Euros while maintaining US Dollars as acceptable currency for payment of IUFRO membership fees.</w:t>
      </w:r>
    </w:p>
    <w:p w14:paraId="64E3C680" w14:textId="77777777" w:rsidR="002C248E" w:rsidRPr="0002753A" w:rsidRDefault="0086106E">
      <w:pPr>
        <w:numPr>
          <w:ilvl w:val="0"/>
          <w:numId w:val="3"/>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Provision of bidding rules for aspiring hosts of IUFRO World Congresses to facilitate early preparation and equitable, transparent evaluation of their applications.</w:t>
      </w:r>
    </w:p>
    <w:p w14:paraId="11431A3C" w14:textId="77777777" w:rsidR="002C248E" w:rsidRPr="0002753A" w:rsidRDefault="0086106E">
      <w:pPr>
        <w:numPr>
          <w:ilvl w:val="0"/>
          <w:numId w:val="3"/>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Change of focus for International Council to provide advice to the President and Board and to facilitate its work in guiding IUFRO’s policy.</w:t>
      </w:r>
    </w:p>
    <w:p w14:paraId="56521B54" w14:textId="77777777" w:rsidR="002C248E" w:rsidRPr="0002753A" w:rsidRDefault="0086106E">
      <w:pPr>
        <w:numPr>
          <w:ilvl w:val="0"/>
          <w:numId w:val="3"/>
        </w:numPr>
        <w:tabs>
          <w:tab w:val="left" w:pos="567"/>
        </w:tabs>
        <w:spacing w:after="40"/>
        <w:ind w:left="567" w:hanging="567"/>
        <w:jc w:val="both"/>
        <w:rPr>
          <w:rFonts w:ascii="Arial" w:eastAsia="Arial" w:hAnsi="Arial" w:cs="Arial"/>
          <w:strike/>
          <w:color w:val="FF0000"/>
          <w:sz w:val="18"/>
          <w:szCs w:val="18"/>
        </w:rPr>
      </w:pPr>
      <w:r w:rsidRPr="0002753A">
        <w:rPr>
          <w:rFonts w:ascii="Arial" w:eastAsia="Arial" w:hAnsi="Arial" w:cs="Arial"/>
          <w:strike/>
          <w:color w:val="FF0000"/>
          <w:sz w:val="18"/>
          <w:szCs w:val="18"/>
        </w:rPr>
        <w:t>Addition of the category Sustaining Member for organizations or individuals providing substantial financial support to the Union toward its aims as defined in Article II.</w:t>
      </w:r>
    </w:p>
    <w:p w14:paraId="26EF53D0" w14:textId="77777777" w:rsidR="002C248E" w:rsidRPr="0002753A" w:rsidRDefault="002C248E">
      <w:pPr>
        <w:tabs>
          <w:tab w:val="left" w:pos="567"/>
        </w:tabs>
        <w:jc w:val="both"/>
        <w:rPr>
          <w:strike/>
          <w:color w:val="FF0000"/>
        </w:rPr>
      </w:pPr>
    </w:p>
    <w:p w14:paraId="466F146D" w14:textId="77777777" w:rsidR="002C248E" w:rsidRPr="0002753A" w:rsidRDefault="0086106E">
      <w:pPr>
        <w:tabs>
          <w:tab w:val="left" w:pos="567"/>
        </w:tabs>
        <w:jc w:val="center"/>
        <w:rPr>
          <w:strike/>
          <w:color w:val="FF0000"/>
        </w:rPr>
      </w:pPr>
      <w:r w:rsidRPr="0002753A">
        <w:rPr>
          <w:rFonts w:ascii="Arial" w:eastAsia="Arial" w:hAnsi="Arial" w:cs="Arial"/>
          <w:i/>
          <w:strike/>
          <w:color w:val="FF0000"/>
          <w:sz w:val="18"/>
          <w:szCs w:val="18"/>
        </w:rPr>
        <w:t>Professor Jeffery Burley</w:t>
      </w:r>
    </w:p>
    <w:p w14:paraId="02BB17BD" w14:textId="5B10C4E3" w:rsidR="002C248E" w:rsidRDefault="0086106E" w:rsidP="00A60072">
      <w:pPr>
        <w:tabs>
          <w:tab w:val="left" w:pos="567"/>
        </w:tabs>
        <w:jc w:val="center"/>
      </w:pPr>
      <w:r w:rsidRPr="0002753A">
        <w:rPr>
          <w:rFonts w:ascii="Arial" w:eastAsia="Arial" w:hAnsi="Arial" w:cs="Arial"/>
          <w:i/>
          <w:strike/>
          <w:color w:val="FF0000"/>
          <w:sz w:val="18"/>
          <w:szCs w:val="18"/>
        </w:rPr>
        <w:t>President, August 2000</w:t>
      </w:r>
      <w:r w:rsidRPr="005403E2">
        <w:rPr>
          <w:color w:val="FF0000"/>
        </w:rPr>
        <w:br w:type="page"/>
      </w:r>
    </w:p>
    <w:p w14:paraId="5E8A50BA" w14:textId="77777777" w:rsidR="002C248E" w:rsidRPr="00E32D69" w:rsidRDefault="0086106E" w:rsidP="00E32D69">
      <w:pPr>
        <w:pStyle w:val="Heading1"/>
        <w:tabs>
          <w:tab w:val="left" w:pos="567"/>
        </w:tabs>
        <w:spacing w:before="0" w:after="0"/>
        <w:rPr>
          <w:sz w:val="28"/>
          <w:szCs w:val="28"/>
        </w:rPr>
      </w:pPr>
      <w:bookmarkStart w:id="24" w:name="h.1ksv4uv" w:colFirst="0" w:colLast="0"/>
      <w:bookmarkEnd w:id="24"/>
      <w:r w:rsidRPr="00E32D69">
        <w:rPr>
          <w:sz w:val="28"/>
          <w:szCs w:val="28"/>
        </w:rPr>
        <w:lastRenderedPageBreak/>
        <w:t>STATUTES</w:t>
      </w:r>
    </w:p>
    <w:p w14:paraId="7B47C9B5" w14:textId="77777777" w:rsidR="002C248E" w:rsidRDefault="002C248E" w:rsidP="00E32D69">
      <w:pPr>
        <w:tabs>
          <w:tab w:val="left" w:pos="567"/>
          <w:tab w:val="left" w:pos="1701"/>
          <w:tab w:val="right" w:pos="7938"/>
        </w:tabs>
      </w:pPr>
      <w:bookmarkStart w:id="25" w:name="h.44sinio" w:colFirst="0" w:colLast="0"/>
      <w:bookmarkEnd w:id="25"/>
    </w:p>
    <w:p w14:paraId="0C12294E" w14:textId="77777777" w:rsidR="002C248E" w:rsidRPr="00E32D69" w:rsidRDefault="0086106E">
      <w:pPr>
        <w:tabs>
          <w:tab w:val="left" w:pos="567"/>
          <w:tab w:val="left" w:pos="1701"/>
          <w:tab w:val="right" w:pos="7938"/>
        </w:tabs>
        <w:spacing w:after="96"/>
        <w:rPr>
          <w:sz w:val="22"/>
          <w:szCs w:val="22"/>
        </w:rPr>
      </w:pPr>
      <w:r w:rsidRPr="00E32D69">
        <w:rPr>
          <w:rFonts w:ascii="Arial" w:eastAsia="Arial" w:hAnsi="Arial" w:cs="Arial"/>
          <w:b/>
          <w:sz w:val="22"/>
          <w:szCs w:val="22"/>
        </w:rPr>
        <w:t xml:space="preserve">ARTICLE I: </w:t>
      </w:r>
      <w:r w:rsidRPr="00E32D69">
        <w:rPr>
          <w:rFonts w:ascii="Arial" w:eastAsia="Arial" w:hAnsi="Arial" w:cs="Arial"/>
          <w:b/>
          <w:i/>
          <w:sz w:val="22"/>
          <w:szCs w:val="22"/>
        </w:rPr>
        <w:t>Title, Location and Scope of Action</w:t>
      </w:r>
    </w:p>
    <w:p w14:paraId="0D1E4FC5" w14:textId="77777777" w:rsidR="002C248E" w:rsidRDefault="0086106E">
      <w:pPr>
        <w:tabs>
          <w:tab w:val="left" w:pos="567"/>
        </w:tabs>
        <w:spacing w:after="96"/>
        <w:ind w:left="567" w:hanging="567"/>
        <w:jc w:val="both"/>
      </w:pPr>
      <w:r>
        <w:rPr>
          <w:rFonts w:ascii="Arial" w:eastAsia="Arial" w:hAnsi="Arial" w:cs="Arial"/>
          <w:sz w:val="18"/>
          <w:szCs w:val="18"/>
        </w:rPr>
        <w:t xml:space="preserve">1 </w:t>
      </w:r>
      <w:r>
        <w:rPr>
          <w:rFonts w:ascii="Arial" w:eastAsia="Arial" w:hAnsi="Arial" w:cs="Arial"/>
          <w:sz w:val="18"/>
          <w:szCs w:val="18"/>
        </w:rPr>
        <w:tab/>
        <w:t xml:space="preserve">The title of the organization is “International Union of Forest Research Organizations”, “Union </w:t>
      </w:r>
      <w:proofErr w:type="spellStart"/>
      <w:r>
        <w:rPr>
          <w:rFonts w:ascii="Arial" w:eastAsia="Arial" w:hAnsi="Arial" w:cs="Arial"/>
          <w:sz w:val="18"/>
          <w:szCs w:val="18"/>
        </w:rPr>
        <w:t>Internationale</w:t>
      </w:r>
      <w:proofErr w:type="spellEnd"/>
      <w:r>
        <w:rPr>
          <w:rFonts w:ascii="Arial" w:eastAsia="Arial" w:hAnsi="Arial" w:cs="Arial"/>
          <w:sz w:val="18"/>
          <w:szCs w:val="18"/>
        </w:rPr>
        <w:t xml:space="preserve"> des </w:t>
      </w:r>
      <w:proofErr w:type="spellStart"/>
      <w:r>
        <w:rPr>
          <w:rFonts w:ascii="Arial" w:eastAsia="Arial" w:hAnsi="Arial" w:cs="Arial"/>
          <w:sz w:val="18"/>
          <w:szCs w:val="18"/>
        </w:rPr>
        <w:t>Instituts</w:t>
      </w:r>
      <w:proofErr w:type="spellEnd"/>
      <w:r>
        <w:rPr>
          <w:rFonts w:ascii="Arial" w:eastAsia="Arial" w:hAnsi="Arial" w:cs="Arial"/>
          <w:sz w:val="18"/>
          <w:szCs w:val="18"/>
        </w:rPr>
        <w:t xml:space="preserve"> de </w:t>
      </w:r>
      <w:proofErr w:type="spellStart"/>
      <w:r>
        <w:rPr>
          <w:rFonts w:ascii="Arial" w:eastAsia="Arial" w:hAnsi="Arial" w:cs="Arial"/>
          <w:sz w:val="18"/>
          <w:szCs w:val="18"/>
        </w:rPr>
        <w:t>Recherches</w:t>
      </w:r>
      <w:proofErr w:type="spellEnd"/>
      <w:r>
        <w:rPr>
          <w:rFonts w:ascii="Arial" w:eastAsia="Arial" w:hAnsi="Arial" w:cs="Arial"/>
          <w:sz w:val="18"/>
          <w:szCs w:val="18"/>
        </w:rPr>
        <w:t xml:space="preserve"> </w:t>
      </w:r>
      <w:proofErr w:type="spellStart"/>
      <w:r>
        <w:rPr>
          <w:rFonts w:ascii="Arial" w:eastAsia="Arial" w:hAnsi="Arial" w:cs="Arial"/>
          <w:sz w:val="18"/>
          <w:szCs w:val="18"/>
        </w:rPr>
        <w:t>Forestières</w:t>
      </w:r>
      <w:proofErr w:type="spellEnd"/>
      <w:r>
        <w:rPr>
          <w:rFonts w:ascii="Arial" w:eastAsia="Arial" w:hAnsi="Arial" w:cs="Arial"/>
          <w:sz w:val="18"/>
          <w:szCs w:val="18"/>
        </w:rPr>
        <w:t>”, “</w:t>
      </w:r>
      <w:proofErr w:type="spellStart"/>
      <w:r>
        <w:rPr>
          <w:rFonts w:ascii="Arial" w:eastAsia="Arial" w:hAnsi="Arial" w:cs="Arial"/>
          <w:sz w:val="18"/>
          <w:szCs w:val="18"/>
        </w:rPr>
        <w:t>Internationaler</w:t>
      </w:r>
      <w:proofErr w:type="spellEnd"/>
      <w:r>
        <w:rPr>
          <w:rFonts w:ascii="Arial" w:eastAsia="Arial" w:hAnsi="Arial" w:cs="Arial"/>
          <w:sz w:val="18"/>
          <w:szCs w:val="18"/>
        </w:rPr>
        <w:t xml:space="preserve"> </w:t>
      </w:r>
      <w:proofErr w:type="spellStart"/>
      <w:r>
        <w:rPr>
          <w:rFonts w:ascii="Arial" w:eastAsia="Arial" w:hAnsi="Arial" w:cs="Arial"/>
          <w:sz w:val="18"/>
          <w:szCs w:val="18"/>
        </w:rPr>
        <w:t>Verband</w:t>
      </w:r>
      <w:proofErr w:type="spellEnd"/>
      <w:r>
        <w:rPr>
          <w:rFonts w:ascii="Arial" w:eastAsia="Arial" w:hAnsi="Arial" w:cs="Arial"/>
          <w:sz w:val="18"/>
          <w:szCs w:val="18"/>
        </w:rPr>
        <w:t xml:space="preserve"> </w:t>
      </w:r>
      <w:proofErr w:type="spellStart"/>
      <w:r>
        <w:rPr>
          <w:rFonts w:ascii="Arial" w:eastAsia="Arial" w:hAnsi="Arial" w:cs="Arial"/>
          <w:sz w:val="18"/>
          <w:szCs w:val="18"/>
        </w:rPr>
        <w:t>Forstlicher</w:t>
      </w:r>
      <w:proofErr w:type="spellEnd"/>
      <w:r>
        <w:rPr>
          <w:rFonts w:ascii="Arial" w:eastAsia="Arial" w:hAnsi="Arial" w:cs="Arial"/>
          <w:sz w:val="18"/>
          <w:szCs w:val="18"/>
        </w:rPr>
        <w:t xml:space="preserve"> </w:t>
      </w:r>
      <w:proofErr w:type="spellStart"/>
      <w:r>
        <w:rPr>
          <w:rFonts w:ascii="Arial" w:eastAsia="Arial" w:hAnsi="Arial" w:cs="Arial"/>
          <w:sz w:val="18"/>
          <w:szCs w:val="18"/>
        </w:rPr>
        <w:t>Forschungsanstalten</w:t>
      </w:r>
      <w:proofErr w:type="spellEnd"/>
      <w:r>
        <w:rPr>
          <w:rFonts w:ascii="Arial" w:eastAsia="Arial" w:hAnsi="Arial" w:cs="Arial"/>
          <w:sz w:val="18"/>
          <w:szCs w:val="18"/>
        </w:rPr>
        <w:t xml:space="preserve">”, “Unión </w:t>
      </w:r>
      <w:proofErr w:type="spellStart"/>
      <w:r>
        <w:rPr>
          <w:rFonts w:ascii="Arial" w:eastAsia="Arial" w:hAnsi="Arial" w:cs="Arial"/>
          <w:sz w:val="18"/>
          <w:szCs w:val="18"/>
        </w:rPr>
        <w:t>Internacional</w:t>
      </w:r>
      <w:proofErr w:type="spellEnd"/>
      <w:r>
        <w:rPr>
          <w:rFonts w:ascii="Arial" w:eastAsia="Arial" w:hAnsi="Arial" w:cs="Arial"/>
          <w:sz w:val="18"/>
          <w:szCs w:val="18"/>
        </w:rPr>
        <w:t xml:space="preserve"> de </w:t>
      </w:r>
      <w:proofErr w:type="spellStart"/>
      <w:r>
        <w:rPr>
          <w:rFonts w:ascii="Arial" w:eastAsia="Arial" w:hAnsi="Arial" w:cs="Arial"/>
          <w:sz w:val="18"/>
          <w:szCs w:val="18"/>
        </w:rPr>
        <w:t>Institutos</w:t>
      </w:r>
      <w:proofErr w:type="spellEnd"/>
      <w:r>
        <w:rPr>
          <w:rFonts w:ascii="Arial" w:eastAsia="Arial" w:hAnsi="Arial" w:cs="Arial"/>
          <w:sz w:val="18"/>
          <w:szCs w:val="18"/>
        </w:rPr>
        <w:t xml:space="preserve"> de </w:t>
      </w:r>
      <w:proofErr w:type="spellStart"/>
      <w:r>
        <w:rPr>
          <w:rFonts w:ascii="Arial" w:eastAsia="Arial" w:hAnsi="Arial" w:cs="Arial"/>
          <w:sz w:val="18"/>
          <w:szCs w:val="18"/>
        </w:rPr>
        <w:t>Investigación</w:t>
      </w:r>
      <w:proofErr w:type="spellEnd"/>
      <w:r>
        <w:rPr>
          <w:rFonts w:ascii="Arial" w:eastAsia="Arial" w:hAnsi="Arial" w:cs="Arial"/>
          <w:sz w:val="18"/>
          <w:szCs w:val="18"/>
        </w:rPr>
        <w:t xml:space="preserve"> </w:t>
      </w:r>
      <w:proofErr w:type="spellStart"/>
      <w:r>
        <w:rPr>
          <w:rFonts w:ascii="Arial" w:eastAsia="Arial" w:hAnsi="Arial" w:cs="Arial"/>
          <w:sz w:val="18"/>
          <w:szCs w:val="18"/>
        </w:rPr>
        <w:t>Forestal</w:t>
      </w:r>
      <w:proofErr w:type="spellEnd"/>
      <w:r>
        <w:rPr>
          <w:rFonts w:ascii="Arial" w:eastAsia="Arial" w:hAnsi="Arial" w:cs="Arial"/>
          <w:sz w:val="18"/>
          <w:szCs w:val="18"/>
        </w:rPr>
        <w:t>”. Its short title is IUFRO. In these Statutes, the organization is also called “the Union”.</w:t>
      </w:r>
    </w:p>
    <w:p w14:paraId="5EE6F209" w14:textId="4648081A" w:rsidR="002C248E" w:rsidRDefault="0086106E">
      <w:pPr>
        <w:tabs>
          <w:tab w:val="left" w:pos="567"/>
        </w:tabs>
        <w:spacing w:after="96"/>
        <w:ind w:left="567" w:hanging="567"/>
        <w:jc w:val="both"/>
        <w:rPr>
          <w:ins w:id="26" w:author="IUFRO HQ" w:date="2020-11-20T12:45:00Z"/>
          <w:rFonts w:ascii="Arial" w:eastAsia="Arial" w:hAnsi="Arial" w:cs="Arial"/>
          <w:sz w:val="18"/>
          <w:szCs w:val="18"/>
        </w:rPr>
      </w:pPr>
      <w:r>
        <w:rPr>
          <w:rFonts w:ascii="Arial" w:eastAsia="Arial" w:hAnsi="Arial" w:cs="Arial"/>
          <w:sz w:val="18"/>
          <w:szCs w:val="18"/>
        </w:rPr>
        <w:t xml:space="preserve">2 </w:t>
      </w:r>
      <w:r>
        <w:rPr>
          <w:rFonts w:ascii="Arial" w:eastAsia="Arial" w:hAnsi="Arial" w:cs="Arial"/>
          <w:sz w:val="18"/>
          <w:szCs w:val="18"/>
        </w:rPr>
        <w:tab/>
        <w:t>The Union</w:t>
      </w:r>
      <w:r>
        <w:rPr>
          <w:rFonts w:ascii="Arial" w:eastAsia="Arial" w:hAnsi="Arial" w:cs="Arial"/>
          <w:sz w:val="10"/>
          <w:szCs w:val="10"/>
        </w:rPr>
        <w:t xml:space="preserve"> </w:t>
      </w:r>
      <w:r>
        <w:rPr>
          <w:rFonts w:ascii="Arial" w:eastAsia="Arial" w:hAnsi="Arial" w:cs="Arial"/>
          <w:sz w:val="18"/>
          <w:szCs w:val="18"/>
        </w:rPr>
        <w:t xml:space="preserve">is a </w:t>
      </w:r>
      <w:r w:rsidRPr="00C55F98">
        <w:rPr>
          <w:rFonts w:ascii="Arial" w:eastAsia="Arial" w:hAnsi="Arial" w:cs="Arial"/>
          <w:color w:val="auto"/>
          <w:sz w:val="18"/>
          <w:szCs w:val="18"/>
        </w:rPr>
        <w:t xml:space="preserve">non-profit, non-governmental scientific organization </w:t>
      </w:r>
      <w:r w:rsidR="00293DC1" w:rsidRPr="00C55F98">
        <w:rPr>
          <w:rFonts w:ascii="Arial" w:eastAsia="Arial" w:hAnsi="Arial" w:cs="Arial"/>
          <w:color w:val="auto"/>
          <w:sz w:val="18"/>
          <w:szCs w:val="18"/>
        </w:rPr>
        <w:t xml:space="preserve">in the foreign-policy interest of the Republic of Austria within the meaning of </w:t>
      </w:r>
      <w:ins w:id="27" w:author="IUFRO HQ" w:date="2021-08-12T16:50:00Z">
        <w:r w:rsidR="009A01E7" w:rsidRPr="00E71B36">
          <w:rPr>
            <w:rFonts w:ascii="Arial" w:eastAsia="Arial" w:hAnsi="Arial" w:cs="Arial"/>
            <w:color w:val="auto"/>
            <w:sz w:val="18"/>
            <w:szCs w:val="18"/>
          </w:rPr>
          <w:t>Federal Law on Strengthening Austria as Seat of International Organizations and Conference Venue  (</w:t>
        </w:r>
        <w:proofErr w:type="spellStart"/>
        <w:r w:rsidR="009A01E7" w:rsidRPr="00E71B36">
          <w:rPr>
            <w:rFonts w:ascii="Arial" w:eastAsia="Arial" w:hAnsi="Arial" w:cs="Arial"/>
            <w:color w:val="auto"/>
            <w:sz w:val="18"/>
            <w:szCs w:val="18"/>
          </w:rPr>
          <w:t>BGBl</w:t>
        </w:r>
        <w:proofErr w:type="spellEnd"/>
        <w:r w:rsidR="009A01E7" w:rsidRPr="00E71B36">
          <w:rPr>
            <w:rFonts w:ascii="Arial" w:eastAsia="Arial" w:hAnsi="Arial" w:cs="Arial"/>
            <w:color w:val="auto"/>
            <w:sz w:val="18"/>
            <w:szCs w:val="18"/>
          </w:rPr>
          <w:t xml:space="preserve"> No. 54/2021</w:t>
        </w:r>
      </w:ins>
      <w:del w:id="28" w:author="IUFRO HQ" w:date="2021-08-12T16:50:00Z">
        <w:r w:rsidR="00293DC1" w:rsidRPr="00E71B36" w:rsidDel="009A01E7">
          <w:rPr>
            <w:rFonts w:ascii="Arial" w:eastAsia="Arial" w:hAnsi="Arial" w:cs="Arial"/>
            <w:color w:val="auto"/>
            <w:sz w:val="18"/>
            <w:szCs w:val="18"/>
          </w:rPr>
          <w:delText xml:space="preserve">Federal Law </w:delText>
        </w:r>
        <w:r w:rsidR="00375D6B" w:rsidRPr="00E71B36" w:rsidDel="009A01E7">
          <w:rPr>
            <w:rFonts w:ascii="Arial" w:eastAsia="Arial" w:hAnsi="Arial" w:cs="Arial"/>
            <w:color w:val="auto"/>
            <w:sz w:val="18"/>
            <w:szCs w:val="18"/>
          </w:rPr>
          <w:delText>on the Granting of Privileges to Non-Governmental Organizations (BGBl. No. 174/1992 as amended by BGBl. I No. 160</w:delText>
        </w:r>
        <w:r w:rsidR="00E71FFD" w:rsidRPr="00E71B36" w:rsidDel="009A01E7">
          <w:rPr>
            <w:rFonts w:ascii="Arial" w:eastAsia="Arial" w:hAnsi="Arial" w:cs="Arial"/>
            <w:color w:val="auto"/>
            <w:sz w:val="18"/>
            <w:szCs w:val="18"/>
          </w:rPr>
          <w:delText>/2015</w:delText>
        </w:r>
      </w:del>
      <w:r w:rsidR="00375D6B" w:rsidRPr="009A01E7">
        <w:rPr>
          <w:rFonts w:ascii="Arial" w:eastAsia="Arial" w:hAnsi="Arial" w:cs="Arial"/>
          <w:color w:val="auto"/>
          <w:sz w:val="18"/>
          <w:szCs w:val="18"/>
        </w:rPr>
        <w:t>).</w:t>
      </w:r>
      <w:r w:rsidR="00375D6B" w:rsidRPr="00C55F98">
        <w:rPr>
          <w:rFonts w:ascii="Arial" w:eastAsia="Arial" w:hAnsi="Arial" w:cs="Arial"/>
          <w:color w:val="auto"/>
          <w:sz w:val="18"/>
          <w:szCs w:val="18"/>
        </w:rPr>
        <w:t xml:space="preserve"> It is</w:t>
      </w:r>
      <w:r w:rsidR="00293DC1" w:rsidRPr="00C55F98">
        <w:rPr>
          <w:rFonts w:ascii="Arial" w:eastAsia="Arial" w:hAnsi="Arial" w:cs="Arial"/>
          <w:color w:val="auto"/>
          <w:sz w:val="18"/>
          <w:szCs w:val="18"/>
        </w:rPr>
        <w:t xml:space="preserve"> </w:t>
      </w:r>
      <w:r>
        <w:rPr>
          <w:rFonts w:ascii="Arial" w:eastAsia="Arial" w:hAnsi="Arial" w:cs="Arial"/>
          <w:sz w:val="18"/>
          <w:szCs w:val="18"/>
        </w:rPr>
        <w:t>open to organizations and individuals involved in forest research and fores</w:t>
      </w:r>
      <w:r w:rsidR="00375D6B">
        <w:rPr>
          <w:rFonts w:ascii="Arial" w:eastAsia="Arial" w:hAnsi="Arial" w:cs="Arial"/>
          <w:sz w:val="18"/>
          <w:szCs w:val="18"/>
        </w:rPr>
        <w:t>t-related sciences. I</w:t>
      </w:r>
      <w:r>
        <w:rPr>
          <w:rFonts w:ascii="Arial" w:eastAsia="Arial" w:hAnsi="Arial" w:cs="Arial"/>
          <w:sz w:val="18"/>
          <w:szCs w:val="18"/>
        </w:rPr>
        <w:t>ts headquarters is located in Vienna, Austria.</w:t>
      </w:r>
    </w:p>
    <w:p w14:paraId="4B6F37CD" w14:textId="21F744F5" w:rsidR="00E222AB" w:rsidRDefault="00E222AB" w:rsidP="00E32D69">
      <w:pPr>
        <w:tabs>
          <w:tab w:val="left" w:pos="567"/>
        </w:tabs>
        <w:ind w:left="567" w:hanging="567"/>
        <w:jc w:val="both"/>
      </w:pPr>
      <w:ins w:id="29" w:author="IUFRO HQ" w:date="2020-11-20T12:45:00Z">
        <w:r>
          <w:rPr>
            <w:rFonts w:ascii="Arial" w:eastAsia="Arial" w:hAnsi="Arial" w:cs="Arial"/>
            <w:sz w:val="18"/>
            <w:szCs w:val="18"/>
          </w:rPr>
          <w:t>3</w:t>
        </w:r>
        <w:r>
          <w:rPr>
            <w:rFonts w:ascii="Arial" w:eastAsia="Arial" w:hAnsi="Arial" w:cs="Arial"/>
            <w:sz w:val="18"/>
            <w:szCs w:val="18"/>
          </w:rPr>
          <w:tab/>
          <w:t xml:space="preserve">The Union </w:t>
        </w:r>
      </w:ins>
      <w:ins w:id="30" w:author="IUFRO HQ" w:date="2020-11-20T12:46:00Z">
        <w:r w:rsidRPr="00E222AB">
          <w:rPr>
            <w:rFonts w:ascii="Arial" w:eastAsia="Arial" w:hAnsi="Arial" w:cs="Arial"/>
            <w:sz w:val="18"/>
            <w:szCs w:val="18"/>
          </w:rPr>
          <w:t>is a full member of I</w:t>
        </w:r>
        <w:r>
          <w:rPr>
            <w:rFonts w:ascii="Arial" w:eastAsia="Arial" w:hAnsi="Arial" w:cs="Arial"/>
            <w:sz w:val="18"/>
            <w:szCs w:val="18"/>
          </w:rPr>
          <w:t>SC</w:t>
        </w:r>
        <w:r w:rsidRPr="00E222AB">
          <w:rPr>
            <w:rFonts w:ascii="Arial" w:eastAsia="Arial" w:hAnsi="Arial" w:cs="Arial"/>
            <w:sz w:val="18"/>
            <w:szCs w:val="18"/>
          </w:rPr>
          <w:t xml:space="preserve">, the International </w:t>
        </w:r>
        <w:r>
          <w:rPr>
            <w:rFonts w:ascii="Arial" w:eastAsia="Arial" w:hAnsi="Arial" w:cs="Arial"/>
            <w:sz w:val="18"/>
            <w:szCs w:val="18"/>
          </w:rPr>
          <w:t xml:space="preserve">Science </w:t>
        </w:r>
        <w:r w:rsidRPr="00E222AB">
          <w:rPr>
            <w:rFonts w:ascii="Arial" w:eastAsia="Arial" w:hAnsi="Arial" w:cs="Arial"/>
            <w:sz w:val="18"/>
            <w:szCs w:val="18"/>
          </w:rPr>
          <w:t>Council, and therefore the principles embodied in the Statutes and Rules of Procedure of I</w:t>
        </w:r>
      </w:ins>
      <w:ins w:id="31" w:author="IUFRO HQ" w:date="2020-11-20T12:47:00Z">
        <w:r>
          <w:rPr>
            <w:rFonts w:ascii="Arial" w:eastAsia="Arial" w:hAnsi="Arial" w:cs="Arial"/>
            <w:sz w:val="18"/>
            <w:szCs w:val="18"/>
          </w:rPr>
          <w:t>SC</w:t>
        </w:r>
      </w:ins>
      <w:ins w:id="32" w:author="IUFRO HQ" w:date="2020-11-20T12:46:00Z">
        <w:r w:rsidRPr="00E222AB">
          <w:rPr>
            <w:rFonts w:ascii="Arial" w:eastAsia="Arial" w:hAnsi="Arial" w:cs="Arial"/>
            <w:sz w:val="18"/>
            <w:szCs w:val="18"/>
          </w:rPr>
          <w:t xml:space="preserve"> (</w:t>
        </w:r>
      </w:ins>
      <w:del w:id="33" w:author="IUFRO HQ" w:date="2021-03-11T14:26:00Z">
        <w:r w:rsidR="00415AD9" w:rsidDel="00415AD9">
          <w:rPr>
            <w:rFonts w:ascii="Arial" w:eastAsia="Arial" w:hAnsi="Arial" w:cs="Arial"/>
            <w:sz w:val="18"/>
            <w:szCs w:val="18"/>
          </w:rPr>
          <w:delText>2018</w:delText>
        </w:r>
      </w:del>
      <w:ins w:id="34" w:author="IUFRO HQ" w:date="2021-03-11T14:26:00Z">
        <w:r w:rsidR="00415AD9">
          <w:rPr>
            <w:rFonts w:ascii="Arial" w:eastAsia="Arial" w:hAnsi="Arial" w:cs="Arial"/>
            <w:sz w:val="18"/>
            <w:szCs w:val="18"/>
          </w:rPr>
          <w:t>2021</w:t>
        </w:r>
      </w:ins>
      <w:ins w:id="35" w:author="IUFRO HQ" w:date="2020-11-20T12:46:00Z">
        <w:r w:rsidRPr="00E222AB">
          <w:rPr>
            <w:rFonts w:ascii="Arial" w:eastAsia="Arial" w:hAnsi="Arial" w:cs="Arial"/>
            <w:sz w:val="18"/>
            <w:szCs w:val="18"/>
          </w:rPr>
          <w:t>) shall apply.</w:t>
        </w:r>
      </w:ins>
    </w:p>
    <w:p w14:paraId="5CE02952" w14:textId="77777777" w:rsidR="002C248E" w:rsidRPr="001D6890" w:rsidRDefault="002C248E" w:rsidP="00E32D69">
      <w:pPr>
        <w:tabs>
          <w:tab w:val="left" w:pos="567"/>
        </w:tabs>
        <w:ind w:hanging="567"/>
      </w:pPr>
      <w:bookmarkStart w:id="36" w:name="h.2jxsxqh" w:colFirst="0" w:colLast="0"/>
      <w:bookmarkEnd w:id="36"/>
    </w:p>
    <w:p w14:paraId="1E9E17C4" w14:textId="65293E53" w:rsidR="002C248E" w:rsidRPr="00E32D69" w:rsidRDefault="0086106E">
      <w:pPr>
        <w:tabs>
          <w:tab w:val="left" w:pos="567"/>
        </w:tabs>
        <w:spacing w:after="96"/>
        <w:rPr>
          <w:sz w:val="22"/>
          <w:szCs w:val="22"/>
          <w:lang w:val="en-US"/>
        </w:rPr>
      </w:pPr>
      <w:r w:rsidRPr="00E32D69">
        <w:rPr>
          <w:rFonts w:ascii="Arial" w:eastAsia="Arial" w:hAnsi="Arial" w:cs="Arial"/>
          <w:b/>
          <w:sz w:val="22"/>
          <w:szCs w:val="22"/>
          <w:lang w:val="en-US"/>
        </w:rPr>
        <w:t xml:space="preserve">ARTICLE II: </w:t>
      </w:r>
      <w:ins w:id="37" w:author="IUFRO HQ" w:date="2020-12-14T11:25:00Z">
        <w:r w:rsidR="00111D36" w:rsidRPr="00E32D69">
          <w:rPr>
            <w:rFonts w:ascii="Arial" w:eastAsia="Arial" w:hAnsi="Arial" w:cs="Arial"/>
            <w:b/>
            <w:i/>
            <w:sz w:val="22"/>
            <w:szCs w:val="22"/>
            <w:lang w:val="en-US"/>
          </w:rPr>
          <w:t>Aim,</w:t>
        </w:r>
        <w:r w:rsidR="00111D36" w:rsidRPr="00E32D69">
          <w:rPr>
            <w:rFonts w:ascii="Arial" w:eastAsia="Arial" w:hAnsi="Arial" w:cs="Arial"/>
            <w:b/>
            <w:sz w:val="22"/>
            <w:szCs w:val="22"/>
            <w:lang w:val="en-US"/>
          </w:rPr>
          <w:t xml:space="preserve"> </w:t>
        </w:r>
      </w:ins>
      <w:ins w:id="38" w:author="IUFRO HQ" w:date="2020-11-20T12:52:00Z">
        <w:r w:rsidR="0017237D" w:rsidRPr="00E32D69">
          <w:rPr>
            <w:rFonts w:ascii="Arial" w:eastAsia="Arial" w:hAnsi="Arial" w:cs="Arial"/>
            <w:b/>
            <w:i/>
            <w:sz w:val="22"/>
            <w:szCs w:val="22"/>
            <w:lang w:val="en-US"/>
          </w:rPr>
          <w:t>Vision</w:t>
        </w:r>
      </w:ins>
      <w:ins w:id="39" w:author="IUFRO HQ" w:date="2020-11-20T14:34:00Z">
        <w:r w:rsidR="00224463" w:rsidRPr="00E32D69">
          <w:rPr>
            <w:rFonts w:ascii="Arial" w:eastAsia="Arial" w:hAnsi="Arial" w:cs="Arial"/>
            <w:b/>
            <w:i/>
            <w:sz w:val="22"/>
            <w:szCs w:val="22"/>
            <w:lang w:val="en-US"/>
          </w:rPr>
          <w:t>, Mission</w:t>
        </w:r>
      </w:ins>
      <w:ins w:id="40" w:author="IUFRO HQ" w:date="2020-11-20T12:52:00Z">
        <w:r w:rsidR="0017237D" w:rsidRPr="00E32D69">
          <w:rPr>
            <w:rFonts w:ascii="Arial" w:eastAsia="Arial" w:hAnsi="Arial" w:cs="Arial"/>
            <w:b/>
            <w:i/>
            <w:sz w:val="22"/>
            <w:szCs w:val="22"/>
            <w:lang w:val="en-US"/>
          </w:rPr>
          <w:t xml:space="preserve"> and Values</w:t>
        </w:r>
      </w:ins>
      <w:del w:id="41" w:author="IUFRO HQ" w:date="2020-11-20T12:52:00Z">
        <w:r w:rsidRPr="00E32D69" w:rsidDel="0017237D">
          <w:rPr>
            <w:rFonts w:ascii="Arial" w:eastAsia="Arial" w:hAnsi="Arial" w:cs="Arial"/>
            <w:b/>
            <w:i/>
            <w:sz w:val="22"/>
            <w:szCs w:val="22"/>
            <w:lang w:val="en-US"/>
            <w:rPrChange w:id="42" w:author="IUFRO HQ" w:date="2020-11-20T12:52:00Z">
              <w:rPr>
                <w:rFonts w:ascii="Arial" w:eastAsia="Arial" w:hAnsi="Arial" w:cs="Arial"/>
                <w:b/>
                <w:i/>
              </w:rPr>
            </w:rPrChange>
          </w:rPr>
          <w:delText>Aims</w:delText>
        </w:r>
      </w:del>
    </w:p>
    <w:p w14:paraId="3202800A" w14:textId="77777777" w:rsidR="002C248E" w:rsidRDefault="0086106E">
      <w:pPr>
        <w:tabs>
          <w:tab w:val="left" w:pos="567"/>
        </w:tabs>
        <w:spacing w:after="96"/>
        <w:ind w:left="567" w:hanging="567"/>
        <w:jc w:val="both"/>
      </w:pPr>
      <w:r>
        <w:rPr>
          <w:rFonts w:ascii="Arial" w:eastAsia="Arial" w:hAnsi="Arial" w:cs="Arial"/>
          <w:sz w:val="18"/>
          <w:szCs w:val="18"/>
        </w:rPr>
        <w:t xml:space="preserve">1 </w:t>
      </w:r>
      <w:r>
        <w:rPr>
          <w:rFonts w:ascii="Arial" w:eastAsia="Arial" w:hAnsi="Arial" w:cs="Arial"/>
          <w:sz w:val="18"/>
          <w:szCs w:val="18"/>
        </w:rPr>
        <w:tab/>
        <w:t>The aim of the Union is to promote international cooperation in scientific studies embracing the whole field of research related to forests and trees.</w:t>
      </w:r>
    </w:p>
    <w:p w14:paraId="50C0730F" w14:textId="0F1B21E7" w:rsidR="0017237D" w:rsidRDefault="0017237D" w:rsidP="0017237D">
      <w:pPr>
        <w:tabs>
          <w:tab w:val="left" w:pos="567"/>
        </w:tabs>
        <w:spacing w:after="96"/>
        <w:ind w:left="567" w:hanging="567"/>
        <w:jc w:val="both"/>
        <w:rPr>
          <w:ins w:id="43" w:author="IUFRO HQ" w:date="2020-11-20T12:55:00Z"/>
          <w:rFonts w:ascii="Arial" w:eastAsia="Arial" w:hAnsi="Arial" w:cs="Arial"/>
          <w:sz w:val="18"/>
          <w:szCs w:val="18"/>
        </w:rPr>
      </w:pPr>
      <w:ins w:id="44" w:author="IUFRO HQ" w:date="2020-11-20T12:54:00Z">
        <w:r>
          <w:rPr>
            <w:rFonts w:ascii="Arial" w:eastAsia="Arial" w:hAnsi="Arial" w:cs="Arial"/>
            <w:sz w:val="18"/>
            <w:szCs w:val="18"/>
          </w:rPr>
          <w:t>2</w:t>
        </w:r>
        <w:r>
          <w:rPr>
            <w:rFonts w:ascii="Arial" w:eastAsia="Arial" w:hAnsi="Arial" w:cs="Arial"/>
            <w:sz w:val="18"/>
            <w:szCs w:val="18"/>
          </w:rPr>
          <w:tab/>
          <w:t xml:space="preserve">The </w:t>
        </w:r>
      </w:ins>
      <w:ins w:id="45" w:author="IUFRO HQ" w:date="2020-11-20T14:44:00Z">
        <w:r w:rsidR="009E3C03">
          <w:rPr>
            <w:rFonts w:ascii="Arial" w:eastAsia="Arial" w:hAnsi="Arial" w:cs="Arial"/>
            <w:sz w:val="18"/>
            <w:szCs w:val="18"/>
          </w:rPr>
          <w:t>v</w:t>
        </w:r>
      </w:ins>
      <w:ins w:id="46" w:author="IUFRO HQ" w:date="2020-11-20T12:54:00Z">
        <w:r>
          <w:rPr>
            <w:rFonts w:ascii="Arial" w:eastAsia="Arial" w:hAnsi="Arial" w:cs="Arial"/>
            <w:sz w:val="18"/>
            <w:szCs w:val="18"/>
          </w:rPr>
          <w:t>ision of the Union</w:t>
        </w:r>
      </w:ins>
      <w:ins w:id="47" w:author="IUFRO HQ" w:date="2020-11-20T12:55:00Z">
        <w:r>
          <w:rPr>
            <w:rFonts w:ascii="Arial" w:eastAsia="Arial" w:hAnsi="Arial" w:cs="Arial"/>
            <w:sz w:val="18"/>
            <w:szCs w:val="18"/>
          </w:rPr>
          <w:t>:</w:t>
        </w:r>
      </w:ins>
      <w:ins w:id="48" w:author="IUFRO HQ" w:date="2020-11-20T12:54:00Z">
        <w:r>
          <w:rPr>
            <w:rFonts w:ascii="Arial" w:eastAsia="Arial" w:hAnsi="Arial" w:cs="Arial"/>
            <w:sz w:val="18"/>
            <w:szCs w:val="18"/>
          </w:rPr>
          <w:t xml:space="preserve"> </w:t>
        </w:r>
        <w:r w:rsidRPr="0017237D">
          <w:rPr>
            <w:rFonts w:ascii="Arial" w:eastAsia="Arial" w:hAnsi="Arial" w:cs="Arial"/>
            <w:sz w:val="18"/>
            <w:szCs w:val="18"/>
          </w:rPr>
          <w:t>The Global Voice of Forest Science Promoting a Sustainable Future of Forests and Society</w:t>
        </w:r>
      </w:ins>
      <w:ins w:id="49" w:author="IUFRO HQ" w:date="2020-11-20T12:56:00Z">
        <w:r>
          <w:rPr>
            <w:rFonts w:ascii="Arial" w:eastAsia="Arial" w:hAnsi="Arial" w:cs="Arial"/>
            <w:sz w:val="18"/>
            <w:szCs w:val="18"/>
          </w:rPr>
          <w:t>.</w:t>
        </w:r>
      </w:ins>
    </w:p>
    <w:p w14:paraId="5FE6B4F9" w14:textId="779439DF" w:rsidR="0017237D" w:rsidRDefault="0017237D" w:rsidP="0017237D">
      <w:pPr>
        <w:tabs>
          <w:tab w:val="left" w:pos="567"/>
        </w:tabs>
        <w:spacing w:after="96"/>
        <w:ind w:left="567" w:hanging="567"/>
        <w:jc w:val="both"/>
        <w:rPr>
          <w:ins w:id="50" w:author="IUFRO HQ" w:date="2020-11-20T12:56:00Z"/>
          <w:rFonts w:ascii="Arial" w:eastAsia="Arial" w:hAnsi="Arial" w:cs="Arial"/>
          <w:sz w:val="18"/>
          <w:szCs w:val="18"/>
        </w:rPr>
      </w:pPr>
      <w:ins w:id="51" w:author="IUFRO HQ" w:date="2020-11-20T12:55:00Z">
        <w:r>
          <w:rPr>
            <w:rFonts w:ascii="Arial" w:eastAsia="Arial" w:hAnsi="Arial" w:cs="Arial"/>
            <w:sz w:val="18"/>
            <w:szCs w:val="18"/>
          </w:rPr>
          <w:t>3</w:t>
        </w:r>
        <w:r>
          <w:rPr>
            <w:rFonts w:ascii="Arial" w:eastAsia="Arial" w:hAnsi="Arial" w:cs="Arial"/>
            <w:sz w:val="18"/>
            <w:szCs w:val="18"/>
          </w:rPr>
          <w:tab/>
          <w:t xml:space="preserve">The </w:t>
        </w:r>
      </w:ins>
      <w:ins w:id="52" w:author="IUFRO HQ" w:date="2020-11-20T14:44:00Z">
        <w:r w:rsidR="009E3C03">
          <w:rPr>
            <w:rFonts w:ascii="Arial" w:eastAsia="Arial" w:hAnsi="Arial" w:cs="Arial"/>
            <w:sz w:val="18"/>
            <w:szCs w:val="18"/>
          </w:rPr>
          <w:t>m</w:t>
        </w:r>
      </w:ins>
      <w:ins w:id="53" w:author="IUFRO HQ" w:date="2020-11-20T12:55:00Z">
        <w:r>
          <w:rPr>
            <w:rFonts w:ascii="Arial" w:eastAsia="Arial" w:hAnsi="Arial" w:cs="Arial"/>
            <w:sz w:val="18"/>
            <w:szCs w:val="18"/>
          </w:rPr>
          <w:t xml:space="preserve">ission of the Union: </w:t>
        </w:r>
        <w:r w:rsidRPr="0017237D">
          <w:rPr>
            <w:rFonts w:ascii="Arial" w:eastAsia="Arial" w:hAnsi="Arial" w:cs="Arial"/>
            <w:sz w:val="18"/>
            <w:szCs w:val="18"/>
          </w:rPr>
          <w:t>IUFRO advances research excellence and knowledge sharing, and fosters development of science-based solutions to forest-related challenges for the benefit of forests and people worldwide</w:t>
        </w:r>
      </w:ins>
      <w:ins w:id="54" w:author="IUFRO HQ" w:date="2020-11-20T12:56:00Z">
        <w:r>
          <w:rPr>
            <w:rFonts w:ascii="Arial" w:eastAsia="Arial" w:hAnsi="Arial" w:cs="Arial"/>
            <w:sz w:val="18"/>
            <w:szCs w:val="18"/>
          </w:rPr>
          <w:t>.</w:t>
        </w:r>
      </w:ins>
    </w:p>
    <w:p w14:paraId="4BEE2B99" w14:textId="3106BDF0" w:rsidR="0017237D" w:rsidRDefault="0017237D" w:rsidP="0017237D">
      <w:pPr>
        <w:tabs>
          <w:tab w:val="left" w:pos="567"/>
        </w:tabs>
        <w:spacing w:after="96"/>
        <w:ind w:left="567" w:hanging="567"/>
        <w:jc w:val="both"/>
        <w:rPr>
          <w:rFonts w:ascii="Arial" w:eastAsia="Arial" w:hAnsi="Arial" w:cs="Arial"/>
          <w:sz w:val="18"/>
          <w:szCs w:val="18"/>
        </w:rPr>
      </w:pPr>
      <w:ins w:id="55" w:author="IUFRO HQ" w:date="2020-11-20T12:56:00Z">
        <w:r>
          <w:rPr>
            <w:rFonts w:ascii="Arial" w:eastAsia="Arial" w:hAnsi="Arial" w:cs="Arial"/>
            <w:sz w:val="18"/>
            <w:szCs w:val="18"/>
          </w:rPr>
          <w:t>4</w:t>
        </w:r>
        <w:r>
          <w:rPr>
            <w:rFonts w:ascii="Arial" w:eastAsia="Arial" w:hAnsi="Arial" w:cs="Arial"/>
            <w:sz w:val="18"/>
            <w:szCs w:val="18"/>
          </w:rPr>
          <w:tab/>
        </w:r>
      </w:ins>
      <w:ins w:id="56" w:author="IUFRO HQ" w:date="2020-11-20T12:57:00Z">
        <w:r>
          <w:rPr>
            <w:rFonts w:ascii="Arial" w:eastAsia="Arial" w:hAnsi="Arial" w:cs="Arial"/>
            <w:sz w:val="18"/>
            <w:szCs w:val="18"/>
          </w:rPr>
          <w:t xml:space="preserve">In order to achieve its aim, vision and mission, the </w:t>
        </w:r>
        <w:r w:rsidR="00111D36">
          <w:rPr>
            <w:rFonts w:ascii="Arial" w:eastAsia="Arial" w:hAnsi="Arial" w:cs="Arial"/>
            <w:sz w:val="18"/>
            <w:szCs w:val="18"/>
          </w:rPr>
          <w:t>Union</w:t>
        </w:r>
        <w:r>
          <w:rPr>
            <w:rFonts w:ascii="Arial" w:eastAsia="Arial" w:hAnsi="Arial" w:cs="Arial"/>
            <w:sz w:val="18"/>
            <w:szCs w:val="18"/>
          </w:rPr>
          <w:t xml:space="preserve">: </w:t>
        </w:r>
      </w:ins>
    </w:p>
    <w:p w14:paraId="24F6BE33" w14:textId="33FCEC3B" w:rsidR="002C248E" w:rsidDel="0017237D" w:rsidRDefault="0086106E">
      <w:pPr>
        <w:tabs>
          <w:tab w:val="left" w:pos="567"/>
        </w:tabs>
        <w:spacing w:after="96"/>
        <w:ind w:left="567" w:hanging="567"/>
        <w:jc w:val="both"/>
        <w:rPr>
          <w:del w:id="57" w:author="IUFRO HQ" w:date="2020-11-20T12:58:00Z"/>
        </w:rPr>
      </w:pPr>
      <w:del w:id="58" w:author="IUFRO HQ" w:date="2020-11-20T12:58:00Z">
        <w:r w:rsidDel="0017237D">
          <w:rPr>
            <w:rFonts w:ascii="Arial" w:eastAsia="Arial" w:hAnsi="Arial" w:cs="Arial"/>
            <w:sz w:val="18"/>
            <w:szCs w:val="18"/>
          </w:rPr>
          <w:delText>2</w:delText>
        </w:r>
        <w:r w:rsidDel="0017237D">
          <w:rPr>
            <w:rFonts w:ascii="Arial" w:eastAsia="Arial" w:hAnsi="Arial" w:cs="Arial"/>
            <w:sz w:val="18"/>
            <w:szCs w:val="18"/>
          </w:rPr>
          <w:tab/>
          <w:delText>Its functions are exercised:</w:delText>
        </w:r>
      </w:del>
    </w:p>
    <w:p w14:paraId="28EB77B5" w14:textId="69474A3D" w:rsidR="002C248E" w:rsidRDefault="0017237D">
      <w:pPr>
        <w:tabs>
          <w:tab w:val="left" w:pos="567"/>
        </w:tabs>
        <w:spacing w:after="96"/>
        <w:ind w:left="711" w:hanging="567"/>
        <w:jc w:val="both"/>
      </w:pPr>
      <w:ins w:id="59" w:author="IUFRO HQ" w:date="2020-11-20T12:58:00Z">
        <w:r>
          <w:rPr>
            <w:rFonts w:ascii="Arial" w:eastAsia="Arial" w:hAnsi="Arial" w:cs="Arial"/>
            <w:sz w:val="18"/>
            <w:szCs w:val="18"/>
          </w:rPr>
          <w:t>4</w:t>
        </w:r>
      </w:ins>
      <w:del w:id="60" w:author="IUFRO HQ" w:date="2020-11-20T12:58:00Z">
        <w:r w:rsidR="0086106E" w:rsidDel="0017237D">
          <w:rPr>
            <w:rFonts w:ascii="Arial" w:eastAsia="Arial" w:hAnsi="Arial" w:cs="Arial"/>
            <w:sz w:val="18"/>
            <w:szCs w:val="18"/>
          </w:rPr>
          <w:delText>2</w:delText>
        </w:r>
      </w:del>
      <w:r w:rsidR="0086106E">
        <w:rPr>
          <w:rFonts w:ascii="Arial" w:eastAsia="Arial" w:hAnsi="Arial" w:cs="Arial"/>
          <w:sz w:val="18"/>
          <w:szCs w:val="18"/>
        </w:rPr>
        <w:t>.1</w:t>
      </w:r>
      <w:r w:rsidR="0086106E">
        <w:rPr>
          <w:rFonts w:ascii="Arial" w:eastAsia="Arial" w:hAnsi="Arial" w:cs="Arial"/>
          <w:sz w:val="18"/>
          <w:szCs w:val="18"/>
        </w:rPr>
        <w:tab/>
      </w:r>
      <w:ins w:id="61" w:author="IUFRO HQ" w:date="2020-12-14T11:27:00Z">
        <w:r w:rsidR="00111D36">
          <w:rPr>
            <w:rFonts w:ascii="Arial" w:eastAsia="Arial" w:hAnsi="Arial" w:cs="Arial"/>
            <w:sz w:val="18"/>
            <w:szCs w:val="18"/>
          </w:rPr>
          <w:t>F</w:t>
        </w:r>
      </w:ins>
      <w:del w:id="62" w:author="IUFRO HQ" w:date="2020-12-14T11:27:00Z">
        <w:r w:rsidR="0086106E" w:rsidDel="00111D36">
          <w:rPr>
            <w:rFonts w:ascii="Arial" w:eastAsia="Arial" w:hAnsi="Arial" w:cs="Arial"/>
            <w:sz w:val="18"/>
            <w:szCs w:val="18"/>
          </w:rPr>
          <w:delText>By f</w:delText>
        </w:r>
      </w:del>
      <w:r w:rsidR="0086106E">
        <w:rPr>
          <w:rFonts w:ascii="Arial" w:eastAsia="Arial" w:hAnsi="Arial" w:cs="Arial"/>
          <w:sz w:val="18"/>
          <w:szCs w:val="18"/>
        </w:rPr>
        <w:t>acilitat</w:t>
      </w:r>
      <w:ins w:id="63" w:author="IUFRO HQ" w:date="2020-12-14T11:27:00Z">
        <w:r w:rsidR="00111D36">
          <w:rPr>
            <w:rFonts w:ascii="Arial" w:eastAsia="Arial" w:hAnsi="Arial" w:cs="Arial"/>
            <w:sz w:val="18"/>
            <w:szCs w:val="18"/>
          </w:rPr>
          <w:t>es</w:t>
        </w:r>
      </w:ins>
      <w:del w:id="64" w:author="IUFRO HQ" w:date="2020-12-14T11:27:00Z">
        <w:r w:rsidR="0086106E" w:rsidDel="00111D36">
          <w:rPr>
            <w:rFonts w:ascii="Arial" w:eastAsia="Arial" w:hAnsi="Arial" w:cs="Arial"/>
            <w:sz w:val="18"/>
            <w:szCs w:val="18"/>
          </w:rPr>
          <w:delText>ing</w:delText>
        </w:r>
      </w:del>
      <w:r w:rsidR="0086106E">
        <w:rPr>
          <w:rFonts w:ascii="Arial" w:eastAsia="Arial" w:hAnsi="Arial" w:cs="Arial"/>
          <w:sz w:val="18"/>
          <w:szCs w:val="18"/>
        </w:rPr>
        <w:t>, throughout the world, exchanges of ideas among individual researchers.</w:t>
      </w:r>
    </w:p>
    <w:p w14:paraId="6C5C11AD" w14:textId="0CC1BC79" w:rsidR="002C248E" w:rsidRDefault="0017237D">
      <w:pPr>
        <w:tabs>
          <w:tab w:val="left" w:pos="567"/>
        </w:tabs>
        <w:spacing w:after="96"/>
        <w:ind w:left="711" w:hanging="567"/>
        <w:jc w:val="both"/>
      </w:pPr>
      <w:ins w:id="65" w:author="IUFRO HQ" w:date="2020-11-20T12:58:00Z">
        <w:r>
          <w:rPr>
            <w:rFonts w:ascii="Arial" w:eastAsia="Arial" w:hAnsi="Arial" w:cs="Arial"/>
            <w:sz w:val="18"/>
            <w:szCs w:val="18"/>
          </w:rPr>
          <w:t>4</w:t>
        </w:r>
      </w:ins>
      <w:del w:id="66" w:author="IUFRO HQ" w:date="2020-11-20T12:58:00Z">
        <w:r w:rsidR="0086106E" w:rsidDel="0017237D">
          <w:rPr>
            <w:rFonts w:ascii="Arial" w:eastAsia="Arial" w:hAnsi="Arial" w:cs="Arial"/>
            <w:sz w:val="18"/>
            <w:szCs w:val="18"/>
          </w:rPr>
          <w:delText>2</w:delText>
        </w:r>
      </w:del>
      <w:r w:rsidR="0086106E">
        <w:rPr>
          <w:rFonts w:ascii="Arial" w:eastAsia="Arial" w:hAnsi="Arial" w:cs="Arial"/>
          <w:sz w:val="18"/>
          <w:szCs w:val="18"/>
        </w:rPr>
        <w:t>.2</w:t>
      </w:r>
      <w:r w:rsidR="0086106E">
        <w:rPr>
          <w:rFonts w:ascii="Arial" w:eastAsia="Arial" w:hAnsi="Arial" w:cs="Arial"/>
          <w:sz w:val="18"/>
          <w:szCs w:val="18"/>
        </w:rPr>
        <w:tab/>
      </w:r>
      <w:ins w:id="67" w:author="IUFRO HQ" w:date="2020-12-14T11:28:00Z">
        <w:r w:rsidR="00111D36">
          <w:rPr>
            <w:rFonts w:ascii="Arial" w:eastAsia="Arial" w:hAnsi="Arial" w:cs="Arial"/>
            <w:sz w:val="18"/>
            <w:szCs w:val="18"/>
          </w:rPr>
          <w:t>C</w:t>
        </w:r>
      </w:ins>
      <w:del w:id="68" w:author="IUFRO HQ" w:date="2020-12-14T11:28:00Z">
        <w:r w:rsidR="0086106E" w:rsidDel="00111D36">
          <w:rPr>
            <w:rFonts w:ascii="Arial" w:eastAsia="Arial" w:hAnsi="Arial" w:cs="Arial"/>
            <w:sz w:val="18"/>
            <w:szCs w:val="18"/>
          </w:rPr>
          <w:delText>By c</w:delText>
        </w:r>
      </w:del>
      <w:r w:rsidR="0086106E">
        <w:rPr>
          <w:rFonts w:ascii="Arial" w:eastAsia="Arial" w:hAnsi="Arial" w:cs="Arial"/>
          <w:sz w:val="18"/>
          <w:szCs w:val="18"/>
        </w:rPr>
        <w:t>reat</w:t>
      </w:r>
      <w:ins w:id="69" w:author="IUFRO HQ" w:date="2020-12-14T11:28:00Z">
        <w:r w:rsidR="00111D36">
          <w:rPr>
            <w:rFonts w:ascii="Arial" w:eastAsia="Arial" w:hAnsi="Arial" w:cs="Arial"/>
            <w:sz w:val="18"/>
            <w:szCs w:val="18"/>
          </w:rPr>
          <w:t>es</w:t>
        </w:r>
      </w:ins>
      <w:del w:id="70" w:author="IUFRO HQ" w:date="2020-12-14T11:28:00Z">
        <w:r w:rsidR="0086106E" w:rsidDel="00111D36">
          <w:rPr>
            <w:rFonts w:ascii="Arial" w:eastAsia="Arial" w:hAnsi="Arial" w:cs="Arial"/>
            <w:sz w:val="18"/>
            <w:szCs w:val="18"/>
          </w:rPr>
          <w:delText>ing</w:delText>
        </w:r>
      </w:del>
      <w:r w:rsidR="0086106E">
        <w:rPr>
          <w:rFonts w:ascii="Arial" w:eastAsia="Arial" w:hAnsi="Arial" w:cs="Arial"/>
          <w:sz w:val="18"/>
          <w:szCs w:val="18"/>
        </w:rPr>
        <w:t xml:space="preserve"> and maintain</w:t>
      </w:r>
      <w:ins w:id="71" w:author="IUFRO HQ" w:date="2020-12-14T11:28:00Z">
        <w:r w:rsidR="00111D36">
          <w:rPr>
            <w:rFonts w:ascii="Arial" w:eastAsia="Arial" w:hAnsi="Arial" w:cs="Arial"/>
            <w:sz w:val="18"/>
            <w:szCs w:val="18"/>
          </w:rPr>
          <w:t>s</w:t>
        </w:r>
      </w:ins>
      <w:del w:id="72" w:author="IUFRO HQ" w:date="2020-12-14T11:28:00Z">
        <w:r w:rsidR="0086106E" w:rsidDel="00111D36">
          <w:rPr>
            <w:rFonts w:ascii="Arial" w:eastAsia="Arial" w:hAnsi="Arial" w:cs="Arial"/>
            <w:sz w:val="18"/>
            <w:szCs w:val="18"/>
          </w:rPr>
          <w:delText>ing</w:delText>
        </w:r>
      </w:del>
      <w:r w:rsidR="0086106E">
        <w:rPr>
          <w:rFonts w:ascii="Arial" w:eastAsia="Arial" w:hAnsi="Arial" w:cs="Arial"/>
          <w:sz w:val="18"/>
          <w:szCs w:val="18"/>
        </w:rPr>
        <w:t xml:space="preserve"> contacts between Member Organizations and </w:t>
      </w:r>
      <w:del w:id="73" w:author="IUFRO HQ" w:date="2020-12-14T11:28:00Z">
        <w:r w:rsidR="0086106E" w:rsidDel="00111D36">
          <w:rPr>
            <w:rFonts w:ascii="Arial" w:eastAsia="Arial" w:hAnsi="Arial" w:cs="Arial"/>
            <w:sz w:val="18"/>
            <w:szCs w:val="18"/>
          </w:rPr>
          <w:delText xml:space="preserve">by </w:delText>
        </w:r>
      </w:del>
      <w:r w:rsidR="0086106E">
        <w:rPr>
          <w:rFonts w:ascii="Arial" w:eastAsia="Arial" w:hAnsi="Arial" w:cs="Arial"/>
          <w:sz w:val="18"/>
          <w:szCs w:val="18"/>
        </w:rPr>
        <w:t>encourag</w:t>
      </w:r>
      <w:ins w:id="74" w:author="IUFRO HQ" w:date="2020-12-14T11:28:00Z">
        <w:r w:rsidR="00111D36">
          <w:rPr>
            <w:rFonts w:ascii="Arial" w:eastAsia="Arial" w:hAnsi="Arial" w:cs="Arial"/>
            <w:sz w:val="18"/>
            <w:szCs w:val="18"/>
          </w:rPr>
          <w:t>es</w:t>
        </w:r>
      </w:ins>
      <w:del w:id="75" w:author="IUFRO HQ" w:date="2020-12-14T11:28:00Z">
        <w:r w:rsidR="0086106E" w:rsidDel="00111D36">
          <w:rPr>
            <w:rFonts w:ascii="Arial" w:eastAsia="Arial" w:hAnsi="Arial" w:cs="Arial"/>
            <w:sz w:val="18"/>
            <w:szCs w:val="18"/>
          </w:rPr>
          <w:delText>ing</w:delText>
        </w:r>
      </w:del>
      <w:r w:rsidR="0086106E">
        <w:rPr>
          <w:rFonts w:ascii="Arial" w:eastAsia="Arial" w:hAnsi="Arial" w:cs="Arial"/>
          <w:sz w:val="18"/>
          <w:szCs w:val="18"/>
        </w:rPr>
        <w:t xml:space="preserve"> the establishment of common programmes of research and cooperation in their execution.</w:t>
      </w:r>
    </w:p>
    <w:p w14:paraId="231EF929" w14:textId="59B1E72B" w:rsidR="002C248E" w:rsidRDefault="0017237D">
      <w:pPr>
        <w:tabs>
          <w:tab w:val="left" w:pos="567"/>
        </w:tabs>
        <w:spacing w:after="96"/>
        <w:ind w:left="711" w:hanging="567"/>
        <w:jc w:val="both"/>
      </w:pPr>
      <w:ins w:id="76" w:author="IUFRO HQ" w:date="2020-11-20T12:58:00Z">
        <w:r>
          <w:rPr>
            <w:rFonts w:ascii="Arial" w:eastAsia="Arial" w:hAnsi="Arial" w:cs="Arial"/>
            <w:sz w:val="18"/>
            <w:szCs w:val="18"/>
          </w:rPr>
          <w:t>4</w:t>
        </w:r>
      </w:ins>
      <w:del w:id="77" w:author="IUFRO HQ" w:date="2020-11-20T12:58:00Z">
        <w:r w:rsidR="0086106E" w:rsidDel="0017237D">
          <w:rPr>
            <w:rFonts w:ascii="Arial" w:eastAsia="Arial" w:hAnsi="Arial" w:cs="Arial"/>
            <w:sz w:val="18"/>
            <w:szCs w:val="18"/>
          </w:rPr>
          <w:delText>2</w:delText>
        </w:r>
      </w:del>
      <w:r w:rsidR="0086106E">
        <w:rPr>
          <w:rFonts w:ascii="Arial" w:eastAsia="Arial" w:hAnsi="Arial" w:cs="Arial"/>
          <w:sz w:val="18"/>
          <w:szCs w:val="18"/>
        </w:rPr>
        <w:t>.3</w:t>
      </w:r>
      <w:r w:rsidR="0086106E">
        <w:rPr>
          <w:rFonts w:ascii="Arial" w:eastAsia="Arial" w:hAnsi="Arial" w:cs="Arial"/>
          <w:sz w:val="18"/>
          <w:szCs w:val="18"/>
        </w:rPr>
        <w:tab/>
      </w:r>
      <w:ins w:id="78" w:author="IUFRO HQ" w:date="2020-12-14T11:28:00Z">
        <w:r w:rsidR="00111D36">
          <w:rPr>
            <w:rFonts w:ascii="Arial" w:eastAsia="Arial" w:hAnsi="Arial" w:cs="Arial"/>
            <w:sz w:val="18"/>
            <w:szCs w:val="18"/>
          </w:rPr>
          <w:t>P</w:t>
        </w:r>
      </w:ins>
      <w:del w:id="79" w:author="IUFRO HQ" w:date="2020-12-14T11:28:00Z">
        <w:r w:rsidR="0086106E" w:rsidDel="00111D36">
          <w:rPr>
            <w:rFonts w:ascii="Arial" w:eastAsia="Arial" w:hAnsi="Arial" w:cs="Arial"/>
            <w:sz w:val="18"/>
            <w:szCs w:val="18"/>
          </w:rPr>
          <w:delText>By p</w:delText>
        </w:r>
      </w:del>
      <w:r w:rsidR="0086106E">
        <w:rPr>
          <w:rFonts w:ascii="Arial" w:eastAsia="Arial" w:hAnsi="Arial" w:cs="Arial"/>
          <w:sz w:val="18"/>
          <w:szCs w:val="18"/>
        </w:rPr>
        <w:t>romot</w:t>
      </w:r>
      <w:ins w:id="80" w:author="IUFRO HQ" w:date="2020-12-14T11:28:00Z">
        <w:r w:rsidR="00111D36">
          <w:rPr>
            <w:rFonts w:ascii="Arial" w:eastAsia="Arial" w:hAnsi="Arial" w:cs="Arial"/>
            <w:sz w:val="18"/>
            <w:szCs w:val="18"/>
          </w:rPr>
          <w:t>es</w:t>
        </w:r>
      </w:ins>
      <w:del w:id="81" w:author="IUFRO HQ" w:date="2020-12-14T11:28:00Z">
        <w:r w:rsidR="0086106E" w:rsidDel="00111D36">
          <w:rPr>
            <w:rFonts w:ascii="Arial" w:eastAsia="Arial" w:hAnsi="Arial" w:cs="Arial"/>
            <w:sz w:val="18"/>
            <w:szCs w:val="18"/>
          </w:rPr>
          <w:delText>ing</w:delText>
        </w:r>
      </w:del>
      <w:r w:rsidR="0086106E">
        <w:rPr>
          <w:rFonts w:ascii="Arial" w:eastAsia="Arial" w:hAnsi="Arial" w:cs="Arial"/>
          <w:sz w:val="18"/>
          <w:szCs w:val="18"/>
        </w:rPr>
        <w:t xml:space="preserve"> the dissemination and application of research results to </w:t>
      </w:r>
      <w:r w:rsidR="0086106E" w:rsidRPr="00C55F98">
        <w:rPr>
          <w:rFonts w:ascii="Arial" w:eastAsia="Arial" w:hAnsi="Arial" w:cs="Arial"/>
          <w:color w:val="auto"/>
          <w:sz w:val="18"/>
          <w:szCs w:val="18"/>
        </w:rPr>
        <w:t>potential users</w:t>
      </w:r>
      <w:r w:rsidR="0086106E">
        <w:rPr>
          <w:rFonts w:ascii="Arial" w:eastAsia="Arial" w:hAnsi="Arial" w:cs="Arial"/>
          <w:sz w:val="18"/>
          <w:szCs w:val="18"/>
        </w:rPr>
        <w:t xml:space="preserve">, including </w:t>
      </w:r>
      <w:r w:rsidR="0086106E" w:rsidRPr="00C55F98">
        <w:rPr>
          <w:rFonts w:ascii="Arial" w:eastAsia="Arial" w:hAnsi="Arial" w:cs="Arial"/>
          <w:color w:val="auto"/>
          <w:sz w:val="18"/>
          <w:szCs w:val="18"/>
        </w:rPr>
        <w:t>policy makers</w:t>
      </w:r>
      <w:r w:rsidR="0086106E">
        <w:rPr>
          <w:rFonts w:ascii="Arial" w:eastAsia="Arial" w:hAnsi="Arial" w:cs="Arial"/>
          <w:sz w:val="18"/>
          <w:szCs w:val="18"/>
        </w:rPr>
        <w:t>.</w:t>
      </w:r>
    </w:p>
    <w:p w14:paraId="76494F2A" w14:textId="019BF53D" w:rsidR="002C248E" w:rsidRDefault="0017237D">
      <w:pPr>
        <w:tabs>
          <w:tab w:val="left" w:pos="567"/>
        </w:tabs>
        <w:spacing w:after="96"/>
        <w:ind w:left="711" w:hanging="567"/>
        <w:jc w:val="both"/>
      </w:pPr>
      <w:ins w:id="82" w:author="IUFRO HQ" w:date="2020-11-20T12:58:00Z">
        <w:r>
          <w:rPr>
            <w:rFonts w:ascii="Arial" w:eastAsia="Arial" w:hAnsi="Arial" w:cs="Arial"/>
            <w:sz w:val="18"/>
            <w:szCs w:val="18"/>
          </w:rPr>
          <w:t>4</w:t>
        </w:r>
      </w:ins>
      <w:del w:id="83" w:author="IUFRO HQ" w:date="2020-11-20T12:58:00Z">
        <w:r w:rsidR="0086106E" w:rsidDel="0017237D">
          <w:rPr>
            <w:rFonts w:ascii="Arial" w:eastAsia="Arial" w:hAnsi="Arial" w:cs="Arial"/>
            <w:sz w:val="18"/>
            <w:szCs w:val="18"/>
          </w:rPr>
          <w:delText>2</w:delText>
        </w:r>
      </w:del>
      <w:r w:rsidR="0086106E">
        <w:rPr>
          <w:rFonts w:ascii="Arial" w:eastAsia="Arial" w:hAnsi="Arial" w:cs="Arial"/>
          <w:sz w:val="18"/>
          <w:szCs w:val="18"/>
        </w:rPr>
        <w:t>.4</w:t>
      </w:r>
      <w:r w:rsidR="0086106E">
        <w:rPr>
          <w:rFonts w:ascii="Arial" w:eastAsia="Arial" w:hAnsi="Arial" w:cs="Arial"/>
          <w:sz w:val="18"/>
          <w:szCs w:val="18"/>
        </w:rPr>
        <w:tab/>
      </w:r>
      <w:ins w:id="84" w:author="IUFRO HQ" w:date="2020-12-14T11:28:00Z">
        <w:r w:rsidR="00111D36">
          <w:rPr>
            <w:rFonts w:ascii="Arial" w:eastAsia="Arial" w:hAnsi="Arial" w:cs="Arial"/>
            <w:sz w:val="18"/>
            <w:szCs w:val="18"/>
          </w:rPr>
          <w:t>C</w:t>
        </w:r>
      </w:ins>
      <w:del w:id="85" w:author="IUFRO HQ" w:date="2020-12-14T11:28:00Z">
        <w:r w:rsidR="0086106E" w:rsidDel="00111D36">
          <w:rPr>
            <w:rFonts w:ascii="Arial" w:eastAsia="Arial" w:hAnsi="Arial" w:cs="Arial"/>
            <w:sz w:val="18"/>
            <w:szCs w:val="18"/>
          </w:rPr>
          <w:delText>By c</w:delText>
        </w:r>
      </w:del>
      <w:r w:rsidR="0086106E">
        <w:rPr>
          <w:rFonts w:ascii="Arial" w:eastAsia="Arial" w:hAnsi="Arial" w:cs="Arial"/>
          <w:sz w:val="18"/>
          <w:szCs w:val="18"/>
        </w:rPr>
        <w:t>ooperat</w:t>
      </w:r>
      <w:ins w:id="86" w:author="IUFRO HQ" w:date="2020-12-14T11:28:00Z">
        <w:r w:rsidR="00111D36">
          <w:rPr>
            <w:rFonts w:ascii="Arial" w:eastAsia="Arial" w:hAnsi="Arial" w:cs="Arial"/>
            <w:sz w:val="18"/>
            <w:szCs w:val="18"/>
          </w:rPr>
          <w:t>es</w:t>
        </w:r>
      </w:ins>
      <w:del w:id="87" w:author="IUFRO HQ" w:date="2020-12-14T11:28:00Z">
        <w:r w:rsidR="0086106E" w:rsidDel="00111D36">
          <w:rPr>
            <w:rFonts w:ascii="Arial" w:eastAsia="Arial" w:hAnsi="Arial" w:cs="Arial"/>
            <w:sz w:val="18"/>
            <w:szCs w:val="18"/>
          </w:rPr>
          <w:delText>ing</w:delText>
        </w:r>
      </w:del>
      <w:r w:rsidR="0086106E">
        <w:rPr>
          <w:rFonts w:ascii="Arial" w:eastAsia="Arial" w:hAnsi="Arial" w:cs="Arial"/>
          <w:sz w:val="18"/>
          <w:szCs w:val="18"/>
        </w:rPr>
        <w:t xml:space="preserve"> with national and international organizations</w:t>
      </w:r>
      <w:ins w:id="88" w:author="IUFRO HQ" w:date="2021-01-08T14:52:00Z">
        <w:r w:rsidR="00090435">
          <w:rPr>
            <w:rFonts w:ascii="Arial" w:eastAsia="Arial" w:hAnsi="Arial" w:cs="Arial"/>
            <w:sz w:val="18"/>
            <w:szCs w:val="18"/>
          </w:rPr>
          <w:t xml:space="preserve"> </w:t>
        </w:r>
        <w:r w:rsidR="00090435" w:rsidRPr="00090435">
          <w:rPr>
            <w:rFonts w:ascii="Arial" w:eastAsia="Arial" w:hAnsi="Arial" w:cs="Arial"/>
            <w:sz w:val="18"/>
            <w:szCs w:val="18"/>
          </w:rPr>
          <w:t>with shared or complementary aims and interests</w:t>
        </w:r>
        <w:r w:rsidR="00090435">
          <w:rPr>
            <w:rFonts w:ascii="Arial" w:eastAsia="Arial" w:hAnsi="Arial" w:cs="Arial"/>
            <w:sz w:val="18"/>
            <w:szCs w:val="18"/>
          </w:rPr>
          <w:t>.</w:t>
        </w:r>
      </w:ins>
      <w:del w:id="89" w:author="IUFRO HQ" w:date="2021-01-08T14:52:00Z">
        <w:r w:rsidR="0086106E" w:rsidDel="00090435">
          <w:rPr>
            <w:rFonts w:ascii="Arial" w:eastAsia="Arial" w:hAnsi="Arial" w:cs="Arial"/>
            <w:sz w:val="18"/>
            <w:szCs w:val="18"/>
          </w:rPr>
          <w:delText>.</w:delText>
        </w:r>
      </w:del>
    </w:p>
    <w:p w14:paraId="756F0414" w14:textId="395D9F72" w:rsidR="002C248E" w:rsidRDefault="0017237D">
      <w:pPr>
        <w:tabs>
          <w:tab w:val="left" w:pos="567"/>
        </w:tabs>
        <w:spacing w:after="96"/>
        <w:ind w:left="711" w:hanging="567"/>
        <w:jc w:val="both"/>
      </w:pPr>
      <w:ins w:id="90" w:author="IUFRO HQ" w:date="2020-11-20T12:58:00Z">
        <w:r>
          <w:rPr>
            <w:rFonts w:ascii="Arial" w:eastAsia="Arial" w:hAnsi="Arial" w:cs="Arial"/>
            <w:sz w:val="18"/>
            <w:szCs w:val="18"/>
          </w:rPr>
          <w:t>4</w:t>
        </w:r>
      </w:ins>
      <w:del w:id="91" w:author="IUFRO HQ" w:date="2020-11-20T12:58:00Z">
        <w:r w:rsidR="0086106E" w:rsidDel="0017237D">
          <w:rPr>
            <w:rFonts w:ascii="Arial" w:eastAsia="Arial" w:hAnsi="Arial" w:cs="Arial"/>
            <w:sz w:val="18"/>
            <w:szCs w:val="18"/>
          </w:rPr>
          <w:delText>2</w:delText>
        </w:r>
      </w:del>
      <w:r w:rsidR="0086106E">
        <w:rPr>
          <w:rFonts w:ascii="Arial" w:eastAsia="Arial" w:hAnsi="Arial" w:cs="Arial"/>
          <w:sz w:val="18"/>
          <w:szCs w:val="18"/>
        </w:rPr>
        <w:t>.5</w:t>
      </w:r>
      <w:r w:rsidR="0086106E">
        <w:rPr>
          <w:rFonts w:ascii="Arial" w:eastAsia="Arial" w:hAnsi="Arial" w:cs="Arial"/>
          <w:sz w:val="18"/>
          <w:szCs w:val="18"/>
        </w:rPr>
        <w:tab/>
      </w:r>
      <w:ins w:id="92" w:author="IUFRO HQ" w:date="2021-01-08T14:54:00Z">
        <w:r w:rsidR="00090435">
          <w:rPr>
            <w:rFonts w:ascii="Arial" w:eastAsia="Arial" w:hAnsi="Arial" w:cs="Arial"/>
            <w:sz w:val="18"/>
            <w:szCs w:val="18"/>
          </w:rPr>
          <w:t>E</w:t>
        </w:r>
        <w:r w:rsidR="00090435" w:rsidRPr="00090435">
          <w:rPr>
            <w:rFonts w:ascii="Arial" w:eastAsia="Arial" w:hAnsi="Arial" w:cs="Arial"/>
            <w:sz w:val="18"/>
            <w:szCs w:val="18"/>
          </w:rPr>
          <w:t>nhanc</w:t>
        </w:r>
        <w:r w:rsidR="00090435">
          <w:rPr>
            <w:rFonts w:ascii="Arial" w:eastAsia="Arial" w:hAnsi="Arial" w:cs="Arial"/>
            <w:sz w:val="18"/>
            <w:szCs w:val="18"/>
          </w:rPr>
          <w:t>es</w:t>
        </w:r>
        <w:r w:rsidR="00090435" w:rsidRPr="00090435">
          <w:rPr>
            <w:rFonts w:ascii="Arial" w:eastAsia="Arial" w:hAnsi="Arial" w:cs="Arial"/>
            <w:sz w:val="18"/>
            <w:szCs w:val="18"/>
          </w:rPr>
          <w:t xml:space="preserve"> accessibility to accurate and reliable data and information related to the scope of IUFRO’s activities.</w:t>
        </w:r>
      </w:ins>
      <w:del w:id="93" w:author="IUFRO HQ" w:date="2020-12-14T11:28:00Z">
        <w:r w:rsidR="0086106E" w:rsidDel="00111D36">
          <w:rPr>
            <w:rFonts w:ascii="Arial" w:eastAsia="Arial" w:hAnsi="Arial" w:cs="Arial"/>
            <w:sz w:val="18"/>
            <w:szCs w:val="18"/>
          </w:rPr>
          <w:delText>By w</w:delText>
        </w:r>
      </w:del>
      <w:del w:id="94" w:author="IUFRO HQ" w:date="2021-01-08T14:54:00Z">
        <w:r w:rsidR="0086106E" w:rsidDel="00090435">
          <w:rPr>
            <w:rFonts w:ascii="Arial" w:eastAsia="Arial" w:hAnsi="Arial" w:cs="Arial"/>
            <w:sz w:val="18"/>
            <w:szCs w:val="18"/>
          </w:rPr>
          <w:delText>ork</w:delText>
        </w:r>
      </w:del>
      <w:del w:id="95" w:author="IUFRO HQ" w:date="2020-12-14T11:28:00Z">
        <w:r w:rsidR="0086106E" w:rsidDel="00111D36">
          <w:rPr>
            <w:rFonts w:ascii="Arial" w:eastAsia="Arial" w:hAnsi="Arial" w:cs="Arial"/>
            <w:sz w:val="18"/>
            <w:szCs w:val="18"/>
          </w:rPr>
          <w:delText>ing</w:delText>
        </w:r>
      </w:del>
      <w:del w:id="96" w:author="IUFRO HQ" w:date="2021-01-08T14:54:00Z">
        <w:r w:rsidR="0086106E" w:rsidDel="00090435">
          <w:rPr>
            <w:rFonts w:ascii="Arial" w:eastAsia="Arial" w:hAnsi="Arial" w:cs="Arial"/>
            <w:sz w:val="18"/>
            <w:szCs w:val="18"/>
          </w:rPr>
          <w:delText xml:space="preserve"> towards uniformity of nomenclature and standardization in matters such as information storage and retrieval.</w:delText>
        </w:r>
      </w:del>
    </w:p>
    <w:p w14:paraId="3EFC5CFD" w14:textId="3194749A" w:rsidR="002C248E" w:rsidRPr="0017237D" w:rsidRDefault="0017237D" w:rsidP="00090435">
      <w:pPr>
        <w:tabs>
          <w:tab w:val="left" w:pos="567"/>
        </w:tabs>
        <w:spacing w:after="96"/>
        <w:ind w:left="567" w:hanging="425"/>
        <w:jc w:val="both"/>
        <w:rPr>
          <w:rFonts w:ascii="Arial" w:hAnsi="Arial" w:cs="Arial"/>
          <w:sz w:val="18"/>
          <w:szCs w:val="18"/>
        </w:rPr>
      </w:pPr>
      <w:ins w:id="97" w:author="IUFRO HQ" w:date="2020-11-20T12:58:00Z">
        <w:r>
          <w:rPr>
            <w:rFonts w:ascii="Arial" w:eastAsia="Arial" w:hAnsi="Arial" w:cs="Arial"/>
            <w:sz w:val="18"/>
            <w:szCs w:val="18"/>
          </w:rPr>
          <w:t>4</w:t>
        </w:r>
      </w:ins>
      <w:del w:id="98" w:author="IUFRO HQ" w:date="2020-11-20T12:58:00Z">
        <w:r w:rsidR="0086106E" w:rsidDel="0017237D">
          <w:rPr>
            <w:rFonts w:ascii="Arial" w:eastAsia="Arial" w:hAnsi="Arial" w:cs="Arial"/>
            <w:sz w:val="18"/>
            <w:szCs w:val="18"/>
          </w:rPr>
          <w:delText>2</w:delText>
        </w:r>
      </w:del>
      <w:r w:rsidR="0086106E">
        <w:rPr>
          <w:rFonts w:ascii="Arial" w:eastAsia="Arial" w:hAnsi="Arial" w:cs="Arial"/>
          <w:sz w:val="18"/>
          <w:szCs w:val="18"/>
        </w:rPr>
        <w:t>.6</w:t>
      </w:r>
      <w:r w:rsidR="0086106E">
        <w:rPr>
          <w:rFonts w:ascii="Arial" w:eastAsia="Arial" w:hAnsi="Arial" w:cs="Arial"/>
          <w:sz w:val="18"/>
          <w:szCs w:val="18"/>
        </w:rPr>
        <w:tab/>
      </w:r>
      <w:ins w:id="99" w:author="IUFRO HQ" w:date="2020-12-14T11:29:00Z">
        <w:r w:rsidR="00111D36">
          <w:rPr>
            <w:rFonts w:ascii="Arial" w:eastAsia="Arial" w:hAnsi="Arial" w:cs="Arial"/>
            <w:sz w:val="18"/>
            <w:szCs w:val="18"/>
          </w:rPr>
          <w:t>O</w:t>
        </w:r>
      </w:ins>
      <w:del w:id="100" w:author="IUFRO HQ" w:date="2020-12-14T11:29:00Z">
        <w:r w:rsidR="0086106E" w:rsidDel="00111D36">
          <w:rPr>
            <w:rFonts w:ascii="Arial" w:eastAsia="Arial" w:hAnsi="Arial" w:cs="Arial"/>
            <w:sz w:val="18"/>
            <w:szCs w:val="18"/>
          </w:rPr>
          <w:delText xml:space="preserve">By </w:delText>
        </w:r>
        <w:r w:rsidR="0086106E" w:rsidRPr="0017237D" w:rsidDel="00111D36">
          <w:rPr>
            <w:rFonts w:ascii="Arial" w:eastAsia="Arial" w:hAnsi="Arial" w:cs="Arial"/>
            <w:sz w:val="18"/>
            <w:szCs w:val="18"/>
          </w:rPr>
          <w:delText>o</w:delText>
        </w:r>
      </w:del>
      <w:r w:rsidR="0086106E" w:rsidRPr="0017237D">
        <w:rPr>
          <w:rFonts w:ascii="Arial" w:eastAsia="Arial" w:hAnsi="Arial" w:cs="Arial"/>
          <w:sz w:val="18"/>
          <w:szCs w:val="18"/>
        </w:rPr>
        <w:t>rganiz</w:t>
      </w:r>
      <w:ins w:id="101" w:author="IUFRO HQ" w:date="2020-12-14T11:29:00Z">
        <w:r w:rsidR="00111D36">
          <w:rPr>
            <w:rFonts w:ascii="Arial" w:eastAsia="Arial" w:hAnsi="Arial" w:cs="Arial"/>
            <w:sz w:val="18"/>
            <w:szCs w:val="18"/>
          </w:rPr>
          <w:t>es</w:t>
        </w:r>
      </w:ins>
      <w:del w:id="102" w:author="IUFRO HQ" w:date="2020-12-14T11:29:00Z">
        <w:r w:rsidR="0086106E" w:rsidRPr="0017237D" w:rsidDel="00111D36">
          <w:rPr>
            <w:rFonts w:ascii="Arial" w:eastAsia="Arial" w:hAnsi="Arial" w:cs="Arial"/>
            <w:sz w:val="18"/>
            <w:szCs w:val="18"/>
          </w:rPr>
          <w:delText>ing</w:delText>
        </w:r>
      </w:del>
      <w:r w:rsidR="0086106E" w:rsidRPr="0017237D">
        <w:rPr>
          <w:rFonts w:ascii="Arial" w:eastAsia="Arial" w:hAnsi="Arial" w:cs="Arial"/>
          <w:sz w:val="18"/>
          <w:szCs w:val="18"/>
        </w:rPr>
        <w:t xml:space="preserve"> periodic </w:t>
      </w:r>
      <w:ins w:id="103" w:author="IUFRO HQ" w:date="2021-01-08T14:57:00Z">
        <w:r w:rsidR="00090435" w:rsidRPr="00090435">
          <w:rPr>
            <w:rFonts w:ascii="Arial" w:eastAsia="Arial" w:hAnsi="Arial" w:cs="Arial"/>
            <w:sz w:val="18"/>
            <w:szCs w:val="18"/>
          </w:rPr>
          <w:t>scientific conferences, workshops and events in various formats, including physical, digital and hybrid.</w:t>
        </w:r>
      </w:ins>
      <w:del w:id="104" w:author="IUFRO HQ" w:date="2021-01-08T14:57:00Z">
        <w:r w:rsidR="0086106E" w:rsidRPr="0017237D" w:rsidDel="00090435">
          <w:rPr>
            <w:rFonts w:ascii="Arial" w:eastAsia="Arial" w:hAnsi="Arial" w:cs="Arial"/>
            <w:sz w:val="18"/>
            <w:szCs w:val="18"/>
          </w:rPr>
          <w:delText>meetings which may be combined with scientific study tours.</w:delText>
        </w:r>
      </w:del>
    </w:p>
    <w:p w14:paraId="72883B23" w14:textId="2D359DDB" w:rsidR="002C248E" w:rsidRPr="0017237D" w:rsidRDefault="0017237D">
      <w:pPr>
        <w:tabs>
          <w:tab w:val="left" w:pos="567"/>
        </w:tabs>
        <w:spacing w:after="96"/>
        <w:ind w:left="711" w:hanging="567"/>
        <w:jc w:val="both"/>
        <w:rPr>
          <w:rFonts w:ascii="Arial" w:hAnsi="Arial" w:cs="Arial"/>
          <w:sz w:val="18"/>
          <w:szCs w:val="18"/>
        </w:rPr>
      </w:pPr>
      <w:ins w:id="105" w:author="IUFRO HQ" w:date="2020-11-20T12:58:00Z">
        <w:r w:rsidRPr="0017237D">
          <w:rPr>
            <w:rFonts w:ascii="Arial" w:eastAsia="Arial" w:hAnsi="Arial" w:cs="Arial"/>
            <w:sz w:val="18"/>
            <w:szCs w:val="18"/>
          </w:rPr>
          <w:t>4</w:t>
        </w:r>
      </w:ins>
      <w:del w:id="106" w:author="IUFRO HQ" w:date="2020-11-20T12:58:00Z">
        <w:r w:rsidR="0086106E" w:rsidRPr="0017237D" w:rsidDel="0017237D">
          <w:rPr>
            <w:rFonts w:ascii="Arial" w:eastAsia="Arial" w:hAnsi="Arial" w:cs="Arial"/>
            <w:sz w:val="18"/>
            <w:szCs w:val="18"/>
          </w:rPr>
          <w:delText>2</w:delText>
        </w:r>
      </w:del>
      <w:r w:rsidR="0086106E" w:rsidRPr="0017237D">
        <w:rPr>
          <w:rFonts w:ascii="Arial" w:eastAsia="Arial" w:hAnsi="Arial" w:cs="Arial"/>
          <w:sz w:val="18"/>
          <w:szCs w:val="18"/>
        </w:rPr>
        <w:t>.7</w:t>
      </w:r>
      <w:r w:rsidR="0086106E" w:rsidRPr="0017237D">
        <w:rPr>
          <w:rFonts w:ascii="Arial" w:eastAsia="Arial" w:hAnsi="Arial" w:cs="Arial"/>
          <w:sz w:val="18"/>
          <w:szCs w:val="18"/>
        </w:rPr>
        <w:tab/>
      </w:r>
      <w:ins w:id="107" w:author="IUFRO HQ" w:date="2020-12-14T11:29:00Z">
        <w:r w:rsidR="00111D36">
          <w:rPr>
            <w:rFonts w:ascii="Arial" w:eastAsia="Arial" w:hAnsi="Arial" w:cs="Arial"/>
            <w:sz w:val="18"/>
            <w:szCs w:val="18"/>
          </w:rPr>
          <w:t>R</w:t>
        </w:r>
      </w:ins>
      <w:del w:id="108" w:author="IUFRO HQ" w:date="2020-12-14T11:29:00Z">
        <w:r w:rsidR="0086106E" w:rsidRPr="0017237D" w:rsidDel="00111D36">
          <w:rPr>
            <w:rFonts w:ascii="Arial" w:eastAsia="Arial" w:hAnsi="Arial" w:cs="Arial"/>
            <w:sz w:val="18"/>
            <w:szCs w:val="18"/>
          </w:rPr>
          <w:delText>By r</w:delText>
        </w:r>
      </w:del>
      <w:r w:rsidR="0086106E" w:rsidRPr="0017237D">
        <w:rPr>
          <w:rFonts w:ascii="Arial" w:eastAsia="Arial" w:hAnsi="Arial" w:cs="Arial"/>
          <w:sz w:val="18"/>
          <w:szCs w:val="18"/>
        </w:rPr>
        <w:t>ecogniz</w:t>
      </w:r>
      <w:ins w:id="109" w:author="IUFRO HQ" w:date="2020-12-14T11:29:00Z">
        <w:r w:rsidR="00111D36">
          <w:rPr>
            <w:rFonts w:ascii="Arial" w:eastAsia="Arial" w:hAnsi="Arial" w:cs="Arial"/>
            <w:sz w:val="18"/>
            <w:szCs w:val="18"/>
          </w:rPr>
          <w:t>es</w:t>
        </w:r>
      </w:ins>
      <w:del w:id="110" w:author="IUFRO HQ" w:date="2020-12-14T11:29:00Z">
        <w:r w:rsidR="0086106E" w:rsidRPr="0017237D" w:rsidDel="00111D36">
          <w:rPr>
            <w:rFonts w:ascii="Arial" w:eastAsia="Arial" w:hAnsi="Arial" w:cs="Arial"/>
            <w:sz w:val="18"/>
            <w:szCs w:val="18"/>
          </w:rPr>
          <w:delText>ing</w:delText>
        </w:r>
      </w:del>
      <w:r w:rsidR="0086106E" w:rsidRPr="0017237D">
        <w:rPr>
          <w:rFonts w:ascii="Arial" w:eastAsia="Arial" w:hAnsi="Arial" w:cs="Arial"/>
          <w:sz w:val="18"/>
          <w:szCs w:val="18"/>
        </w:rPr>
        <w:t xml:space="preserve"> outstanding contributions of scientists.</w:t>
      </w:r>
    </w:p>
    <w:p w14:paraId="6F5196C3" w14:textId="21030AD9" w:rsidR="002C248E" w:rsidRPr="0017237D" w:rsidRDefault="0017237D">
      <w:pPr>
        <w:tabs>
          <w:tab w:val="left" w:pos="567"/>
        </w:tabs>
        <w:spacing w:after="96"/>
        <w:ind w:left="711" w:hanging="567"/>
        <w:jc w:val="both"/>
        <w:rPr>
          <w:ins w:id="111" w:author="IUFRO HQ" w:date="2020-11-20T12:58:00Z"/>
          <w:rFonts w:ascii="Arial" w:eastAsia="Arial" w:hAnsi="Arial" w:cs="Arial"/>
          <w:sz w:val="18"/>
          <w:szCs w:val="18"/>
        </w:rPr>
      </w:pPr>
      <w:ins w:id="112" w:author="IUFRO HQ" w:date="2020-11-20T12:58:00Z">
        <w:r w:rsidRPr="0017237D">
          <w:rPr>
            <w:rFonts w:ascii="Arial" w:eastAsia="Arial" w:hAnsi="Arial" w:cs="Arial"/>
            <w:sz w:val="18"/>
            <w:szCs w:val="18"/>
          </w:rPr>
          <w:t>4</w:t>
        </w:r>
      </w:ins>
      <w:del w:id="113" w:author="IUFRO HQ" w:date="2020-11-20T12:58:00Z">
        <w:r w:rsidR="0086106E" w:rsidRPr="0017237D" w:rsidDel="0017237D">
          <w:rPr>
            <w:rFonts w:ascii="Arial" w:eastAsia="Arial" w:hAnsi="Arial" w:cs="Arial"/>
            <w:sz w:val="18"/>
            <w:szCs w:val="18"/>
          </w:rPr>
          <w:delText>2</w:delText>
        </w:r>
      </w:del>
      <w:r w:rsidR="0086106E" w:rsidRPr="0017237D">
        <w:rPr>
          <w:rFonts w:ascii="Arial" w:eastAsia="Arial" w:hAnsi="Arial" w:cs="Arial"/>
          <w:sz w:val="18"/>
          <w:szCs w:val="18"/>
        </w:rPr>
        <w:t>.8</w:t>
      </w:r>
      <w:r w:rsidR="0086106E" w:rsidRPr="0017237D">
        <w:rPr>
          <w:rFonts w:ascii="Arial" w:eastAsia="Arial" w:hAnsi="Arial" w:cs="Arial"/>
          <w:sz w:val="18"/>
          <w:szCs w:val="18"/>
        </w:rPr>
        <w:tab/>
      </w:r>
      <w:ins w:id="114" w:author="IUFRO HQ" w:date="2020-12-14T11:29:00Z">
        <w:r w:rsidR="00111D36">
          <w:rPr>
            <w:rFonts w:ascii="Arial" w:eastAsia="Arial" w:hAnsi="Arial" w:cs="Arial"/>
            <w:color w:val="auto"/>
            <w:sz w:val="18"/>
            <w:szCs w:val="18"/>
          </w:rPr>
          <w:t>E</w:t>
        </w:r>
      </w:ins>
      <w:del w:id="115" w:author="IUFRO HQ" w:date="2020-12-14T11:29:00Z">
        <w:r w:rsidR="0086106E" w:rsidRPr="0017237D" w:rsidDel="00111D36">
          <w:rPr>
            <w:rFonts w:ascii="Arial" w:eastAsia="Arial" w:hAnsi="Arial" w:cs="Arial"/>
            <w:sz w:val="18"/>
            <w:szCs w:val="18"/>
          </w:rPr>
          <w:delText xml:space="preserve">By </w:delText>
        </w:r>
        <w:r w:rsidR="003D7F3D" w:rsidRPr="0017237D" w:rsidDel="00111D36">
          <w:rPr>
            <w:rFonts w:ascii="Arial" w:eastAsia="Arial" w:hAnsi="Arial" w:cs="Arial"/>
            <w:color w:val="auto"/>
            <w:sz w:val="18"/>
            <w:szCs w:val="18"/>
          </w:rPr>
          <w:delText>e</w:delText>
        </w:r>
      </w:del>
      <w:r w:rsidR="003D7F3D" w:rsidRPr="0017237D">
        <w:rPr>
          <w:rFonts w:ascii="Arial" w:eastAsia="Arial" w:hAnsi="Arial" w:cs="Arial"/>
          <w:color w:val="auto"/>
          <w:sz w:val="18"/>
          <w:szCs w:val="18"/>
        </w:rPr>
        <w:t>xpand</w:t>
      </w:r>
      <w:ins w:id="116" w:author="IUFRO HQ" w:date="2020-12-14T11:29:00Z">
        <w:r w:rsidR="00111D36">
          <w:rPr>
            <w:rFonts w:ascii="Arial" w:eastAsia="Arial" w:hAnsi="Arial" w:cs="Arial"/>
            <w:color w:val="auto"/>
            <w:sz w:val="18"/>
            <w:szCs w:val="18"/>
          </w:rPr>
          <w:t>s</w:t>
        </w:r>
      </w:ins>
      <w:del w:id="117" w:author="IUFRO HQ" w:date="2020-12-14T11:29:00Z">
        <w:r w:rsidR="003D7F3D" w:rsidRPr="0017237D" w:rsidDel="00111D36">
          <w:rPr>
            <w:rFonts w:ascii="Arial" w:eastAsia="Arial" w:hAnsi="Arial" w:cs="Arial"/>
            <w:color w:val="auto"/>
            <w:sz w:val="18"/>
            <w:szCs w:val="18"/>
          </w:rPr>
          <w:delText>ing</w:delText>
        </w:r>
      </w:del>
      <w:r w:rsidR="003D7F3D" w:rsidRPr="0017237D">
        <w:rPr>
          <w:rFonts w:ascii="Arial" w:eastAsia="Arial" w:hAnsi="Arial" w:cs="Arial"/>
          <w:color w:val="auto"/>
          <w:sz w:val="18"/>
          <w:szCs w:val="18"/>
        </w:rPr>
        <w:t xml:space="preserve"> and foster</w:t>
      </w:r>
      <w:ins w:id="118" w:author="IUFRO HQ" w:date="2020-12-14T11:29:00Z">
        <w:r w:rsidR="00111D36">
          <w:rPr>
            <w:rFonts w:ascii="Arial" w:eastAsia="Arial" w:hAnsi="Arial" w:cs="Arial"/>
            <w:color w:val="auto"/>
            <w:sz w:val="18"/>
            <w:szCs w:val="18"/>
          </w:rPr>
          <w:t>s</w:t>
        </w:r>
      </w:ins>
      <w:del w:id="119" w:author="IUFRO HQ" w:date="2020-12-14T11:29:00Z">
        <w:r w:rsidR="003D7F3D" w:rsidRPr="0017237D" w:rsidDel="00111D36">
          <w:rPr>
            <w:rFonts w:ascii="Arial" w:eastAsia="Arial" w:hAnsi="Arial" w:cs="Arial"/>
            <w:color w:val="auto"/>
            <w:sz w:val="18"/>
            <w:szCs w:val="18"/>
          </w:rPr>
          <w:delText>ing</w:delText>
        </w:r>
      </w:del>
      <w:r w:rsidR="003D7F3D" w:rsidRPr="0017237D">
        <w:rPr>
          <w:rFonts w:ascii="Arial" w:eastAsia="Arial" w:hAnsi="Arial" w:cs="Arial"/>
          <w:color w:val="auto"/>
          <w:sz w:val="18"/>
          <w:szCs w:val="18"/>
        </w:rPr>
        <w:t xml:space="preserve"> forest research capacity in developing and economically disadvantaged countries</w:t>
      </w:r>
      <w:r w:rsidR="003D7F3D" w:rsidRPr="0017237D">
        <w:rPr>
          <w:rFonts w:ascii="Arial" w:eastAsia="Arial" w:hAnsi="Arial" w:cs="Arial"/>
          <w:sz w:val="18"/>
          <w:szCs w:val="18"/>
        </w:rPr>
        <w:t xml:space="preserve">. </w:t>
      </w:r>
    </w:p>
    <w:p w14:paraId="381AD577" w14:textId="04DC58EF" w:rsidR="00224463" w:rsidRDefault="0017237D" w:rsidP="00224463">
      <w:pPr>
        <w:tabs>
          <w:tab w:val="left" w:pos="567"/>
        </w:tabs>
        <w:spacing w:after="96"/>
        <w:ind w:left="567" w:hanging="567"/>
        <w:jc w:val="both"/>
        <w:rPr>
          <w:ins w:id="120" w:author="IUFRO HQ" w:date="2020-11-20T14:32:00Z"/>
          <w:rFonts w:ascii="Arial" w:hAnsi="Arial" w:cs="Arial"/>
          <w:sz w:val="18"/>
          <w:szCs w:val="18"/>
        </w:rPr>
      </w:pPr>
      <w:ins w:id="121" w:author="IUFRO HQ" w:date="2020-11-20T12:58:00Z">
        <w:r w:rsidRPr="0017237D">
          <w:rPr>
            <w:rFonts w:ascii="Arial" w:hAnsi="Arial" w:cs="Arial"/>
            <w:sz w:val="18"/>
            <w:szCs w:val="18"/>
          </w:rPr>
          <w:t>5</w:t>
        </w:r>
        <w:r w:rsidRPr="0017237D">
          <w:rPr>
            <w:rFonts w:ascii="Arial" w:hAnsi="Arial" w:cs="Arial"/>
            <w:sz w:val="18"/>
            <w:szCs w:val="18"/>
          </w:rPr>
          <w:tab/>
        </w:r>
      </w:ins>
      <w:ins w:id="122" w:author="IUFRO HQ" w:date="2020-11-20T14:32:00Z">
        <w:r w:rsidR="00224463">
          <w:rPr>
            <w:rFonts w:ascii="Arial" w:hAnsi="Arial" w:cs="Arial"/>
            <w:sz w:val="18"/>
            <w:szCs w:val="18"/>
          </w:rPr>
          <w:t>T</w:t>
        </w:r>
      </w:ins>
      <w:ins w:id="123" w:author="IUFRO HQ" w:date="2020-11-20T13:01:00Z">
        <w:r w:rsidR="00C6508D" w:rsidRPr="00C6508D">
          <w:rPr>
            <w:rFonts w:ascii="Arial" w:hAnsi="Arial" w:cs="Arial"/>
            <w:sz w:val="18"/>
            <w:szCs w:val="18"/>
          </w:rPr>
          <w:t xml:space="preserve">he </w:t>
        </w:r>
        <w:r w:rsidR="00C6508D">
          <w:rPr>
            <w:rFonts w:ascii="Arial" w:hAnsi="Arial" w:cs="Arial"/>
            <w:sz w:val="18"/>
            <w:szCs w:val="18"/>
          </w:rPr>
          <w:t xml:space="preserve">following core </w:t>
        </w:r>
        <w:r w:rsidR="00C6508D" w:rsidRPr="00C6508D">
          <w:rPr>
            <w:rFonts w:ascii="Arial" w:hAnsi="Arial" w:cs="Arial"/>
            <w:sz w:val="18"/>
            <w:szCs w:val="18"/>
          </w:rPr>
          <w:t xml:space="preserve">values </w:t>
        </w:r>
      </w:ins>
      <w:ins w:id="124" w:author="IUFRO HQ" w:date="2020-12-14T11:32:00Z">
        <w:r w:rsidR="00A73AA9">
          <w:rPr>
            <w:rFonts w:ascii="Arial" w:hAnsi="Arial" w:cs="Arial"/>
            <w:sz w:val="18"/>
            <w:szCs w:val="18"/>
          </w:rPr>
          <w:t xml:space="preserve">and associated behaviours </w:t>
        </w:r>
      </w:ins>
      <w:ins w:id="125" w:author="IUFRO HQ" w:date="2020-11-20T13:01:00Z">
        <w:r w:rsidR="00C6508D">
          <w:rPr>
            <w:rFonts w:ascii="Arial" w:hAnsi="Arial" w:cs="Arial"/>
            <w:sz w:val="18"/>
            <w:szCs w:val="18"/>
          </w:rPr>
          <w:t xml:space="preserve">guide </w:t>
        </w:r>
      </w:ins>
      <w:ins w:id="126" w:author="IUFRO HQ" w:date="2020-11-20T13:02:00Z">
        <w:r w:rsidR="00C6508D">
          <w:rPr>
            <w:rFonts w:ascii="Arial" w:hAnsi="Arial" w:cs="Arial"/>
            <w:sz w:val="18"/>
            <w:szCs w:val="18"/>
          </w:rPr>
          <w:t xml:space="preserve">the work </w:t>
        </w:r>
      </w:ins>
      <w:ins w:id="127" w:author="IUFRO HQ" w:date="2020-11-20T14:29:00Z">
        <w:r w:rsidR="00224463">
          <w:rPr>
            <w:rFonts w:ascii="Arial" w:hAnsi="Arial" w:cs="Arial"/>
            <w:sz w:val="18"/>
            <w:szCs w:val="18"/>
          </w:rPr>
          <w:t>o</w:t>
        </w:r>
      </w:ins>
      <w:ins w:id="128" w:author="IUFRO HQ" w:date="2020-11-20T13:02:00Z">
        <w:r w:rsidR="00C6508D">
          <w:rPr>
            <w:rFonts w:ascii="Arial" w:hAnsi="Arial" w:cs="Arial"/>
            <w:sz w:val="18"/>
            <w:szCs w:val="18"/>
          </w:rPr>
          <w:t>f IUFRO</w:t>
        </w:r>
      </w:ins>
      <w:ins w:id="129" w:author="IUFRO HQ" w:date="2020-11-20T13:01:00Z">
        <w:r w:rsidR="00C6508D" w:rsidRPr="00C6508D">
          <w:rPr>
            <w:rFonts w:ascii="Arial" w:hAnsi="Arial" w:cs="Arial"/>
            <w:sz w:val="18"/>
            <w:szCs w:val="18"/>
          </w:rPr>
          <w:t>:</w:t>
        </w:r>
      </w:ins>
      <w:ins w:id="130" w:author="IUFRO HQ" w:date="2020-11-20T14:31:00Z">
        <w:r w:rsidR="00224463">
          <w:rPr>
            <w:rFonts w:ascii="Arial" w:hAnsi="Arial" w:cs="Arial"/>
            <w:sz w:val="18"/>
            <w:szCs w:val="18"/>
          </w:rPr>
          <w:t xml:space="preserve"> Excellence; Networking; </w:t>
        </w:r>
      </w:ins>
      <w:ins w:id="131" w:author="IUFRO HQ" w:date="2020-11-20T14:32:00Z">
        <w:r w:rsidR="00224463">
          <w:rPr>
            <w:rFonts w:ascii="Arial" w:hAnsi="Arial" w:cs="Arial"/>
            <w:sz w:val="18"/>
            <w:szCs w:val="18"/>
          </w:rPr>
          <w:t xml:space="preserve">Diversity; and Integrity. </w:t>
        </w:r>
      </w:ins>
    </w:p>
    <w:p w14:paraId="6005E8B5" w14:textId="32186D6E" w:rsidR="00224463" w:rsidRPr="00A73AA9" w:rsidRDefault="00224463" w:rsidP="00E32D69">
      <w:pPr>
        <w:tabs>
          <w:tab w:val="left" w:pos="567"/>
        </w:tabs>
        <w:ind w:left="567" w:hanging="567"/>
        <w:jc w:val="both"/>
        <w:rPr>
          <w:ins w:id="132" w:author="IUFRO HQ" w:date="2020-11-20T14:30:00Z"/>
          <w:rFonts w:ascii="Arial" w:hAnsi="Arial" w:cs="Arial"/>
          <w:color w:val="FF0000"/>
          <w:sz w:val="18"/>
          <w:szCs w:val="18"/>
        </w:rPr>
      </w:pPr>
      <w:ins w:id="133" w:author="IUFRO HQ" w:date="2020-11-20T14:32:00Z">
        <w:r>
          <w:rPr>
            <w:rFonts w:ascii="Arial" w:hAnsi="Arial" w:cs="Arial"/>
            <w:sz w:val="18"/>
            <w:szCs w:val="18"/>
          </w:rPr>
          <w:t>6</w:t>
        </w:r>
        <w:r>
          <w:rPr>
            <w:rFonts w:ascii="Arial" w:hAnsi="Arial" w:cs="Arial"/>
            <w:sz w:val="18"/>
            <w:szCs w:val="18"/>
          </w:rPr>
          <w:tab/>
        </w:r>
      </w:ins>
      <w:ins w:id="134" w:author="IUFRO HQ" w:date="2021-01-08T14:58:00Z">
        <w:r w:rsidR="0044308F" w:rsidRPr="005400EB">
          <w:rPr>
            <w:rFonts w:ascii="Arial" w:hAnsi="Arial" w:cs="Arial"/>
            <w:i/>
            <w:iCs/>
            <w:color w:val="auto"/>
            <w:sz w:val="18"/>
            <w:szCs w:val="18"/>
          </w:rPr>
          <w:t>T</w:t>
        </w:r>
      </w:ins>
      <w:ins w:id="135" w:author="IUFRO HQ" w:date="2020-11-20T14:40:00Z">
        <w:r w:rsidR="00A73AA9" w:rsidRPr="005400EB">
          <w:rPr>
            <w:rFonts w:ascii="Arial" w:hAnsi="Arial" w:cs="Arial"/>
            <w:i/>
            <w:iCs/>
            <w:color w:val="auto"/>
            <w:sz w:val="18"/>
            <w:szCs w:val="18"/>
          </w:rPr>
          <w:t xml:space="preserve">he </w:t>
        </w:r>
      </w:ins>
      <w:ins w:id="136" w:author="IUFRO HQ" w:date="2020-12-14T11:35:00Z">
        <w:r w:rsidR="00A73AA9" w:rsidRPr="005400EB">
          <w:rPr>
            <w:rFonts w:ascii="Arial" w:hAnsi="Arial" w:cs="Arial"/>
            <w:i/>
            <w:iCs/>
            <w:color w:val="auto"/>
            <w:sz w:val="18"/>
            <w:szCs w:val="18"/>
          </w:rPr>
          <w:t>P</w:t>
        </w:r>
      </w:ins>
      <w:ins w:id="137" w:author="IUFRO HQ" w:date="2020-11-20T14:40:00Z">
        <w:r w:rsidR="00806EC3" w:rsidRPr="005400EB">
          <w:rPr>
            <w:rFonts w:ascii="Arial" w:hAnsi="Arial" w:cs="Arial"/>
            <w:i/>
            <w:iCs/>
            <w:color w:val="auto"/>
            <w:sz w:val="18"/>
            <w:szCs w:val="18"/>
          </w:rPr>
          <w:t>rinciple</w:t>
        </w:r>
      </w:ins>
      <w:ins w:id="138" w:author="IUFRO HQ" w:date="2020-12-14T11:35:00Z">
        <w:r w:rsidR="00A73AA9" w:rsidRPr="005400EB">
          <w:rPr>
            <w:rFonts w:ascii="Arial" w:hAnsi="Arial" w:cs="Arial"/>
            <w:i/>
            <w:iCs/>
            <w:color w:val="auto"/>
            <w:sz w:val="18"/>
            <w:szCs w:val="18"/>
          </w:rPr>
          <w:t xml:space="preserve"> of Freedom and </w:t>
        </w:r>
      </w:ins>
      <w:ins w:id="139" w:author="IUFRO HQ" w:date="2020-12-14T11:36:00Z">
        <w:r w:rsidR="00A73AA9" w:rsidRPr="005400EB">
          <w:rPr>
            <w:rFonts w:ascii="Arial" w:hAnsi="Arial" w:cs="Arial"/>
            <w:i/>
            <w:iCs/>
            <w:color w:val="auto"/>
            <w:sz w:val="18"/>
            <w:szCs w:val="18"/>
          </w:rPr>
          <w:t>R</w:t>
        </w:r>
      </w:ins>
      <w:ins w:id="140" w:author="IUFRO HQ" w:date="2020-12-14T11:35:00Z">
        <w:r w:rsidR="00A73AA9" w:rsidRPr="005400EB">
          <w:rPr>
            <w:rFonts w:ascii="Arial" w:hAnsi="Arial" w:cs="Arial"/>
            <w:i/>
            <w:iCs/>
            <w:color w:val="auto"/>
            <w:sz w:val="18"/>
            <w:szCs w:val="18"/>
          </w:rPr>
          <w:t>espon</w:t>
        </w:r>
      </w:ins>
      <w:ins w:id="141" w:author="IUFRO HQ" w:date="2020-12-14T11:36:00Z">
        <w:r w:rsidR="00A73AA9" w:rsidRPr="005400EB">
          <w:rPr>
            <w:rFonts w:ascii="Arial" w:hAnsi="Arial" w:cs="Arial"/>
            <w:i/>
            <w:iCs/>
            <w:color w:val="auto"/>
            <w:sz w:val="18"/>
            <w:szCs w:val="18"/>
          </w:rPr>
          <w:t>sibility of Science</w:t>
        </w:r>
        <w:r w:rsidR="00A73AA9" w:rsidRPr="004E0F49">
          <w:rPr>
            <w:rFonts w:ascii="Arial" w:hAnsi="Arial" w:cs="Arial"/>
            <w:color w:val="auto"/>
            <w:sz w:val="18"/>
            <w:szCs w:val="18"/>
          </w:rPr>
          <w:t xml:space="preserve"> </w:t>
        </w:r>
        <w:r w:rsidR="00A73AA9">
          <w:rPr>
            <w:rFonts w:ascii="Arial" w:hAnsi="Arial" w:cs="Arial"/>
            <w:color w:val="FF0000"/>
            <w:sz w:val="18"/>
            <w:szCs w:val="18"/>
          </w:rPr>
          <w:t xml:space="preserve">advocated by the </w:t>
        </w:r>
      </w:ins>
      <w:ins w:id="142" w:author="IUFRO HQ" w:date="2020-11-20T14:40:00Z">
        <w:r w:rsidR="00806EC3">
          <w:rPr>
            <w:rFonts w:ascii="Arial" w:hAnsi="Arial" w:cs="Arial"/>
            <w:sz w:val="18"/>
            <w:szCs w:val="18"/>
          </w:rPr>
          <w:t xml:space="preserve">International Science Council (ISC), </w:t>
        </w:r>
      </w:ins>
      <w:ins w:id="143" w:author="IUFRO HQ" w:date="2021-01-08T14:59:00Z">
        <w:r w:rsidR="0044308F" w:rsidRPr="0044308F">
          <w:rPr>
            <w:rFonts w:ascii="Arial" w:hAnsi="Arial" w:cs="Arial"/>
            <w:sz w:val="18"/>
            <w:szCs w:val="18"/>
          </w:rPr>
          <w:t>requires freedom of movement, association, expression and communication for scientists, as well as equitable access to data, information, and other resources for research. It requires responsibility at all levels to carry out and communicate scientific work with integrity, respect, fairness, trustworthiness, and transparency, recognising its benefits and possible harms. Consistent with this Principle,</w:t>
        </w:r>
        <w:r w:rsidR="0044308F">
          <w:rPr>
            <w:rFonts w:ascii="Arial" w:hAnsi="Arial" w:cs="Arial"/>
            <w:sz w:val="18"/>
            <w:szCs w:val="18"/>
          </w:rPr>
          <w:t xml:space="preserve"> </w:t>
        </w:r>
      </w:ins>
      <w:ins w:id="144" w:author="IUFRO HQ" w:date="2020-11-20T14:40:00Z">
        <w:r w:rsidR="00806EC3">
          <w:rPr>
            <w:rFonts w:ascii="Arial" w:hAnsi="Arial" w:cs="Arial"/>
            <w:sz w:val="18"/>
            <w:szCs w:val="18"/>
          </w:rPr>
          <w:t>t</w:t>
        </w:r>
      </w:ins>
      <w:ins w:id="145" w:author="IUFRO HQ" w:date="2020-11-20T14:38:00Z">
        <w:r>
          <w:rPr>
            <w:rFonts w:ascii="Arial" w:hAnsi="Arial" w:cs="Arial"/>
            <w:sz w:val="18"/>
            <w:szCs w:val="18"/>
          </w:rPr>
          <w:t>he Union</w:t>
        </w:r>
        <w:r w:rsidRPr="00224463">
          <w:rPr>
            <w:rFonts w:ascii="Arial" w:hAnsi="Arial" w:cs="Arial"/>
            <w:sz w:val="18"/>
            <w:szCs w:val="18"/>
          </w:rPr>
          <w:t xml:space="preserve"> promot</w:t>
        </w:r>
      </w:ins>
      <w:ins w:id="146" w:author="IUFRO HQ" w:date="2020-12-14T11:37:00Z">
        <w:r w:rsidR="00A73AA9">
          <w:rPr>
            <w:rFonts w:ascii="Arial" w:hAnsi="Arial" w:cs="Arial"/>
            <w:sz w:val="18"/>
            <w:szCs w:val="18"/>
          </w:rPr>
          <w:t>es</w:t>
        </w:r>
      </w:ins>
      <w:ins w:id="147" w:author="IUFRO HQ" w:date="2020-11-20T14:38:00Z">
        <w:r w:rsidRPr="00224463">
          <w:rPr>
            <w:rFonts w:ascii="Arial" w:hAnsi="Arial" w:cs="Arial"/>
            <w:sz w:val="18"/>
            <w:szCs w:val="18"/>
          </w:rPr>
          <w:t xml:space="preserve"> equitable opportunities for access to science and its benefits, and oppos</w:t>
        </w:r>
      </w:ins>
      <w:ins w:id="148" w:author="IUFRO HQ" w:date="2020-12-14T11:38:00Z">
        <w:r w:rsidR="00A73AA9">
          <w:rPr>
            <w:rFonts w:ascii="Arial" w:hAnsi="Arial" w:cs="Arial"/>
            <w:sz w:val="18"/>
            <w:szCs w:val="18"/>
          </w:rPr>
          <w:t>es</w:t>
        </w:r>
      </w:ins>
      <w:ins w:id="149" w:author="IUFRO HQ" w:date="2020-11-20T14:38:00Z">
        <w:r w:rsidRPr="00224463">
          <w:rPr>
            <w:rFonts w:ascii="Arial" w:hAnsi="Arial" w:cs="Arial"/>
            <w:sz w:val="18"/>
            <w:szCs w:val="18"/>
          </w:rPr>
          <w:t xml:space="preserve"> discrimination based on such factors as ethnic origin, religion, citizenship, language, political or other opinion, sex, gender identity, sexual orientation, disability or age.</w:t>
        </w:r>
      </w:ins>
    </w:p>
    <w:p w14:paraId="2811AA28" w14:textId="504EFA7A" w:rsidR="002C248E" w:rsidRDefault="002C248E" w:rsidP="00E32D69">
      <w:pPr>
        <w:tabs>
          <w:tab w:val="left" w:pos="567"/>
        </w:tabs>
        <w:ind w:hanging="567"/>
      </w:pPr>
      <w:bookmarkStart w:id="150" w:name="h.z337ya" w:colFirst="0" w:colLast="0"/>
      <w:bookmarkEnd w:id="150"/>
    </w:p>
    <w:p w14:paraId="48B988FD" w14:textId="77777777" w:rsidR="002C248E" w:rsidRPr="00E32D69" w:rsidRDefault="0086106E">
      <w:pPr>
        <w:tabs>
          <w:tab w:val="left" w:pos="567"/>
        </w:tabs>
        <w:spacing w:after="96"/>
        <w:rPr>
          <w:sz w:val="22"/>
          <w:szCs w:val="22"/>
        </w:rPr>
      </w:pPr>
      <w:r w:rsidRPr="00E32D69">
        <w:rPr>
          <w:rFonts w:ascii="Arial" w:eastAsia="Arial" w:hAnsi="Arial" w:cs="Arial"/>
          <w:b/>
          <w:sz w:val="22"/>
          <w:szCs w:val="22"/>
        </w:rPr>
        <w:t xml:space="preserve">ARTICLE III: </w:t>
      </w:r>
      <w:r w:rsidRPr="00E32D69">
        <w:rPr>
          <w:rFonts w:ascii="Arial" w:eastAsia="Arial" w:hAnsi="Arial" w:cs="Arial"/>
          <w:b/>
          <w:i/>
          <w:sz w:val="22"/>
          <w:szCs w:val="22"/>
        </w:rPr>
        <w:t>Membership</w:t>
      </w:r>
    </w:p>
    <w:p w14:paraId="10C91E31" w14:textId="77777777" w:rsidR="002C248E" w:rsidRDefault="0086106E">
      <w:pPr>
        <w:tabs>
          <w:tab w:val="left" w:pos="567"/>
        </w:tabs>
        <w:spacing w:after="96"/>
        <w:ind w:left="567" w:hanging="567"/>
        <w:jc w:val="both"/>
      </w:pPr>
      <w:r>
        <w:rPr>
          <w:rFonts w:ascii="Arial" w:eastAsia="Arial" w:hAnsi="Arial" w:cs="Arial"/>
          <w:sz w:val="18"/>
          <w:szCs w:val="18"/>
        </w:rPr>
        <w:t>1</w:t>
      </w:r>
      <w:r>
        <w:rPr>
          <w:rFonts w:ascii="Arial" w:eastAsia="Arial" w:hAnsi="Arial" w:cs="Arial"/>
          <w:sz w:val="18"/>
          <w:szCs w:val="18"/>
        </w:rPr>
        <w:tab/>
      </w:r>
      <w:r>
        <w:rPr>
          <w:rFonts w:ascii="Arial" w:eastAsia="Arial" w:hAnsi="Arial" w:cs="Arial"/>
          <w:b/>
          <w:sz w:val="18"/>
          <w:szCs w:val="18"/>
        </w:rPr>
        <w:t>Categories of membership</w:t>
      </w:r>
    </w:p>
    <w:p w14:paraId="0E97EDD5" w14:textId="77777777" w:rsidR="002C248E" w:rsidRDefault="0086106E">
      <w:pPr>
        <w:tabs>
          <w:tab w:val="left" w:pos="567"/>
        </w:tabs>
        <w:spacing w:after="96"/>
        <w:ind w:left="567" w:hanging="567"/>
        <w:jc w:val="both"/>
      </w:pPr>
      <w:r>
        <w:rPr>
          <w:rFonts w:ascii="Arial" w:eastAsia="Arial" w:hAnsi="Arial" w:cs="Arial"/>
          <w:sz w:val="18"/>
          <w:szCs w:val="18"/>
        </w:rPr>
        <w:tab/>
        <w:t>The Union comprises two membership categories:</w:t>
      </w:r>
    </w:p>
    <w:p w14:paraId="758BC869" w14:textId="77777777" w:rsidR="002C248E" w:rsidRDefault="0086106E">
      <w:pPr>
        <w:tabs>
          <w:tab w:val="left" w:pos="567"/>
        </w:tabs>
        <w:spacing w:after="96"/>
        <w:ind w:left="711" w:hanging="567"/>
        <w:jc w:val="both"/>
      </w:pPr>
      <w:r>
        <w:rPr>
          <w:rFonts w:ascii="Arial" w:eastAsia="Arial" w:hAnsi="Arial" w:cs="Arial"/>
          <w:sz w:val="18"/>
          <w:szCs w:val="18"/>
        </w:rPr>
        <w:t xml:space="preserve">1.1 </w:t>
      </w:r>
      <w:r>
        <w:rPr>
          <w:rFonts w:ascii="Arial" w:eastAsia="Arial" w:hAnsi="Arial" w:cs="Arial"/>
          <w:sz w:val="18"/>
          <w:szCs w:val="18"/>
        </w:rPr>
        <w:tab/>
      </w:r>
      <w:r>
        <w:rPr>
          <w:rFonts w:ascii="Arial" w:eastAsia="Arial" w:hAnsi="Arial" w:cs="Arial"/>
          <w:b/>
          <w:sz w:val="18"/>
          <w:szCs w:val="18"/>
        </w:rPr>
        <w:t>Member Organizations</w:t>
      </w:r>
    </w:p>
    <w:p w14:paraId="0E9461A7" w14:textId="77777777" w:rsidR="002C248E" w:rsidRDefault="0086106E" w:rsidP="001D6890">
      <w:pPr>
        <w:tabs>
          <w:tab w:val="left" w:pos="567"/>
        </w:tabs>
        <w:spacing w:after="96"/>
        <w:ind w:left="567" w:hanging="567"/>
        <w:jc w:val="both"/>
      </w:pPr>
      <w:r>
        <w:rPr>
          <w:rFonts w:ascii="Arial" w:eastAsia="Arial" w:hAnsi="Arial" w:cs="Arial"/>
          <w:sz w:val="18"/>
          <w:szCs w:val="18"/>
        </w:rPr>
        <w:tab/>
        <w:t>Forest research organizations or organizations involved in research into subjects related to forests and forest-related science which apply for membership and are accepted by the Board.</w:t>
      </w:r>
    </w:p>
    <w:p w14:paraId="6D7300BB" w14:textId="77777777" w:rsidR="002C248E" w:rsidRDefault="0086106E" w:rsidP="005403E2">
      <w:pPr>
        <w:tabs>
          <w:tab w:val="left" w:pos="567"/>
        </w:tabs>
        <w:spacing w:after="96"/>
        <w:ind w:left="567" w:hanging="425"/>
        <w:jc w:val="both"/>
      </w:pPr>
      <w:r>
        <w:rPr>
          <w:rFonts w:ascii="Arial" w:eastAsia="Arial" w:hAnsi="Arial" w:cs="Arial"/>
          <w:sz w:val="18"/>
          <w:szCs w:val="18"/>
        </w:rPr>
        <w:t xml:space="preserve">1.2 </w:t>
      </w:r>
      <w:r>
        <w:rPr>
          <w:rFonts w:ascii="Arial" w:eastAsia="Arial" w:hAnsi="Arial" w:cs="Arial"/>
          <w:sz w:val="18"/>
          <w:szCs w:val="18"/>
        </w:rPr>
        <w:tab/>
      </w:r>
      <w:r>
        <w:rPr>
          <w:rFonts w:ascii="Arial" w:eastAsia="Arial" w:hAnsi="Arial" w:cs="Arial"/>
          <w:b/>
          <w:sz w:val="18"/>
          <w:szCs w:val="18"/>
        </w:rPr>
        <w:t>Individual Members</w:t>
      </w:r>
    </w:p>
    <w:p w14:paraId="6FF0078F" w14:textId="60DAE9DA" w:rsidR="002C248E" w:rsidRDefault="0086106E" w:rsidP="001D6890">
      <w:pPr>
        <w:tabs>
          <w:tab w:val="left" w:pos="567"/>
        </w:tabs>
        <w:spacing w:after="96"/>
        <w:ind w:left="567" w:hanging="567"/>
        <w:jc w:val="both"/>
        <w:rPr>
          <w:rFonts w:ascii="Arial" w:eastAsia="Arial" w:hAnsi="Arial" w:cs="Arial"/>
          <w:sz w:val="18"/>
          <w:szCs w:val="18"/>
        </w:rPr>
      </w:pPr>
      <w:r>
        <w:rPr>
          <w:rFonts w:ascii="Arial" w:eastAsia="Arial" w:hAnsi="Arial" w:cs="Arial"/>
          <w:sz w:val="18"/>
          <w:szCs w:val="18"/>
        </w:rPr>
        <w:tab/>
        <w:t>There are three</w:t>
      </w:r>
      <w:r>
        <w:rPr>
          <w:rFonts w:ascii="Arial" w:eastAsia="Arial" w:hAnsi="Arial" w:cs="Arial"/>
          <w:color w:val="FF0000"/>
          <w:sz w:val="18"/>
          <w:szCs w:val="18"/>
        </w:rPr>
        <w:t xml:space="preserve"> </w:t>
      </w:r>
      <w:r>
        <w:rPr>
          <w:rFonts w:ascii="Arial" w:eastAsia="Arial" w:hAnsi="Arial" w:cs="Arial"/>
          <w:sz w:val="18"/>
          <w:szCs w:val="18"/>
        </w:rPr>
        <w:t>sub-categories of Individual Members:</w:t>
      </w:r>
    </w:p>
    <w:p w14:paraId="665EDC14" w14:textId="77777777" w:rsidR="002C248E" w:rsidRDefault="0086106E" w:rsidP="005403E2">
      <w:pPr>
        <w:tabs>
          <w:tab w:val="left" w:pos="851"/>
        </w:tabs>
        <w:spacing w:after="96"/>
        <w:ind w:left="567" w:hanging="283"/>
        <w:jc w:val="both"/>
      </w:pPr>
      <w:r>
        <w:rPr>
          <w:rFonts w:ascii="Arial" w:eastAsia="Arial" w:hAnsi="Arial" w:cs="Arial"/>
          <w:sz w:val="18"/>
          <w:szCs w:val="18"/>
        </w:rPr>
        <w:t xml:space="preserve">1.2.1 </w:t>
      </w:r>
      <w:r>
        <w:rPr>
          <w:rFonts w:ascii="Arial" w:eastAsia="Arial" w:hAnsi="Arial" w:cs="Arial"/>
          <w:sz w:val="18"/>
          <w:szCs w:val="18"/>
        </w:rPr>
        <w:tab/>
      </w:r>
      <w:r>
        <w:rPr>
          <w:rFonts w:ascii="Arial" w:eastAsia="Arial" w:hAnsi="Arial" w:cs="Arial"/>
          <w:b/>
          <w:sz w:val="18"/>
          <w:szCs w:val="18"/>
        </w:rPr>
        <w:t>Full Members</w:t>
      </w:r>
    </w:p>
    <w:p w14:paraId="602DD117" w14:textId="5966D621" w:rsidR="002C248E" w:rsidRDefault="0086106E" w:rsidP="001D6890">
      <w:pPr>
        <w:tabs>
          <w:tab w:val="left" w:pos="567"/>
        </w:tabs>
        <w:spacing w:after="96"/>
        <w:ind w:left="567" w:hanging="567"/>
        <w:jc w:val="both"/>
      </w:pPr>
      <w:r>
        <w:rPr>
          <w:rFonts w:ascii="Arial" w:eastAsia="Arial" w:hAnsi="Arial" w:cs="Arial"/>
          <w:sz w:val="18"/>
          <w:szCs w:val="18"/>
        </w:rPr>
        <w:tab/>
        <w:t>These are individuals belonging to a Member Organization who are engaged</w:t>
      </w:r>
      <w:del w:id="151" w:author="IUFRO HQ" w:date="2021-01-08T15:00:00Z">
        <w:r w:rsidDel="0044308F">
          <w:rPr>
            <w:rFonts w:ascii="Arial" w:eastAsia="Arial" w:hAnsi="Arial" w:cs="Arial"/>
            <w:sz w:val="18"/>
            <w:szCs w:val="18"/>
          </w:rPr>
          <w:delText>, or have been engaged,</w:delText>
        </w:r>
      </w:del>
      <w:r>
        <w:rPr>
          <w:rFonts w:ascii="Arial" w:eastAsia="Arial" w:hAnsi="Arial" w:cs="Arial"/>
          <w:sz w:val="18"/>
          <w:szCs w:val="18"/>
        </w:rPr>
        <w:t xml:space="preserve"> in research on forests or related subjects and who wish to participate in the activities of the Union.</w:t>
      </w:r>
    </w:p>
    <w:p w14:paraId="58BB59CA" w14:textId="77A20937" w:rsidR="002C248E" w:rsidRDefault="0086106E" w:rsidP="00177142">
      <w:pPr>
        <w:tabs>
          <w:tab w:val="left" w:pos="567"/>
        </w:tabs>
        <w:spacing w:after="96"/>
        <w:ind w:left="851" w:hanging="567"/>
        <w:jc w:val="both"/>
      </w:pPr>
      <w:r>
        <w:rPr>
          <w:rFonts w:ascii="Arial" w:eastAsia="Arial" w:hAnsi="Arial" w:cs="Arial"/>
          <w:sz w:val="18"/>
          <w:szCs w:val="18"/>
        </w:rPr>
        <w:t>1.2.2</w:t>
      </w:r>
      <w:r>
        <w:rPr>
          <w:rFonts w:ascii="Arial" w:eastAsia="Arial" w:hAnsi="Arial" w:cs="Arial"/>
          <w:sz w:val="18"/>
          <w:szCs w:val="18"/>
        </w:rPr>
        <w:tab/>
      </w:r>
      <w:r>
        <w:rPr>
          <w:rFonts w:ascii="Arial" w:eastAsia="Arial" w:hAnsi="Arial" w:cs="Arial"/>
          <w:b/>
          <w:sz w:val="18"/>
          <w:szCs w:val="18"/>
        </w:rPr>
        <w:t>Associate Members</w:t>
      </w:r>
    </w:p>
    <w:p w14:paraId="26706C95" w14:textId="54E37C29" w:rsidR="002C248E" w:rsidRDefault="0086106E" w:rsidP="001D6890">
      <w:pPr>
        <w:tabs>
          <w:tab w:val="left" w:pos="567"/>
        </w:tabs>
        <w:spacing w:after="96"/>
        <w:ind w:left="567" w:hanging="567"/>
        <w:jc w:val="both"/>
      </w:pPr>
      <w:r>
        <w:rPr>
          <w:rFonts w:ascii="Arial" w:eastAsia="Arial" w:hAnsi="Arial" w:cs="Arial"/>
          <w:sz w:val="18"/>
          <w:szCs w:val="18"/>
        </w:rPr>
        <w:lastRenderedPageBreak/>
        <w:tab/>
        <w:t>These are individuals who are engaged</w:t>
      </w:r>
      <w:del w:id="152" w:author="IUFRO HQ" w:date="2021-01-08T15:01:00Z">
        <w:r w:rsidDel="0044308F">
          <w:rPr>
            <w:rFonts w:ascii="Arial" w:eastAsia="Arial" w:hAnsi="Arial" w:cs="Arial"/>
            <w:sz w:val="18"/>
            <w:szCs w:val="18"/>
          </w:rPr>
          <w:delText>, or have been engaged,</w:delText>
        </w:r>
      </w:del>
      <w:r>
        <w:rPr>
          <w:rFonts w:ascii="Arial" w:eastAsia="Arial" w:hAnsi="Arial" w:cs="Arial"/>
          <w:sz w:val="18"/>
          <w:szCs w:val="18"/>
        </w:rPr>
        <w:t xml:space="preserve"> in research on forests or related subjects and who apply for Associate Membership and are accepted by the Board.</w:t>
      </w:r>
    </w:p>
    <w:p w14:paraId="42024D92" w14:textId="77777777" w:rsidR="002C248E" w:rsidRDefault="0086106E" w:rsidP="00177142">
      <w:pPr>
        <w:tabs>
          <w:tab w:val="left" w:pos="567"/>
        </w:tabs>
        <w:spacing w:after="96"/>
        <w:ind w:left="851" w:hanging="567"/>
        <w:jc w:val="both"/>
      </w:pPr>
      <w:r>
        <w:rPr>
          <w:rFonts w:ascii="Arial" w:eastAsia="Arial" w:hAnsi="Arial" w:cs="Arial"/>
          <w:sz w:val="18"/>
          <w:szCs w:val="18"/>
        </w:rPr>
        <w:t xml:space="preserve">1.2.3 </w:t>
      </w:r>
      <w:r>
        <w:rPr>
          <w:rFonts w:ascii="Arial" w:eastAsia="Arial" w:hAnsi="Arial" w:cs="Arial"/>
          <w:sz w:val="18"/>
          <w:szCs w:val="18"/>
        </w:rPr>
        <w:tab/>
      </w:r>
      <w:r>
        <w:rPr>
          <w:rFonts w:ascii="Arial" w:eastAsia="Arial" w:hAnsi="Arial" w:cs="Arial"/>
          <w:b/>
          <w:sz w:val="18"/>
          <w:szCs w:val="18"/>
        </w:rPr>
        <w:t>Honorary Members</w:t>
      </w:r>
    </w:p>
    <w:p w14:paraId="6D66B1C7" w14:textId="77777777" w:rsidR="002C248E" w:rsidRDefault="0086106E" w:rsidP="001D6890">
      <w:pPr>
        <w:tabs>
          <w:tab w:val="left" w:pos="567"/>
        </w:tabs>
        <w:spacing w:after="96"/>
        <w:ind w:left="567" w:hanging="567"/>
        <w:jc w:val="both"/>
        <w:rPr>
          <w:rFonts w:ascii="Arial" w:eastAsia="Arial" w:hAnsi="Arial" w:cs="Arial"/>
          <w:sz w:val="18"/>
          <w:szCs w:val="18"/>
        </w:rPr>
      </w:pPr>
      <w:r>
        <w:rPr>
          <w:rFonts w:ascii="Arial" w:eastAsia="Arial" w:hAnsi="Arial" w:cs="Arial"/>
          <w:sz w:val="18"/>
          <w:szCs w:val="18"/>
        </w:rPr>
        <w:tab/>
        <w:t>Persons who have rendered particularly important service to the Union may receive Honorary Membership. The International Council approves their appointments on the recommendation of the Board.</w:t>
      </w:r>
    </w:p>
    <w:p w14:paraId="27D6810F" w14:textId="1155EDEA" w:rsidR="002C248E" w:rsidRDefault="0086106E">
      <w:pPr>
        <w:tabs>
          <w:tab w:val="left" w:pos="567"/>
        </w:tabs>
        <w:spacing w:after="96"/>
      </w:pPr>
      <w:commentRangeStart w:id="153"/>
      <w:del w:id="154" w:author="IUFRO HQ" w:date="2020-11-20T12:44:00Z">
        <w:r w:rsidDel="00E222AB">
          <w:rPr>
            <w:rFonts w:ascii="Arial" w:eastAsia="Arial" w:hAnsi="Arial" w:cs="Arial"/>
            <w:sz w:val="16"/>
            <w:szCs w:val="16"/>
          </w:rPr>
          <w:delText>*</w:delText>
        </w:r>
        <w:r w:rsidDel="00E222AB">
          <w:rPr>
            <w:rFonts w:ascii="Arial" w:eastAsia="Arial" w:hAnsi="Arial" w:cs="Arial"/>
            <w:i/>
            <w:sz w:val="16"/>
            <w:szCs w:val="16"/>
          </w:rPr>
          <w:delText>For these purposes, the principles embodied in the Statutes and Rules of Procedure of the International</w:delText>
        </w:r>
        <w:r w:rsidR="000C1EE6" w:rsidDel="00E222AB">
          <w:rPr>
            <w:rFonts w:ascii="Arial" w:eastAsia="Arial" w:hAnsi="Arial" w:cs="Arial"/>
            <w:i/>
            <w:sz w:val="16"/>
            <w:szCs w:val="16"/>
          </w:rPr>
          <w:delText xml:space="preserve"> Council for Science, ICSU, </w:delText>
        </w:r>
        <w:r w:rsidR="000C1EE6" w:rsidRPr="00C55F98" w:rsidDel="00E222AB">
          <w:rPr>
            <w:rFonts w:ascii="Arial" w:eastAsia="Arial" w:hAnsi="Arial" w:cs="Arial"/>
            <w:i/>
            <w:color w:val="auto"/>
            <w:sz w:val="16"/>
            <w:szCs w:val="16"/>
          </w:rPr>
          <w:delText>(2011</w:delText>
        </w:r>
        <w:r w:rsidRPr="00C55F98" w:rsidDel="00E222AB">
          <w:rPr>
            <w:rFonts w:ascii="Arial" w:eastAsia="Arial" w:hAnsi="Arial" w:cs="Arial"/>
            <w:i/>
            <w:color w:val="auto"/>
            <w:sz w:val="16"/>
            <w:szCs w:val="16"/>
          </w:rPr>
          <w:delText xml:space="preserve">) </w:delText>
        </w:r>
        <w:r w:rsidDel="00E222AB">
          <w:rPr>
            <w:rFonts w:ascii="Arial" w:eastAsia="Arial" w:hAnsi="Arial" w:cs="Arial"/>
            <w:i/>
            <w:sz w:val="16"/>
            <w:szCs w:val="16"/>
          </w:rPr>
          <w:delText>shall apply.</w:delText>
        </w:r>
      </w:del>
      <w:r>
        <w:rPr>
          <w:rFonts w:ascii="Arial" w:eastAsia="Arial" w:hAnsi="Arial" w:cs="Arial"/>
          <w:sz w:val="18"/>
          <w:szCs w:val="18"/>
        </w:rPr>
        <w:t xml:space="preserve">2 </w:t>
      </w:r>
      <w:commentRangeEnd w:id="153"/>
      <w:r w:rsidR="00544B3C">
        <w:rPr>
          <w:rStyle w:val="CommentReference"/>
        </w:rPr>
        <w:commentReference w:id="153"/>
      </w:r>
      <w:r>
        <w:rPr>
          <w:rFonts w:ascii="Arial" w:eastAsia="Arial" w:hAnsi="Arial" w:cs="Arial"/>
          <w:sz w:val="18"/>
          <w:szCs w:val="18"/>
        </w:rPr>
        <w:tab/>
      </w:r>
      <w:r>
        <w:rPr>
          <w:rFonts w:ascii="Arial" w:eastAsia="Arial" w:hAnsi="Arial" w:cs="Arial"/>
          <w:b/>
          <w:sz w:val="18"/>
          <w:szCs w:val="18"/>
        </w:rPr>
        <w:t>Admission to membership</w:t>
      </w:r>
    </w:p>
    <w:p w14:paraId="6B21F5D6" w14:textId="1BDB24DA" w:rsidR="002C248E" w:rsidRDefault="0086106E" w:rsidP="00544B3C">
      <w:pPr>
        <w:tabs>
          <w:tab w:val="left" w:pos="567"/>
        </w:tabs>
        <w:spacing w:after="96"/>
        <w:ind w:left="567" w:hanging="423"/>
        <w:jc w:val="both"/>
      </w:pPr>
      <w:r>
        <w:rPr>
          <w:rFonts w:ascii="Arial" w:eastAsia="Arial" w:hAnsi="Arial" w:cs="Arial"/>
          <w:sz w:val="18"/>
          <w:szCs w:val="18"/>
        </w:rPr>
        <w:t xml:space="preserve">2.1 </w:t>
      </w:r>
      <w:r>
        <w:rPr>
          <w:rFonts w:ascii="Arial" w:eastAsia="Arial" w:hAnsi="Arial" w:cs="Arial"/>
          <w:sz w:val="18"/>
          <w:szCs w:val="18"/>
        </w:rPr>
        <w:tab/>
        <w:t xml:space="preserve">Admission to membership shall be decided by the Board except for Honorary Membership which is approved by </w:t>
      </w:r>
      <w:ins w:id="155" w:author="IUFRO HQ" w:date="2020-12-11T16:35:00Z">
        <w:r w:rsidR="00544B3C">
          <w:rPr>
            <w:rFonts w:ascii="Arial" w:eastAsia="Arial" w:hAnsi="Arial" w:cs="Arial"/>
            <w:sz w:val="18"/>
            <w:szCs w:val="18"/>
          </w:rPr>
          <w:t xml:space="preserve">   </w:t>
        </w:r>
      </w:ins>
      <w:r>
        <w:rPr>
          <w:rFonts w:ascii="Arial" w:eastAsia="Arial" w:hAnsi="Arial" w:cs="Arial"/>
          <w:sz w:val="18"/>
          <w:szCs w:val="18"/>
        </w:rPr>
        <w:t>the International Council.</w:t>
      </w:r>
    </w:p>
    <w:p w14:paraId="10E10755" w14:textId="77777777" w:rsidR="002C248E" w:rsidRDefault="0086106E">
      <w:pPr>
        <w:tabs>
          <w:tab w:val="left" w:pos="567"/>
        </w:tabs>
        <w:spacing w:after="96"/>
        <w:ind w:left="567" w:hanging="567"/>
        <w:jc w:val="both"/>
      </w:pPr>
      <w:r>
        <w:rPr>
          <w:rFonts w:ascii="Arial" w:eastAsia="Arial" w:hAnsi="Arial" w:cs="Arial"/>
          <w:sz w:val="18"/>
          <w:szCs w:val="18"/>
        </w:rPr>
        <w:t xml:space="preserve">3 </w:t>
      </w:r>
      <w:r>
        <w:rPr>
          <w:rFonts w:ascii="Arial" w:eastAsia="Arial" w:hAnsi="Arial" w:cs="Arial"/>
          <w:sz w:val="18"/>
          <w:szCs w:val="18"/>
        </w:rPr>
        <w:tab/>
      </w:r>
      <w:r>
        <w:rPr>
          <w:rFonts w:ascii="Arial" w:eastAsia="Arial" w:hAnsi="Arial" w:cs="Arial"/>
          <w:b/>
          <w:sz w:val="18"/>
          <w:szCs w:val="18"/>
        </w:rPr>
        <w:t>Termination of membership</w:t>
      </w:r>
    </w:p>
    <w:p w14:paraId="23E313A2" w14:textId="55F4DAC8" w:rsidR="002C248E" w:rsidRPr="00C55F98" w:rsidRDefault="0086106E" w:rsidP="00544B3C">
      <w:pPr>
        <w:tabs>
          <w:tab w:val="left" w:pos="426"/>
        </w:tabs>
        <w:spacing w:after="96"/>
        <w:ind w:left="567" w:hanging="423"/>
        <w:jc w:val="both"/>
        <w:rPr>
          <w:color w:val="auto"/>
        </w:rPr>
      </w:pPr>
      <w:r>
        <w:rPr>
          <w:rFonts w:ascii="Arial" w:eastAsia="Arial" w:hAnsi="Arial" w:cs="Arial"/>
          <w:sz w:val="18"/>
          <w:szCs w:val="18"/>
        </w:rPr>
        <w:t>3.1</w:t>
      </w:r>
      <w:r>
        <w:rPr>
          <w:rFonts w:ascii="Arial" w:eastAsia="Arial" w:hAnsi="Arial" w:cs="Arial"/>
          <w:sz w:val="18"/>
          <w:szCs w:val="18"/>
        </w:rPr>
        <w:tab/>
      </w:r>
      <w:r w:rsidRPr="00C55F98">
        <w:rPr>
          <w:rFonts w:ascii="Arial" w:eastAsia="Arial" w:hAnsi="Arial" w:cs="Arial"/>
          <w:color w:val="auto"/>
          <w:sz w:val="18"/>
          <w:szCs w:val="18"/>
        </w:rPr>
        <w:t xml:space="preserve"> </w:t>
      </w:r>
      <w:r w:rsidR="00544B3C">
        <w:rPr>
          <w:rFonts w:ascii="Arial" w:eastAsia="Arial" w:hAnsi="Arial" w:cs="Arial"/>
          <w:color w:val="auto"/>
          <w:sz w:val="18"/>
          <w:szCs w:val="18"/>
        </w:rPr>
        <w:t xml:space="preserve">  </w:t>
      </w:r>
      <w:r w:rsidRPr="00C55F98">
        <w:rPr>
          <w:rFonts w:ascii="Arial" w:eastAsia="Arial" w:hAnsi="Arial" w:cs="Arial"/>
          <w:color w:val="auto"/>
          <w:sz w:val="18"/>
          <w:szCs w:val="18"/>
        </w:rPr>
        <w:t>A</w:t>
      </w:r>
      <w:r w:rsidR="00964BFF" w:rsidRPr="00C55F98">
        <w:rPr>
          <w:rFonts w:ascii="Arial" w:eastAsia="Arial" w:hAnsi="Arial" w:cs="Arial"/>
          <w:color w:val="auto"/>
          <w:sz w:val="18"/>
          <w:szCs w:val="18"/>
        </w:rPr>
        <w:t xml:space="preserve"> </w:t>
      </w:r>
      <w:r>
        <w:rPr>
          <w:rFonts w:ascii="Arial" w:eastAsia="Arial" w:hAnsi="Arial" w:cs="Arial"/>
          <w:sz w:val="18"/>
          <w:szCs w:val="18"/>
        </w:rPr>
        <w:t>member may resign f</w:t>
      </w:r>
      <w:r w:rsidR="00964BFF">
        <w:rPr>
          <w:rFonts w:ascii="Arial" w:eastAsia="Arial" w:hAnsi="Arial" w:cs="Arial"/>
          <w:sz w:val="18"/>
          <w:szCs w:val="18"/>
        </w:rPr>
        <w:t xml:space="preserve">rom the Union by </w:t>
      </w:r>
      <w:r w:rsidR="00964BFF" w:rsidRPr="00C55F98">
        <w:rPr>
          <w:rFonts w:ascii="Arial" w:eastAsia="Arial" w:hAnsi="Arial" w:cs="Arial"/>
          <w:color w:val="auto"/>
          <w:sz w:val="18"/>
          <w:szCs w:val="18"/>
        </w:rPr>
        <w:t>formally notifying the Executive Director</w:t>
      </w:r>
      <w:r w:rsidRPr="00C55F98">
        <w:rPr>
          <w:rFonts w:ascii="Arial" w:eastAsia="Arial" w:hAnsi="Arial" w:cs="Arial"/>
          <w:color w:val="auto"/>
          <w:sz w:val="18"/>
          <w:szCs w:val="18"/>
        </w:rPr>
        <w:t xml:space="preserve">. </w:t>
      </w:r>
    </w:p>
    <w:p w14:paraId="5974F9D4" w14:textId="77777777" w:rsidR="002C248E" w:rsidRDefault="0086106E" w:rsidP="001D6890">
      <w:pPr>
        <w:tabs>
          <w:tab w:val="left" w:pos="567"/>
        </w:tabs>
        <w:spacing w:after="96"/>
        <w:ind w:left="567" w:hanging="423"/>
        <w:jc w:val="both"/>
      </w:pPr>
      <w:r>
        <w:rPr>
          <w:rFonts w:ascii="Arial" w:eastAsia="Arial" w:hAnsi="Arial" w:cs="Arial"/>
          <w:sz w:val="18"/>
          <w:szCs w:val="18"/>
        </w:rPr>
        <w:t xml:space="preserve">3.2 </w:t>
      </w:r>
      <w:r>
        <w:rPr>
          <w:rFonts w:ascii="Arial" w:eastAsia="Arial" w:hAnsi="Arial" w:cs="Arial"/>
          <w:sz w:val="18"/>
          <w:szCs w:val="18"/>
        </w:rPr>
        <w:tab/>
        <w:t>If a member fails to pay the subscription or membership fee for three consecutive years or fails to meet the duties of membership, the Board shall decide whether or not to terminate the membership.</w:t>
      </w:r>
    </w:p>
    <w:p w14:paraId="7A91BE12" w14:textId="37841348" w:rsidR="002C248E" w:rsidRDefault="00964BFF">
      <w:pPr>
        <w:tabs>
          <w:tab w:val="left" w:pos="567"/>
        </w:tabs>
        <w:spacing w:after="96"/>
        <w:ind w:left="711" w:hanging="567"/>
        <w:jc w:val="both"/>
      </w:pPr>
      <w:r>
        <w:rPr>
          <w:rFonts w:ascii="Arial" w:eastAsia="Arial" w:hAnsi="Arial" w:cs="Arial"/>
          <w:sz w:val="18"/>
          <w:szCs w:val="18"/>
        </w:rPr>
        <w:t>3.</w:t>
      </w:r>
      <w:r w:rsidRPr="00C55F98">
        <w:rPr>
          <w:rFonts w:ascii="Arial" w:eastAsia="Arial" w:hAnsi="Arial" w:cs="Arial"/>
          <w:color w:val="auto"/>
          <w:sz w:val="18"/>
          <w:szCs w:val="18"/>
        </w:rPr>
        <w:t>3</w:t>
      </w:r>
      <w:r w:rsidR="0086106E" w:rsidRPr="00C55F98">
        <w:rPr>
          <w:rFonts w:ascii="Arial" w:eastAsia="Arial" w:hAnsi="Arial" w:cs="Arial"/>
          <w:color w:val="auto"/>
          <w:sz w:val="18"/>
          <w:szCs w:val="18"/>
        </w:rPr>
        <w:t xml:space="preserve"> </w:t>
      </w:r>
      <w:r w:rsidR="0086106E">
        <w:rPr>
          <w:rFonts w:ascii="Arial" w:eastAsia="Arial" w:hAnsi="Arial" w:cs="Arial"/>
          <w:sz w:val="18"/>
          <w:szCs w:val="18"/>
        </w:rPr>
        <w:tab/>
        <w:t>Membership can also be terminated by decision of the Arbitration Committee.</w:t>
      </w:r>
    </w:p>
    <w:p w14:paraId="4435B48C" w14:textId="77777777" w:rsidR="002C248E" w:rsidRDefault="0086106E">
      <w:pPr>
        <w:tabs>
          <w:tab w:val="left" w:pos="567"/>
        </w:tabs>
        <w:spacing w:after="96"/>
        <w:ind w:left="567" w:hanging="567"/>
        <w:jc w:val="both"/>
      </w:pPr>
      <w:r>
        <w:rPr>
          <w:rFonts w:ascii="Arial" w:eastAsia="Arial" w:hAnsi="Arial" w:cs="Arial"/>
          <w:sz w:val="18"/>
          <w:szCs w:val="18"/>
        </w:rPr>
        <w:t xml:space="preserve">4 </w:t>
      </w:r>
      <w:r>
        <w:rPr>
          <w:rFonts w:ascii="Arial" w:eastAsia="Arial" w:hAnsi="Arial" w:cs="Arial"/>
          <w:sz w:val="18"/>
          <w:szCs w:val="18"/>
        </w:rPr>
        <w:tab/>
      </w:r>
      <w:r>
        <w:rPr>
          <w:rFonts w:ascii="Arial" w:eastAsia="Arial" w:hAnsi="Arial" w:cs="Arial"/>
          <w:b/>
          <w:sz w:val="18"/>
          <w:szCs w:val="18"/>
        </w:rPr>
        <w:t>Rights of members</w:t>
      </w:r>
    </w:p>
    <w:p w14:paraId="5B5C2A03" w14:textId="77777777" w:rsidR="002C248E" w:rsidRDefault="0086106E">
      <w:pPr>
        <w:tabs>
          <w:tab w:val="left" w:pos="567"/>
        </w:tabs>
        <w:spacing w:after="96"/>
        <w:ind w:left="711" w:hanging="567"/>
        <w:jc w:val="both"/>
      </w:pPr>
      <w:r>
        <w:rPr>
          <w:rFonts w:ascii="Arial" w:eastAsia="Arial" w:hAnsi="Arial" w:cs="Arial"/>
          <w:sz w:val="18"/>
          <w:szCs w:val="18"/>
        </w:rPr>
        <w:t xml:space="preserve">4.1 </w:t>
      </w:r>
      <w:r>
        <w:rPr>
          <w:rFonts w:ascii="Arial" w:eastAsia="Arial" w:hAnsi="Arial" w:cs="Arial"/>
          <w:sz w:val="18"/>
          <w:szCs w:val="18"/>
        </w:rPr>
        <w:tab/>
        <w:t>Members shall have the right:</w:t>
      </w:r>
    </w:p>
    <w:p w14:paraId="79C4960B" w14:textId="7E905E2A" w:rsidR="002C248E" w:rsidRDefault="0086106E" w:rsidP="00E32D69">
      <w:pPr>
        <w:tabs>
          <w:tab w:val="left" w:pos="567"/>
        </w:tabs>
        <w:spacing w:after="60"/>
        <w:ind w:left="856" w:hanging="567"/>
        <w:jc w:val="both"/>
      </w:pPr>
      <w:r>
        <w:rPr>
          <w:rFonts w:ascii="Arial" w:eastAsia="Arial" w:hAnsi="Arial" w:cs="Arial"/>
          <w:sz w:val="18"/>
          <w:szCs w:val="18"/>
        </w:rPr>
        <w:t xml:space="preserve">4.1.1 </w:t>
      </w:r>
      <w:r>
        <w:rPr>
          <w:rFonts w:ascii="Arial" w:eastAsia="Arial" w:hAnsi="Arial" w:cs="Arial"/>
          <w:sz w:val="18"/>
          <w:szCs w:val="18"/>
        </w:rPr>
        <w:tab/>
        <w:t>To participate in the Congress.</w:t>
      </w:r>
      <w:r w:rsidR="005E40FB">
        <w:rPr>
          <w:rFonts w:ascii="Arial" w:eastAsia="Arial" w:hAnsi="Arial" w:cs="Arial"/>
          <w:sz w:val="18"/>
          <w:szCs w:val="18"/>
        </w:rPr>
        <w:t xml:space="preserve"> </w:t>
      </w:r>
    </w:p>
    <w:p w14:paraId="05BD25DA" w14:textId="7919CB9D" w:rsidR="002C248E" w:rsidRDefault="0086106E" w:rsidP="00E32D69">
      <w:pPr>
        <w:tabs>
          <w:tab w:val="left" w:pos="567"/>
        </w:tabs>
        <w:spacing w:after="60"/>
        <w:ind w:left="856" w:hanging="567"/>
        <w:jc w:val="both"/>
      </w:pPr>
      <w:r>
        <w:rPr>
          <w:rFonts w:ascii="Arial" w:eastAsia="Arial" w:hAnsi="Arial" w:cs="Arial"/>
          <w:sz w:val="18"/>
          <w:szCs w:val="18"/>
        </w:rPr>
        <w:t xml:space="preserve">4.1.2 </w:t>
      </w:r>
      <w:r>
        <w:rPr>
          <w:rFonts w:ascii="Arial" w:eastAsia="Arial" w:hAnsi="Arial" w:cs="Arial"/>
          <w:sz w:val="18"/>
          <w:szCs w:val="18"/>
        </w:rPr>
        <w:tab/>
        <w:t xml:space="preserve">To submit proposals to </w:t>
      </w:r>
      <w:r w:rsidR="005E40FB">
        <w:rPr>
          <w:rFonts w:ascii="Arial" w:eastAsia="Arial" w:hAnsi="Arial" w:cs="Arial"/>
          <w:sz w:val="18"/>
          <w:szCs w:val="18"/>
        </w:rPr>
        <w:t xml:space="preserve">the </w:t>
      </w:r>
      <w:r>
        <w:rPr>
          <w:rFonts w:ascii="Arial" w:eastAsia="Arial" w:hAnsi="Arial" w:cs="Arial"/>
          <w:sz w:val="18"/>
          <w:szCs w:val="18"/>
        </w:rPr>
        <w:t xml:space="preserve">Congress through the International Council. </w:t>
      </w:r>
      <w:r w:rsidRPr="00495942">
        <w:rPr>
          <w:rFonts w:ascii="Arial" w:eastAsia="Arial" w:hAnsi="Arial" w:cs="Arial"/>
          <w:sz w:val="18"/>
          <w:szCs w:val="18"/>
        </w:rPr>
        <w:t>(</w:t>
      </w:r>
      <w:r w:rsidR="00CD310E">
        <w:rPr>
          <w:rFonts w:ascii="Arial" w:eastAsia="Arial" w:hAnsi="Arial" w:cs="Arial"/>
          <w:sz w:val="18"/>
          <w:szCs w:val="18"/>
        </w:rPr>
        <w:t>s</w:t>
      </w:r>
      <w:r w:rsidRPr="00495942">
        <w:rPr>
          <w:rFonts w:ascii="Arial" w:eastAsia="Arial" w:hAnsi="Arial" w:cs="Arial"/>
          <w:sz w:val="18"/>
          <w:szCs w:val="18"/>
        </w:rPr>
        <w:t>ee also Statutes Article VI</w:t>
      </w:r>
      <w:r w:rsidRPr="00E71B36">
        <w:rPr>
          <w:rFonts w:ascii="Arial" w:eastAsia="Arial" w:hAnsi="Arial" w:cs="Arial"/>
          <w:sz w:val="18"/>
          <w:szCs w:val="18"/>
        </w:rPr>
        <w:t>.9</w:t>
      </w:r>
      <w:ins w:id="156" w:author="IUFRO HQ" w:date="2021-08-13T10:05:00Z">
        <w:r w:rsidR="00506700" w:rsidRPr="00E71B36">
          <w:rPr>
            <w:rFonts w:ascii="Arial" w:eastAsia="Arial" w:hAnsi="Arial" w:cs="Arial"/>
            <w:sz w:val="18"/>
            <w:szCs w:val="18"/>
          </w:rPr>
          <w:t xml:space="preserve"> and</w:t>
        </w:r>
      </w:ins>
      <w:ins w:id="157" w:author="IUFRO HQ" w:date="2021-08-13T10:04:00Z">
        <w:r w:rsidR="00506700" w:rsidRPr="00E71B36">
          <w:rPr>
            <w:rFonts w:ascii="Arial" w:eastAsia="Arial" w:hAnsi="Arial" w:cs="Arial"/>
            <w:sz w:val="18"/>
            <w:szCs w:val="18"/>
          </w:rPr>
          <w:t xml:space="preserve"> Internal Regulations Section III</w:t>
        </w:r>
      </w:ins>
      <w:ins w:id="158" w:author="IUFRO HQ" w:date="2021-08-13T10:05:00Z">
        <w:r w:rsidR="00506700" w:rsidRPr="00E71B36">
          <w:rPr>
            <w:rFonts w:ascii="Arial" w:eastAsia="Arial" w:hAnsi="Arial" w:cs="Arial"/>
            <w:sz w:val="18"/>
            <w:szCs w:val="18"/>
          </w:rPr>
          <w:t>.4</w:t>
        </w:r>
      </w:ins>
      <w:r w:rsidRPr="00495942">
        <w:rPr>
          <w:rFonts w:ascii="Arial" w:eastAsia="Arial" w:hAnsi="Arial" w:cs="Arial"/>
          <w:sz w:val="18"/>
          <w:szCs w:val="18"/>
        </w:rPr>
        <w:t>)</w:t>
      </w:r>
    </w:p>
    <w:p w14:paraId="4461C76E" w14:textId="77777777" w:rsidR="002C248E" w:rsidRDefault="0086106E" w:rsidP="00E32D69">
      <w:pPr>
        <w:tabs>
          <w:tab w:val="left" w:pos="567"/>
        </w:tabs>
        <w:spacing w:after="60"/>
        <w:ind w:left="856" w:hanging="567"/>
        <w:jc w:val="both"/>
      </w:pPr>
      <w:r>
        <w:rPr>
          <w:rFonts w:ascii="Arial" w:eastAsia="Arial" w:hAnsi="Arial" w:cs="Arial"/>
          <w:sz w:val="18"/>
          <w:szCs w:val="18"/>
        </w:rPr>
        <w:t xml:space="preserve">4.1.3 </w:t>
      </w:r>
      <w:r>
        <w:rPr>
          <w:rFonts w:ascii="Arial" w:eastAsia="Arial" w:hAnsi="Arial" w:cs="Arial"/>
          <w:sz w:val="18"/>
          <w:szCs w:val="18"/>
        </w:rPr>
        <w:tab/>
        <w:t>To be assisted in organizing meetings and other events under the auspices of the Union.</w:t>
      </w:r>
    </w:p>
    <w:p w14:paraId="762C9961" w14:textId="16A93BB9" w:rsidR="002C248E" w:rsidRPr="00C55F98" w:rsidRDefault="0086106E" w:rsidP="00E32D69">
      <w:pPr>
        <w:tabs>
          <w:tab w:val="left" w:pos="567"/>
        </w:tabs>
        <w:spacing w:after="60"/>
        <w:ind w:left="856" w:hanging="567"/>
        <w:jc w:val="both"/>
        <w:rPr>
          <w:color w:val="auto"/>
        </w:rPr>
      </w:pPr>
      <w:r>
        <w:rPr>
          <w:rFonts w:ascii="Arial" w:eastAsia="Arial" w:hAnsi="Arial" w:cs="Arial"/>
          <w:sz w:val="18"/>
          <w:szCs w:val="18"/>
        </w:rPr>
        <w:t xml:space="preserve">4.1.4 </w:t>
      </w:r>
      <w:r>
        <w:rPr>
          <w:rFonts w:ascii="Arial" w:eastAsia="Arial" w:hAnsi="Arial" w:cs="Arial"/>
          <w:sz w:val="18"/>
          <w:szCs w:val="18"/>
        </w:rPr>
        <w:tab/>
        <w:t xml:space="preserve">To receive news and publications of the Union published periodically, </w:t>
      </w:r>
      <w:r w:rsidRPr="00C55F98">
        <w:rPr>
          <w:rFonts w:ascii="Arial" w:eastAsia="Arial" w:hAnsi="Arial" w:cs="Arial"/>
          <w:color w:val="auto"/>
          <w:sz w:val="18"/>
          <w:szCs w:val="18"/>
        </w:rPr>
        <w:t>including the full use of the IUFRO website, including the pages for members only.</w:t>
      </w:r>
    </w:p>
    <w:p w14:paraId="664E33BA" w14:textId="17B1D49A" w:rsidR="002C248E" w:rsidRDefault="0086106E" w:rsidP="00E32D69">
      <w:pPr>
        <w:tabs>
          <w:tab w:val="left" w:pos="567"/>
        </w:tabs>
        <w:spacing w:after="60"/>
        <w:ind w:left="856" w:hanging="567"/>
        <w:jc w:val="both"/>
      </w:pPr>
      <w:r>
        <w:rPr>
          <w:rFonts w:ascii="Arial" w:eastAsia="Arial" w:hAnsi="Arial" w:cs="Arial"/>
          <w:sz w:val="18"/>
          <w:szCs w:val="18"/>
        </w:rPr>
        <w:t>4.1.</w:t>
      </w:r>
      <w:r w:rsidR="005E40FB" w:rsidRPr="00C55F98">
        <w:rPr>
          <w:rFonts w:ascii="Arial" w:eastAsia="Arial" w:hAnsi="Arial" w:cs="Arial"/>
          <w:color w:val="auto"/>
          <w:sz w:val="18"/>
          <w:szCs w:val="18"/>
        </w:rPr>
        <w:t>5</w:t>
      </w:r>
      <w:r w:rsidRPr="00C55F98">
        <w:rPr>
          <w:rFonts w:ascii="Arial" w:eastAsia="Arial" w:hAnsi="Arial" w:cs="Arial"/>
          <w:color w:val="auto"/>
          <w:sz w:val="18"/>
          <w:szCs w:val="18"/>
        </w:rPr>
        <w:t xml:space="preserve"> </w:t>
      </w:r>
      <w:r>
        <w:rPr>
          <w:rFonts w:ascii="Arial" w:eastAsia="Arial" w:hAnsi="Arial" w:cs="Arial"/>
          <w:sz w:val="18"/>
          <w:szCs w:val="18"/>
        </w:rPr>
        <w:tab/>
        <w:t>To participate in all scientific meetings organized by, or under the auspices of, the Union.</w:t>
      </w:r>
    </w:p>
    <w:p w14:paraId="61236366" w14:textId="073DB0AF" w:rsidR="002C248E" w:rsidRPr="00E71B36" w:rsidRDefault="0086106E" w:rsidP="00E32D69">
      <w:pPr>
        <w:tabs>
          <w:tab w:val="left" w:pos="567"/>
        </w:tabs>
        <w:spacing w:after="60"/>
        <w:ind w:left="856" w:hanging="567"/>
        <w:jc w:val="both"/>
      </w:pPr>
      <w:r>
        <w:rPr>
          <w:rFonts w:ascii="Arial" w:eastAsia="Arial" w:hAnsi="Arial" w:cs="Arial"/>
          <w:sz w:val="18"/>
          <w:szCs w:val="18"/>
        </w:rPr>
        <w:t>4.1.</w:t>
      </w:r>
      <w:r w:rsidR="005E40FB" w:rsidRPr="00C55F98">
        <w:rPr>
          <w:rFonts w:ascii="Arial" w:eastAsia="Arial" w:hAnsi="Arial" w:cs="Arial"/>
          <w:color w:val="auto"/>
          <w:sz w:val="18"/>
          <w:szCs w:val="18"/>
        </w:rPr>
        <w:t>6</w:t>
      </w:r>
      <w:r>
        <w:rPr>
          <w:rFonts w:ascii="Arial" w:eastAsia="Arial" w:hAnsi="Arial" w:cs="Arial"/>
          <w:sz w:val="18"/>
          <w:szCs w:val="18"/>
        </w:rPr>
        <w:t xml:space="preserve"> </w:t>
      </w:r>
      <w:r>
        <w:rPr>
          <w:rFonts w:ascii="Arial" w:eastAsia="Arial" w:hAnsi="Arial" w:cs="Arial"/>
          <w:sz w:val="18"/>
          <w:szCs w:val="18"/>
        </w:rPr>
        <w:tab/>
        <w:t>To be eligible</w:t>
      </w:r>
      <w:del w:id="159" w:author="IUFRO HQ" w:date="2021-08-12T16:53:00Z">
        <w:r w:rsidRPr="00E71B36" w:rsidDel="009A01E7">
          <w:rPr>
            <w:rFonts w:ascii="Arial" w:eastAsia="Arial" w:hAnsi="Arial" w:cs="Arial"/>
            <w:sz w:val="18"/>
            <w:szCs w:val="18"/>
          </w:rPr>
          <w:delText>, upon approval by the Board and the individual’s employer,</w:delText>
        </w:r>
      </w:del>
      <w:r w:rsidRPr="00E71B36">
        <w:rPr>
          <w:rFonts w:ascii="Arial" w:eastAsia="Arial" w:hAnsi="Arial" w:cs="Arial"/>
          <w:sz w:val="18"/>
          <w:szCs w:val="18"/>
        </w:rPr>
        <w:t xml:space="preserve"> to serve as a</w:t>
      </w:r>
      <w:r w:rsidR="002429E7" w:rsidRPr="00E71B36">
        <w:rPr>
          <w:rFonts w:ascii="Arial" w:eastAsia="Arial" w:hAnsi="Arial" w:cs="Arial"/>
          <w:sz w:val="18"/>
          <w:szCs w:val="18"/>
        </w:rPr>
        <w:t>n</w:t>
      </w:r>
      <w:r w:rsidRPr="00E71B36">
        <w:rPr>
          <w:rFonts w:ascii="Arial" w:eastAsia="Arial" w:hAnsi="Arial" w:cs="Arial"/>
          <w:sz w:val="18"/>
          <w:szCs w:val="18"/>
        </w:rPr>
        <w:t xml:space="preserve"> IUFRO officeholder</w:t>
      </w:r>
      <w:ins w:id="160" w:author="IUFRO HQ" w:date="2021-08-12T16:54:00Z">
        <w:r w:rsidR="00495942" w:rsidRPr="00E71B36">
          <w:rPr>
            <w:rFonts w:ascii="Arial" w:eastAsia="Arial" w:hAnsi="Arial" w:cs="Arial"/>
            <w:sz w:val="18"/>
            <w:szCs w:val="18"/>
          </w:rPr>
          <w:t>, in accordance with relevant provisions of these Statutes and Internal Regulations</w:t>
        </w:r>
      </w:ins>
      <w:r w:rsidRPr="00E71B36">
        <w:rPr>
          <w:rFonts w:ascii="Arial" w:eastAsia="Arial" w:hAnsi="Arial" w:cs="Arial"/>
          <w:sz w:val="18"/>
          <w:szCs w:val="18"/>
        </w:rPr>
        <w:t>.</w:t>
      </w:r>
    </w:p>
    <w:p w14:paraId="25A9316C" w14:textId="2674E5A8" w:rsidR="002C248E" w:rsidRDefault="0086106E" w:rsidP="001D6890">
      <w:pPr>
        <w:tabs>
          <w:tab w:val="left" w:pos="567"/>
        </w:tabs>
        <w:spacing w:after="96"/>
        <w:ind w:left="567" w:hanging="425"/>
        <w:jc w:val="both"/>
      </w:pPr>
      <w:r w:rsidRPr="00E71B36">
        <w:rPr>
          <w:rFonts w:ascii="Arial" w:eastAsia="Arial" w:hAnsi="Arial" w:cs="Arial"/>
          <w:sz w:val="18"/>
          <w:szCs w:val="18"/>
        </w:rPr>
        <w:t xml:space="preserve">4.2 </w:t>
      </w:r>
      <w:r w:rsidRPr="00E71B36">
        <w:rPr>
          <w:rFonts w:ascii="Arial" w:eastAsia="Arial" w:hAnsi="Arial" w:cs="Arial"/>
          <w:sz w:val="18"/>
          <w:szCs w:val="18"/>
        </w:rPr>
        <w:tab/>
        <w:t xml:space="preserve">All Member Organizations of a country collectively shall have the right to </w:t>
      </w:r>
      <w:ins w:id="161" w:author="IUFRO HQ" w:date="2021-01-08T15:05:00Z">
        <w:r w:rsidR="00CD45CD" w:rsidRPr="00E71B36">
          <w:rPr>
            <w:rFonts w:ascii="Arial" w:eastAsia="Arial" w:hAnsi="Arial" w:cs="Arial"/>
            <w:sz w:val="18"/>
            <w:szCs w:val="18"/>
          </w:rPr>
          <w:t>select one</w:t>
        </w:r>
      </w:ins>
      <w:del w:id="162" w:author="IUFRO HQ" w:date="2021-01-08T15:05:00Z">
        <w:r w:rsidRPr="00E71B36" w:rsidDel="00CD45CD">
          <w:rPr>
            <w:rFonts w:ascii="Arial" w:eastAsia="Arial" w:hAnsi="Arial" w:cs="Arial"/>
            <w:sz w:val="18"/>
            <w:szCs w:val="18"/>
          </w:rPr>
          <w:delText>send</w:delText>
        </w:r>
        <w:r w:rsidDel="00CD45CD">
          <w:rPr>
            <w:rFonts w:ascii="Arial" w:eastAsia="Arial" w:hAnsi="Arial" w:cs="Arial"/>
            <w:sz w:val="18"/>
            <w:szCs w:val="18"/>
          </w:rPr>
          <w:delText xml:space="preserve"> a</w:delText>
        </w:r>
      </w:del>
      <w:r>
        <w:rPr>
          <w:rFonts w:ascii="Arial" w:eastAsia="Arial" w:hAnsi="Arial" w:cs="Arial"/>
          <w:sz w:val="18"/>
          <w:szCs w:val="18"/>
        </w:rPr>
        <w:t xml:space="preserve"> representative </w:t>
      </w:r>
      <w:ins w:id="163" w:author="IUFRO HQ" w:date="2021-01-08T15:05:00Z">
        <w:r w:rsidR="00CD45CD">
          <w:rPr>
            <w:rFonts w:ascii="Arial" w:eastAsia="Arial" w:hAnsi="Arial" w:cs="Arial"/>
            <w:sz w:val="18"/>
            <w:szCs w:val="18"/>
          </w:rPr>
          <w:t xml:space="preserve">and one alternate representative </w:t>
        </w:r>
      </w:ins>
      <w:r>
        <w:rPr>
          <w:rFonts w:ascii="Arial" w:eastAsia="Arial" w:hAnsi="Arial" w:cs="Arial"/>
          <w:sz w:val="18"/>
          <w:szCs w:val="18"/>
        </w:rPr>
        <w:t xml:space="preserve">to </w:t>
      </w:r>
      <w:del w:id="164" w:author="IUFRO HQ" w:date="2021-01-08T15:06:00Z">
        <w:r w:rsidDel="00CD45CD">
          <w:rPr>
            <w:rFonts w:ascii="Arial" w:eastAsia="Arial" w:hAnsi="Arial" w:cs="Arial"/>
            <w:sz w:val="18"/>
            <w:szCs w:val="18"/>
          </w:rPr>
          <w:delText xml:space="preserve">participate and vote in </w:delText>
        </w:r>
      </w:del>
      <w:r>
        <w:rPr>
          <w:rFonts w:ascii="Arial" w:eastAsia="Arial" w:hAnsi="Arial" w:cs="Arial"/>
          <w:sz w:val="18"/>
          <w:szCs w:val="18"/>
        </w:rPr>
        <w:t>the International Council.</w:t>
      </w:r>
    </w:p>
    <w:p w14:paraId="66D9CF41" w14:textId="7C70E2E6" w:rsidR="002C248E" w:rsidRDefault="0086106E" w:rsidP="001D6890">
      <w:pPr>
        <w:tabs>
          <w:tab w:val="left" w:pos="567"/>
        </w:tabs>
        <w:spacing w:after="96"/>
        <w:ind w:left="567" w:hanging="425"/>
        <w:jc w:val="both"/>
      </w:pPr>
      <w:r>
        <w:rPr>
          <w:rFonts w:ascii="Arial" w:eastAsia="Arial" w:hAnsi="Arial" w:cs="Arial"/>
          <w:sz w:val="18"/>
          <w:szCs w:val="18"/>
        </w:rPr>
        <w:t xml:space="preserve">4.3 </w:t>
      </w:r>
      <w:r>
        <w:rPr>
          <w:rFonts w:ascii="Arial" w:eastAsia="Arial" w:hAnsi="Arial" w:cs="Arial"/>
          <w:sz w:val="18"/>
          <w:szCs w:val="18"/>
        </w:rPr>
        <w:tab/>
        <w:t>Delinquencies in membership payments may cause restrictions in membership rights and entitlements. (</w:t>
      </w:r>
      <w:r w:rsidR="00CD310E">
        <w:rPr>
          <w:rFonts w:ascii="Arial" w:eastAsia="Arial" w:hAnsi="Arial" w:cs="Arial"/>
          <w:sz w:val="18"/>
          <w:szCs w:val="18"/>
        </w:rPr>
        <w:t>s</w:t>
      </w:r>
      <w:r>
        <w:rPr>
          <w:rFonts w:ascii="Arial" w:eastAsia="Arial" w:hAnsi="Arial" w:cs="Arial"/>
          <w:sz w:val="18"/>
          <w:szCs w:val="18"/>
        </w:rPr>
        <w:t xml:space="preserve">ee </w:t>
      </w:r>
      <w:ins w:id="165" w:author="IUFRO HQ" w:date="2021-08-13T10:58:00Z">
        <w:r w:rsidR="00CD310E" w:rsidRPr="00E71B36">
          <w:rPr>
            <w:rFonts w:ascii="Arial" w:eastAsia="Arial" w:hAnsi="Arial" w:cs="Arial"/>
            <w:sz w:val="18"/>
            <w:szCs w:val="18"/>
          </w:rPr>
          <w:t>also</w:t>
        </w:r>
        <w:r w:rsidR="00CD310E">
          <w:rPr>
            <w:rFonts w:ascii="Arial" w:eastAsia="Arial" w:hAnsi="Arial" w:cs="Arial"/>
            <w:sz w:val="18"/>
            <w:szCs w:val="18"/>
          </w:rPr>
          <w:t xml:space="preserve"> </w:t>
        </w:r>
      </w:ins>
      <w:r>
        <w:rPr>
          <w:rFonts w:ascii="Arial" w:eastAsia="Arial" w:hAnsi="Arial" w:cs="Arial"/>
          <w:sz w:val="18"/>
          <w:szCs w:val="18"/>
        </w:rPr>
        <w:t>Internal Regulations Section III.5)</w:t>
      </w:r>
    </w:p>
    <w:p w14:paraId="4CF0D458" w14:textId="2B329F45" w:rsidR="002C248E" w:rsidDel="00E17975" w:rsidRDefault="0086106E">
      <w:pPr>
        <w:tabs>
          <w:tab w:val="left" w:pos="567"/>
        </w:tabs>
        <w:spacing w:after="96"/>
        <w:ind w:left="711" w:hanging="567"/>
        <w:jc w:val="both"/>
        <w:rPr>
          <w:del w:id="166" w:author="IUFRO HQ" w:date="2021-08-11T15:32:00Z"/>
        </w:rPr>
      </w:pPr>
      <w:del w:id="167" w:author="IUFRO HQ" w:date="2021-08-11T15:32:00Z">
        <w:r w:rsidRPr="00E71B36" w:rsidDel="00E17975">
          <w:rPr>
            <w:rFonts w:ascii="Arial" w:eastAsia="Arial" w:hAnsi="Arial" w:cs="Arial"/>
            <w:sz w:val="18"/>
            <w:szCs w:val="18"/>
          </w:rPr>
          <w:delText xml:space="preserve">4.4 </w:delText>
        </w:r>
        <w:r w:rsidRPr="00E71B36" w:rsidDel="00E17975">
          <w:rPr>
            <w:rFonts w:ascii="Arial" w:eastAsia="Arial" w:hAnsi="Arial" w:cs="Arial"/>
            <w:sz w:val="18"/>
            <w:szCs w:val="18"/>
          </w:rPr>
          <w:tab/>
          <w:delText>Chapters may be formed by groups of members, with approval by the Board. (See Statutes Articles IV.2.3 and XIII.1.4/5 and Internal Regulations Section III.9)</w:delText>
        </w:r>
      </w:del>
    </w:p>
    <w:p w14:paraId="4E0F04BE" w14:textId="77777777" w:rsidR="002C248E" w:rsidRDefault="0086106E">
      <w:pPr>
        <w:tabs>
          <w:tab w:val="left" w:pos="567"/>
        </w:tabs>
        <w:spacing w:after="96"/>
        <w:ind w:left="567" w:hanging="567"/>
        <w:jc w:val="both"/>
      </w:pPr>
      <w:r>
        <w:rPr>
          <w:rFonts w:ascii="Arial" w:eastAsia="Arial" w:hAnsi="Arial" w:cs="Arial"/>
          <w:sz w:val="18"/>
          <w:szCs w:val="18"/>
        </w:rPr>
        <w:t xml:space="preserve">5 </w:t>
      </w:r>
      <w:r>
        <w:rPr>
          <w:rFonts w:ascii="Arial" w:eastAsia="Arial" w:hAnsi="Arial" w:cs="Arial"/>
          <w:sz w:val="18"/>
          <w:szCs w:val="18"/>
        </w:rPr>
        <w:tab/>
      </w:r>
      <w:r>
        <w:rPr>
          <w:rFonts w:ascii="Arial" w:eastAsia="Arial" w:hAnsi="Arial" w:cs="Arial"/>
          <w:b/>
          <w:sz w:val="18"/>
          <w:szCs w:val="18"/>
        </w:rPr>
        <w:t>Duties of members</w:t>
      </w:r>
    </w:p>
    <w:p w14:paraId="3135BF85" w14:textId="7557588A" w:rsidR="002C248E" w:rsidRDefault="0086106E" w:rsidP="00E32D69">
      <w:pPr>
        <w:tabs>
          <w:tab w:val="left" w:pos="567"/>
        </w:tabs>
        <w:ind w:left="567" w:hanging="423"/>
        <w:jc w:val="both"/>
      </w:pPr>
      <w:r>
        <w:rPr>
          <w:rFonts w:ascii="Arial" w:eastAsia="Arial" w:hAnsi="Arial" w:cs="Arial"/>
          <w:sz w:val="18"/>
          <w:szCs w:val="18"/>
        </w:rPr>
        <w:t>5.1</w:t>
      </w:r>
      <w:r>
        <w:rPr>
          <w:rFonts w:ascii="Arial" w:eastAsia="Arial" w:hAnsi="Arial" w:cs="Arial"/>
          <w:sz w:val="18"/>
          <w:szCs w:val="18"/>
        </w:rPr>
        <w:tab/>
        <w:t xml:space="preserve">It shall be the duty of all members to promote the </w:t>
      </w:r>
      <w:ins w:id="168" w:author="IUFRO HQ" w:date="2021-01-08T15:07:00Z">
        <w:r w:rsidR="00CD45CD">
          <w:rPr>
            <w:rFonts w:ascii="Arial" w:eastAsia="Arial" w:hAnsi="Arial" w:cs="Arial"/>
            <w:sz w:val="18"/>
            <w:szCs w:val="18"/>
          </w:rPr>
          <w:t xml:space="preserve">aims and </w:t>
        </w:r>
      </w:ins>
      <w:r>
        <w:rPr>
          <w:rFonts w:ascii="Arial" w:eastAsia="Arial" w:hAnsi="Arial" w:cs="Arial"/>
          <w:sz w:val="18"/>
          <w:szCs w:val="18"/>
        </w:rPr>
        <w:t xml:space="preserve">activities of the Union to the best of their abilities, to observe the Statutes </w:t>
      </w:r>
      <w:del w:id="169" w:author="IUFRO HQ" w:date="2021-01-08T15:07:00Z">
        <w:r w:rsidDel="00CD45CD">
          <w:rPr>
            <w:rFonts w:ascii="Arial" w:eastAsia="Arial" w:hAnsi="Arial" w:cs="Arial"/>
            <w:sz w:val="18"/>
            <w:szCs w:val="18"/>
          </w:rPr>
          <w:delText xml:space="preserve">and </w:delText>
        </w:r>
        <w:r w:rsidRPr="00E71B36" w:rsidDel="00CD45CD">
          <w:rPr>
            <w:rFonts w:ascii="Arial" w:eastAsia="Arial" w:hAnsi="Arial" w:cs="Arial"/>
            <w:sz w:val="18"/>
            <w:szCs w:val="18"/>
          </w:rPr>
          <w:delText xml:space="preserve">decisions of each Organ </w:delText>
        </w:r>
      </w:del>
      <w:del w:id="170" w:author="IUFRO HQ" w:date="2021-08-13T10:09:00Z">
        <w:r w:rsidRPr="00E71B36" w:rsidDel="00B84269">
          <w:rPr>
            <w:rFonts w:ascii="Arial" w:eastAsia="Arial" w:hAnsi="Arial" w:cs="Arial"/>
            <w:sz w:val="18"/>
            <w:szCs w:val="18"/>
          </w:rPr>
          <w:delText xml:space="preserve">(see Statutes Article IV.1) </w:delText>
        </w:r>
      </w:del>
      <w:r w:rsidRPr="00E71B36">
        <w:rPr>
          <w:rFonts w:ascii="Arial" w:eastAsia="Arial" w:hAnsi="Arial" w:cs="Arial"/>
          <w:sz w:val="18"/>
          <w:szCs w:val="18"/>
        </w:rPr>
        <w:t>a</w:t>
      </w:r>
      <w:r>
        <w:rPr>
          <w:rFonts w:ascii="Arial" w:eastAsia="Arial" w:hAnsi="Arial" w:cs="Arial"/>
          <w:sz w:val="18"/>
          <w:szCs w:val="18"/>
        </w:rPr>
        <w:t>nd – except for Honorary Members – to pay subscriptions or membership fees punctually.</w:t>
      </w:r>
    </w:p>
    <w:p w14:paraId="76012AA1" w14:textId="77777777" w:rsidR="002C248E" w:rsidRDefault="002C248E" w:rsidP="00E32D69">
      <w:pPr>
        <w:tabs>
          <w:tab w:val="left" w:pos="567"/>
        </w:tabs>
        <w:jc w:val="both"/>
      </w:pPr>
      <w:bookmarkStart w:id="171" w:name="h.3j2qqm3" w:colFirst="0" w:colLast="0"/>
      <w:bookmarkEnd w:id="171"/>
    </w:p>
    <w:p w14:paraId="25CD501C" w14:textId="77777777" w:rsidR="002C248E" w:rsidRPr="00E32D69" w:rsidRDefault="0086106E">
      <w:pPr>
        <w:tabs>
          <w:tab w:val="left" w:pos="567"/>
        </w:tabs>
        <w:spacing w:after="96"/>
        <w:rPr>
          <w:sz w:val="22"/>
          <w:szCs w:val="22"/>
        </w:rPr>
      </w:pPr>
      <w:r w:rsidRPr="00E32D69">
        <w:rPr>
          <w:rFonts w:ascii="Arial" w:eastAsia="Arial" w:hAnsi="Arial" w:cs="Arial"/>
          <w:b/>
          <w:sz w:val="22"/>
          <w:szCs w:val="22"/>
        </w:rPr>
        <w:t xml:space="preserve">ARTICLE IV: </w:t>
      </w:r>
      <w:r w:rsidRPr="00E32D69">
        <w:rPr>
          <w:rFonts w:ascii="Arial" w:eastAsia="Arial" w:hAnsi="Arial" w:cs="Arial"/>
          <w:b/>
          <w:i/>
          <w:sz w:val="22"/>
          <w:szCs w:val="22"/>
        </w:rPr>
        <w:t>Organs and Structure</w:t>
      </w:r>
    </w:p>
    <w:p w14:paraId="5087121F" w14:textId="77777777" w:rsidR="002C248E" w:rsidRDefault="0086106E" w:rsidP="00623397">
      <w:pPr>
        <w:tabs>
          <w:tab w:val="left" w:pos="567"/>
        </w:tabs>
        <w:spacing w:after="60"/>
      </w:pPr>
      <w:r>
        <w:rPr>
          <w:rFonts w:ascii="Arial" w:eastAsia="Arial" w:hAnsi="Arial" w:cs="Arial"/>
          <w:sz w:val="18"/>
          <w:szCs w:val="18"/>
        </w:rPr>
        <w:t xml:space="preserve">1 </w:t>
      </w:r>
      <w:r>
        <w:rPr>
          <w:rFonts w:ascii="Arial" w:eastAsia="Arial" w:hAnsi="Arial" w:cs="Arial"/>
          <w:sz w:val="18"/>
          <w:szCs w:val="18"/>
        </w:rPr>
        <w:tab/>
        <w:t>The Organs of the Union are:</w:t>
      </w:r>
    </w:p>
    <w:p w14:paraId="68CF01D5" w14:textId="77777777" w:rsidR="002C248E" w:rsidRDefault="0086106E" w:rsidP="00623397">
      <w:pPr>
        <w:tabs>
          <w:tab w:val="left" w:pos="567"/>
        </w:tabs>
        <w:spacing w:after="60"/>
        <w:ind w:left="144"/>
      </w:pPr>
      <w:r>
        <w:rPr>
          <w:rFonts w:ascii="Arial" w:eastAsia="Arial" w:hAnsi="Arial" w:cs="Arial"/>
          <w:sz w:val="18"/>
          <w:szCs w:val="18"/>
        </w:rPr>
        <w:t xml:space="preserve">1.1 </w:t>
      </w:r>
      <w:r>
        <w:rPr>
          <w:rFonts w:ascii="Arial" w:eastAsia="Arial" w:hAnsi="Arial" w:cs="Arial"/>
          <w:sz w:val="18"/>
          <w:szCs w:val="18"/>
        </w:rPr>
        <w:tab/>
        <w:t>The Congress</w:t>
      </w:r>
    </w:p>
    <w:p w14:paraId="688628A9" w14:textId="77777777" w:rsidR="002C248E" w:rsidRDefault="0086106E" w:rsidP="00623397">
      <w:pPr>
        <w:tabs>
          <w:tab w:val="left" w:pos="567"/>
        </w:tabs>
        <w:spacing w:after="60"/>
        <w:ind w:left="144"/>
      </w:pPr>
      <w:r>
        <w:rPr>
          <w:rFonts w:ascii="Arial" w:eastAsia="Arial" w:hAnsi="Arial" w:cs="Arial"/>
          <w:sz w:val="18"/>
          <w:szCs w:val="18"/>
        </w:rPr>
        <w:t xml:space="preserve">1.2 </w:t>
      </w:r>
      <w:r>
        <w:rPr>
          <w:rFonts w:ascii="Arial" w:eastAsia="Arial" w:hAnsi="Arial" w:cs="Arial"/>
          <w:sz w:val="18"/>
          <w:szCs w:val="18"/>
        </w:rPr>
        <w:tab/>
        <w:t>The International Council</w:t>
      </w:r>
    </w:p>
    <w:p w14:paraId="7DD2C4E4" w14:textId="77777777" w:rsidR="002C248E" w:rsidRDefault="0086106E" w:rsidP="00623397">
      <w:pPr>
        <w:tabs>
          <w:tab w:val="left" w:pos="567"/>
        </w:tabs>
        <w:spacing w:after="60"/>
        <w:ind w:left="144"/>
      </w:pPr>
      <w:r>
        <w:rPr>
          <w:rFonts w:ascii="Arial" w:eastAsia="Arial" w:hAnsi="Arial" w:cs="Arial"/>
          <w:sz w:val="18"/>
          <w:szCs w:val="18"/>
        </w:rPr>
        <w:t xml:space="preserve">1.3 </w:t>
      </w:r>
      <w:r>
        <w:rPr>
          <w:rFonts w:ascii="Arial" w:eastAsia="Arial" w:hAnsi="Arial" w:cs="Arial"/>
          <w:sz w:val="18"/>
          <w:szCs w:val="18"/>
        </w:rPr>
        <w:tab/>
        <w:t>The Board and Committees</w:t>
      </w:r>
    </w:p>
    <w:p w14:paraId="19D85571" w14:textId="77777777" w:rsidR="002C248E" w:rsidRDefault="0086106E" w:rsidP="00623397">
      <w:pPr>
        <w:tabs>
          <w:tab w:val="left" w:pos="567"/>
        </w:tabs>
        <w:spacing w:after="60"/>
        <w:ind w:left="144"/>
      </w:pPr>
      <w:r>
        <w:rPr>
          <w:rFonts w:ascii="Arial" w:eastAsia="Arial" w:hAnsi="Arial" w:cs="Arial"/>
          <w:sz w:val="18"/>
          <w:szCs w:val="18"/>
        </w:rPr>
        <w:t xml:space="preserve">1.4 </w:t>
      </w:r>
      <w:r>
        <w:rPr>
          <w:rFonts w:ascii="Arial" w:eastAsia="Arial" w:hAnsi="Arial" w:cs="Arial"/>
          <w:sz w:val="18"/>
          <w:szCs w:val="18"/>
        </w:rPr>
        <w:tab/>
        <w:t>The Management Committee</w:t>
      </w:r>
    </w:p>
    <w:p w14:paraId="1B529836" w14:textId="77777777" w:rsidR="002C248E" w:rsidRDefault="0086106E" w:rsidP="00623397">
      <w:pPr>
        <w:tabs>
          <w:tab w:val="left" w:pos="567"/>
        </w:tabs>
        <w:spacing w:after="60"/>
        <w:ind w:left="144"/>
      </w:pPr>
      <w:r>
        <w:rPr>
          <w:rFonts w:ascii="Arial" w:eastAsia="Arial" w:hAnsi="Arial" w:cs="Arial"/>
          <w:sz w:val="18"/>
          <w:szCs w:val="18"/>
        </w:rPr>
        <w:t xml:space="preserve">1.5 </w:t>
      </w:r>
      <w:r>
        <w:rPr>
          <w:rFonts w:ascii="Arial" w:eastAsia="Arial" w:hAnsi="Arial" w:cs="Arial"/>
          <w:sz w:val="18"/>
          <w:szCs w:val="18"/>
        </w:rPr>
        <w:tab/>
        <w:t>The President and the Vice-Presidents</w:t>
      </w:r>
    </w:p>
    <w:p w14:paraId="4AA60005" w14:textId="77777777" w:rsidR="002C248E" w:rsidRDefault="0086106E" w:rsidP="00623397">
      <w:pPr>
        <w:tabs>
          <w:tab w:val="left" w:pos="567"/>
        </w:tabs>
        <w:spacing w:after="60"/>
        <w:ind w:left="144"/>
      </w:pPr>
      <w:r>
        <w:rPr>
          <w:rFonts w:ascii="Arial" w:eastAsia="Arial" w:hAnsi="Arial" w:cs="Arial"/>
          <w:sz w:val="18"/>
          <w:szCs w:val="18"/>
        </w:rPr>
        <w:t xml:space="preserve">1.6 </w:t>
      </w:r>
      <w:r>
        <w:rPr>
          <w:rFonts w:ascii="Arial" w:eastAsia="Arial" w:hAnsi="Arial" w:cs="Arial"/>
          <w:sz w:val="18"/>
          <w:szCs w:val="18"/>
        </w:rPr>
        <w:tab/>
        <w:t>The Executive Director</w:t>
      </w:r>
    </w:p>
    <w:p w14:paraId="5D5BA6B1" w14:textId="77777777" w:rsidR="002C248E" w:rsidRDefault="0086106E" w:rsidP="00623397">
      <w:pPr>
        <w:tabs>
          <w:tab w:val="left" w:pos="567"/>
        </w:tabs>
        <w:spacing w:after="60"/>
      </w:pPr>
      <w:r>
        <w:rPr>
          <w:rFonts w:ascii="Arial" w:eastAsia="Arial" w:hAnsi="Arial" w:cs="Arial"/>
          <w:sz w:val="18"/>
          <w:szCs w:val="18"/>
        </w:rPr>
        <w:t xml:space="preserve">2 </w:t>
      </w:r>
      <w:r>
        <w:rPr>
          <w:rFonts w:ascii="Arial" w:eastAsia="Arial" w:hAnsi="Arial" w:cs="Arial"/>
          <w:sz w:val="18"/>
          <w:szCs w:val="18"/>
        </w:rPr>
        <w:tab/>
        <w:t>The structure of the Union comprises the following IUFRO Units:</w:t>
      </w:r>
    </w:p>
    <w:p w14:paraId="2016BD34" w14:textId="77777777" w:rsidR="002C248E" w:rsidRDefault="0086106E" w:rsidP="00623397">
      <w:pPr>
        <w:tabs>
          <w:tab w:val="left" w:pos="567"/>
        </w:tabs>
        <w:spacing w:after="60"/>
        <w:ind w:left="144"/>
      </w:pPr>
      <w:r>
        <w:rPr>
          <w:rFonts w:ascii="Arial" w:eastAsia="Arial" w:hAnsi="Arial" w:cs="Arial"/>
          <w:sz w:val="18"/>
          <w:szCs w:val="18"/>
        </w:rPr>
        <w:t xml:space="preserve">2.1 </w:t>
      </w:r>
      <w:r>
        <w:rPr>
          <w:rFonts w:ascii="Arial" w:eastAsia="Arial" w:hAnsi="Arial" w:cs="Arial"/>
          <w:sz w:val="18"/>
          <w:szCs w:val="18"/>
        </w:rPr>
        <w:tab/>
        <w:t>Divisions</w:t>
      </w:r>
    </w:p>
    <w:p w14:paraId="236532C2" w14:textId="77777777" w:rsidR="002C248E" w:rsidRDefault="0086106E" w:rsidP="00623397">
      <w:pPr>
        <w:tabs>
          <w:tab w:val="left" w:pos="567"/>
        </w:tabs>
        <w:spacing w:after="60"/>
        <w:ind w:left="144"/>
      </w:pPr>
      <w:r>
        <w:rPr>
          <w:rFonts w:ascii="Arial" w:eastAsia="Arial" w:hAnsi="Arial" w:cs="Arial"/>
          <w:sz w:val="18"/>
          <w:szCs w:val="18"/>
        </w:rPr>
        <w:t xml:space="preserve">2.2 </w:t>
      </w:r>
      <w:r>
        <w:rPr>
          <w:rFonts w:ascii="Arial" w:eastAsia="Arial" w:hAnsi="Arial" w:cs="Arial"/>
          <w:sz w:val="18"/>
          <w:szCs w:val="18"/>
        </w:rPr>
        <w:tab/>
        <w:t>Research Groups and Working Parties</w:t>
      </w:r>
    </w:p>
    <w:p w14:paraId="7C58FF29" w14:textId="4F62FFB7" w:rsidR="002C248E" w:rsidRDefault="0086106E" w:rsidP="00623397">
      <w:pPr>
        <w:tabs>
          <w:tab w:val="left" w:pos="567"/>
        </w:tabs>
        <w:spacing w:after="60"/>
        <w:ind w:left="144"/>
      </w:pPr>
      <w:r>
        <w:rPr>
          <w:rFonts w:ascii="Arial" w:eastAsia="Arial" w:hAnsi="Arial" w:cs="Arial"/>
          <w:sz w:val="18"/>
          <w:szCs w:val="18"/>
        </w:rPr>
        <w:t xml:space="preserve">2.3 </w:t>
      </w:r>
      <w:r>
        <w:rPr>
          <w:rFonts w:ascii="Arial" w:eastAsia="Arial" w:hAnsi="Arial" w:cs="Arial"/>
          <w:sz w:val="18"/>
          <w:szCs w:val="18"/>
        </w:rPr>
        <w:tab/>
        <w:t xml:space="preserve">Task Forces, Special Programmes, </w:t>
      </w:r>
      <w:r w:rsidRPr="00E71B36">
        <w:rPr>
          <w:rFonts w:ascii="Arial" w:eastAsia="Arial" w:hAnsi="Arial" w:cs="Arial"/>
          <w:sz w:val="18"/>
          <w:szCs w:val="18"/>
        </w:rPr>
        <w:t>Projects</w:t>
      </w:r>
      <w:ins w:id="172" w:author="IUFRO HQ" w:date="2021-08-11T15:32:00Z">
        <w:r w:rsidR="00E17975" w:rsidRPr="00E71B36">
          <w:rPr>
            <w:rFonts w:ascii="Arial" w:eastAsia="Arial" w:hAnsi="Arial" w:cs="Arial"/>
            <w:sz w:val="18"/>
            <w:szCs w:val="18"/>
          </w:rPr>
          <w:t xml:space="preserve"> and</w:t>
        </w:r>
      </w:ins>
      <w:del w:id="173" w:author="IUFRO HQ" w:date="2021-08-11T15:32:00Z">
        <w:r w:rsidRPr="00E71B36" w:rsidDel="00E17975">
          <w:rPr>
            <w:rFonts w:ascii="Arial" w:eastAsia="Arial" w:hAnsi="Arial" w:cs="Arial"/>
            <w:sz w:val="18"/>
            <w:szCs w:val="18"/>
          </w:rPr>
          <w:delText>,</w:delText>
        </w:r>
      </w:del>
      <w:r w:rsidRPr="00E71B36">
        <w:rPr>
          <w:rFonts w:ascii="Arial" w:eastAsia="Arial" w:hAnsi="Arial" w:cs="Arial"/>
          <w:sz w:val="18"/>
          <w:szCs w:val="18"/>
        </w:rPr>
        <w:t xml:space="preserve"> IUFRO</w:t>
      </w:r>
      <w:r>
        <w:rPr>
          <w:rFonts w:ascii="Arial" w:eastAsia="Arial" w:hAnsi="Arial" w:cs="Arial"/>
          <w:sz w:val="18"/>
          <w:szCs w:val="18"/>
        </w:rPr>
        <w:t>-led International Initiatives</w:t>
      </w:r>
      <w:del w:id="174" w:author="IUFRO HQ" w:date="2021-08-11T15:33:00Z">
        <w:r w:rsidDel="00E17975">
          <w:rPr>
            <w:rFonts w:ascii="Arial" w:eastAsia="Arial" w:hAnsi="Arial" w:cs="Arial"/>
            <w:sz w:val="18"/>
            <w:szCs w:val="18"/>
          </w:rPr>
          <w:delText xml:space="preserve"> </w:delText>
        </w:r>
        <w:r w:rsidRPr="00E71B36" w:rsidDel="00E17975">
          <w:rPr>
            <w:rFonts w:ascii="Arial" w:eastAsia="Arial" w:hAnsi="Arial" w:cs="Arial"/>
            <w:sz w:val="18"/>
            <w:szCs w:val="18"/>
          </w:rPr>
          <w:delText>and Chapters</w:delText>
        </w:r>
      </w:del>
      <w:r>
        <w:rPr>
          <w:rFonts w:ascii="Arial" w:eastAsia="Arial" w:hAnsi="Arial" w:cs="Arial"/>
          <w:sz w:val="18"/>
          <w:szCs w:val="18"/>
        </w:rPr>
        <w:t>, as required.</w:t>
      </w:r>
    </w:p>
    <w:p w14:paraId="017755D2" w14:textId="77777777" w:rsidR="009061B9" w:rsidRDefault="009061B9" w:rsidP="00E32D69">
      <w:pPr>
        <w:tabs>
          <w:tab w:val="left" w:pos="567"/>
        </w:tabs>
        <w:rPr>
          <w:rFonts w:ascii="Arial" w:eastAsia="Arial" w:hAnsi="Arial" w:cs="Arial"/>
          <w:b/>
        </w:rPr>
      </w:pPr>
      <w:bookmarkStart w:id="175" w:name="h.wznt6gvgj4pa" w:colFirst="0" w:colLast="0"/>
      <w:bookmarkStart w:id="176" w:name="h.1zn2pauy5gme" w:colFirst="0" w:colLast="0"/>
      <w:bookmarkStart w:id="177" w:name="h.hr6u5j8k44oy" w:colFirst="0" w:colLast="0"/>
      <w:bookmarkStart w:id="178" w:name="h.hndz06qo7x2v" w:colFirst="0" w:colLast="0"/>
      <w:bookmarkStart w:id="179" w:name="h.1y810tw" w:colFirst="0" w:colLast="0"/>
      <w:bookmarkEnd w:id="175"/>
      <w:bookmarkEnd w:id="176"/>
      <w:bookmarkEnd w:id="177"/>
      <w:bookmarkEnd w:id="178"/>
      <w:bookmarkEnd w:id="179"/>
    </w:p>
    <w:p w14:paraId="509E3E13" w14:textId="4180B39D" w:rsidR="002C248E" w:rsidRPr="00E32D69" w:rsidRDefault="0086106E">
      <w:pPr>
        <w:tabs>
          <w:tab w:val="left" w:pos="567"/>
        </w:tabs>
        <w:spacing w:after="96"/>
        <w:rPr>
          <w:sz w:val="22"/>
          <w:szCs w:val="22"/>
        </w:rPr>
      </w:pPr>
      <w:r w:rsidRPr="00E32D69">
        <w:rPr>
          <w:rFonts w:ascii="Arial" w:eastAsia="Arial" w:hAnsi="Arial" w:cs="Arial"/>
          <w:b/>
          <w:sz w:val="22"/>
          <w:szCs w:val="22"/>
        </w:rPr>
        <w:t xml:space="preserve">ARTICLE V: </w:t>
      </w:r>
      <w:r w:rsidRPr="00E32D69">
        <w:rPr>
          <w:rFonts w:ascii="Arial" w:eastAsia="Arial" w:hAnsi="Arial" w:cs="Arial"/>
          <w:b/>
          <w:i/>
          <w:sz w:val="22"/>
          <w:szCs w:val="22"/>
        </w:rPr>
        <w:t>Congress</w:t>
      </w:r>
    </w:p>
    <w:p w14:paraId="61C041F5" w14:textId="77777777" w:rsidR="002C248E" w:rsidRPr="00F05C21" w:rsidRDefault="0086106E">
      <w:pPr>
        <w:tabs>
          <w:tab w:val="left" w:pos="567"/>
        </w:tabs>
        <w:spacing w:after="96"/>
        <w:jc w:val="both"/>
        <w:rPr>
          <w:sz w:val="22"/>
          <w:szCs w:val="22"/>
        </w:rPr>
      </w:pPr>
      <w:r w:rsidRPr="00F05C21">
        <w:rPr>
          <w:rFonts w:ascii="Arial" w:eastAsia="Arial" w:hAnsi="Arial" w:cs="Arial"/>
          <w:b/>
          <w:i/>
          <w:sz w:val="18"/>
          <w:szCs w:val="18"/>
        </w:rPr>
        <w:t>Function</w:t>
      </w:r>
    </w:p>
    <w:p w14:paraId="27AF32CA" w14:textId="1EFD75E8" w:rsidR="002C248E" w:rsidRPr="00E20220" w:rsidRDefault="0086106E" w:rsidP="005403E2">
      <w:pPr>
        <w:numPr>
          <w:ilvl w:val="0"/>
          <w:numId w:val="4"/>
        </w:numPr>
        <w:tabs>
          <w:tab w:val="left" w:pos="567"/>
        </w:tabs>
        <w:spacing w:after="120"/>
        <w:ind w:left="567" w:hanging="567"/>
        <w:jc w:val="both"/>
        <w:rPr>
          <w:rFonts w:ascii="Arial" w:eastAsia="Arial" w:hAnsi="Arial" w:cs="Arial"/>
          <w:sz w:val="18"/>
          <w:szCs w:val="18"/>
        </w:rPr>
      </w:pPr>
      <w:r>
        <w:rPr>
          <w:rFonts w:ascii="Arial" w:eastAsia="Arial" w:hAnsi="Arial" w:cs="Arial"/>
          <w:sz w:val="18"/>
          <w:szCs w:val="18"/>
        </w:rPr>
        <w:t xml:space="preserve">The Congress in plenary session is the general assembly of the members of the Union. It is concerned with scientific, technical, policy and business matters, such as the election of officeholders. At any plenary session of a Congress, the President may inform the Congress of decisions of the International Council regarding the functioning of the Union, resolutions, motions, and of any other matter that he/she believes should be brought to the attention of the members. </w:t>
      </w:r>
      <w:r w:rsidR="005E34B1">
        <w:rPr>
          <w:rFonts w:ascii="Arial" w:eastAsia="Arial" w:hAnsi="Arial" w:cs="Arial"/>
          <w:sz w:val="18"/>
          <w:szCs w:val="18"/>
        </w:rPr>
        <w:t>Decisions require a simple majority of votes.</w:t>
      </w:r>
    </w:p>
    <w:p w14:paraId="073C409C" w14:textId="7E9FF03B" w:rsidR="002C248E" w:rsidRPr="00F05C21" w:rsidRDefault="0086106E">
      <w:pPr>
        <w:tabs>
          <w:tab w:val="left" w:pos="567"/>
        </w:tabs>
        <w:spacing w:after="96"/>
        <w:jc w:val="both"/>
        <w:rPr>
          <w:sz w:val="22"/>
          <w:szCs w:val="22"/>
        </w:rPr>
      </w:pPr>
      <w:r w:rsidRPr="00F05C21">
        <w:rPr>
          <w:rFonts w:ascii="Arial" w:eastAsia="Arial" w:hAnsi="Arial" w:cs="Arial"/>
          <w:b/>
          <w:i/>
          <w:sz w:val="18"/>
          <w:szCs w:val="18"/>
        </w:rPr>
        <w:t>Composition</w:t>
      </w:r>
    </w:p>
    <w:p w14:paraId="2D875041" w14:textId="77777777" w:rsidR="002C248E" w:rsidRDefault="0086106E">
      <w:pPr>
        <w:numPr>
          <w:ilvl w:val="0"/>
          <w:numId w:val="4"/>
        </w:numPr>
        <w:tabs>
          <w:tab w:val="left" w:pos="567"/>
        </w:tabs>
        <w:spacing w:after="96"/>
        <w:ind w:left="567" w:hanging="567"/>
        <w:jc w:val="both"/>
        <w:rPr>
          <w:rFonts w:ascii="Arial" w:eastAsia="Arial" w:hAnsi="Arial" w:cs="Arial"/>
          <w:sz w:val="18"/>
          <w:szCs w:val="18"/>
        </w:rPr>
      </w:pPr>
      <w:r>
        <w:rPr>
          <w:rFonts w:ascii="Arial" w:eastAsia="Arial" w:hAnsi="Arial" w:cs="Arial"/>
          <w:sz w:val="18"/>
          <w:szCs w:val="18"/>
        </w:rPr>
        <w:lastRenderedPageBreak/>
        <w:t>The Congress is composed of all the members as listed in Article III. In addition, the President may invite any person whom he/she believes appropriate.</w:t>
      </w:r>
    </w:p>
    <w:p w14:paraId="3B1E8E34" w14:textId="77777777" w:rsidR="002C248E" w:rsidRPr="00F05C21" w:rsidRDefault="0086106E">
      <w:pPr>
        <w:tabs>
          <w:tab w:val="left" w:pos="567"/>
        </w:tabs>
        <w:spacing w:after="96"/>
        <w:ind w:left="567" w:hanging="567"/>
        <w:jc w:val="both"/>
        <w:rPr>
          <w:sz w:val="22"/>
          <w:szCs w:val="22"/>
        </w:rPr>
      </w:pPr>
      <w:r w:rsidRPr="00F05C21">
        <w:rPr>
          <w:rFonts w:ascii="Arial" w:eastAsia="Arial" w:hAnsi="Arial" w:cs="Arial"/>
          <w:b/>
          <w:i/>
          <w:sz w:val="18"/>
          <w:szCs w:val="18"/>
        </w:rPr>
        <w:t>Procedure</w:t>
      </w:r>
    </w:p>
    <w:p w14:paraId="1E422A66" w14:textId="77777777" w:rsidR="002C248E" w:rsidRDefault="0086106E">
      <w:pPr>
        <w:tabs>
          <w:tab w:val="left" w:pos="567"/>
        </w:tabs>
        <w:spacing w:after="96"/>
        <w:ind w:left="567" w:hanging="567"/>
      </w:pPr>
      <w:r>
        <w:rPr>
          <w:rFonts w:ascii="Arial" w:eastAsia="Arial" w:hAnsi="Arial" w:cs="Arial"/>
          <w:sz w:val="18"/>
          <w:szCs w:val="18"/>
        </w:rPr>
        <w:t xml:space="preserve">3 </w:t>
      </w:r>
      <w:r>
        <w:rPr>
          <w:rFonts w:ascii="Arial" w:eastAsia="Arial" w:hAnsi="Arial" w:cs="Arial"/>
          <w:sz w:val="18"/>
          <w:szCs w:val="18"/>
        </w:rPr>
        <w:tab/>
        <w:t>The Congress usually meets every five years. The tasks of the Congress may also be fulfilled by the International Council.</w:t>
      </w:r>
    </w:p>
    <w:p w14:paraId="6B6145CC" w14:textId="77777777" w:rsidR="002C248E" w:rsidRDefault="0086106E" w:rsidP="00E32D69">
      <w:pPr>
        <w:tabs>
          <w:tab w:val="left" w:pos="567"/>
        </w:tabs>
        <w:ind w:left="567" w:hanging="567"/>
        <w:jc w:val="both"/>
      </w:pPr>
      <w:r>
        <w:rPr>
          <w:rFonts w:ascii="Arial" w:eastAsia="Arial" w:hAnsi="Arial" w:cs="Arial"/>
          <w:sz w:val="18"/>
          <w:szCs w:val="18"/>
        </w:rPr>
        <w:t xml:space="preserve">4 </w:t>
      </w:r>
      <w:r>
        <w:rPr>
          <w:rFonts w:ascii="Arial" w:eastAsia="Arial" w:hAnsi="Arial" w:cs="Arial"/>
          <w:sz w:val="18"/>
          <w:szCs w:val="18"/>
        </w:rPr>
        <w:tab/>
        <w:t>The President of the Union or his/her designated Board member normally presides in person over plenary sessions of the Congress.</w:t>
      </w:r>
    </w:p>
    <w:p w14:paraId="0DBF8C89" w14:textId="77777777" w:rsidR="002C248E" w:rsidRDefault="002C248E" w:rsidP="00E32D69">
      <w:pPr>
        <w:tabs>
          <w:tab w:val="left" w:pos="567"/>
        </w:tabs>
        <w:jc w:val="both"/>
      </w:pPr>
      <w:bookmarkStart w:id="180" w:name="h.4i7ojhp" w:colFirst="0" w:colLast="0"/>
      <w:bookmarkEnd w:id="180"/>
    </w:p>
    <w:p w14:paraId="087F2D21" w14:textId="77777777" w:rsidR="002C248E" w:rsidRPr="00E32D69" w:rsidRDefault="0086106E">
      <w:pPr>
        <w:tabs>
          <w:tab w:val="left" w:pos="567"/>
        </w:tabs>
        <w:spacing w:after="96"/>
        <w:jc w:val="both"/>
        <w:rPr>
          <w:sz w:val="22"/>
          <w:szCs w:val="22"/>
        </w:rPr>
      </w:pPr>
      <w:r w:rsidRPr="00E32D69">
        <w:rPr>
          <w:rFonts w:ascii="Arial" w:eastAsia="Arial" w:hAnsi="Arial" w:cs="Arial"/>
          <w:b/>
          <w:sz w:val="22"/>
          <w:szCs w:val="22"/>
        </w:rPr>
        <w:t xml:space="preserve">ARTICLE VI: </w:t>
      </w:r>
      <w:r w:rsidRPr="00E32D69">
        <w:rPr>
          <w:rFonts w:ascii="Arial" w:eastAsia="Arial" w:hAnsi="Arial" w:cs="Arial"/>
          <w:b/>
          <w:i/>
          <w:sz w:val="22"/>
          <w:szCs w:val="22"/>
        </w:rPr>
        <w:t>International Council</w:t>
      </w:r>
    </w:p>
    <w:p w14:paraId="11F2F7CC" w14:textId="77777777" w:rsidR="002C248E" w:rsidRPr="00F05C21" w:rsidRDefault="0086106E">
      <w:pPr>
        <w:tabs>
          <w:tab w:val="left" w:pos="567"/>
        </w:tabs>
        <w:spacing w:after="96"/>
        <w:jc w:val="both"/>
        <w:rPr>
          <w:sz w:val="22"/>
          <w:szCs w:val="22"/>
        </w:rPr>
      </w:pPr>
      <w:r w:rsidRPr="00F05C21">
        <w:rPr>
          <w:rFonts w:ascii="Arial" w:eastAsia="Arial" w:hAnsi="Arial" w:cs="Arial"/>
          <w:b/>
          <w:i/>
          <w:sz w:val="18"/>
          <w:szCs w:val="18"/>
        </w:rPr>
        <w:t>Function</w:t>
      </w:r>
    </w:p>
    <w:p w14:paraId="3119186A" w14:textId="77777777" w:rsidR="002C248E" w:rsidRDefault="0086106E" w:rsidP="00B956B0">
      <w:pPr>
        <w:tabs>
          <w:tab w:val="left" w:pos="567"/>
        </w:tabs>
        <w:spacing w:after="60"/>
        <w:ind w:left="567" w:hanging="567"/>
        <w:jc w:val="both"/>
      </w:pPr>
      <w:r>
        <w:rPr>
          <w:rFonts w:ascii="Arial" w:eastAsia="Arial" w:hAnsi="Arial" w:cs="Arial"/>
          <w:sz w:val="18"/>
          <w:szCs w:val="18"/>
        </w:rPr>
        <w:t xml:space="preserve">1 </w:t>
      </w:r>
      <w:r>
        <w:rPr>
          <w:rFonts w:ascii="Arial" w:eastAsia="Arial" w:hAnsi="Arial" w:cs="Arial"/>
          <w:sz w:val="18"/>
          <w:szCs w:val="18"/>
        </w:rPr>
        <w:tab/>
        <w:t>The International Council (IC) is responsible for:</w:t>
      </w:r>
    </w:p>
    <w:p w14:paraId="2ACA630A" w14:textId="77777777" w:rsidR="002C248E" w:rsidRDefault="0086106E" w:rsidP="00B956B0">
      <w:pPr>
        <w:tabs>
          <w:tab w:val="left" w:pos="567"/>
        </w:tabs>
        <w:spacing w:after="60"/>
        <w:ind w:left="567" w:hanging="425"/>
        <w:jc w:val="both"/>
      </w:pPr>
      <w:r>
        <w:rPr>
          <w:rFonts w:ascii="Arial" w:eastAsia="Arial" w:hAnsi="Arial" w:cs="Arial"/>
          <w:sz w:val="18"/>
          <w:szCs w:val="18"/>
        </w:rPr>
        <w:t xml:space="preserve">1.1 </w:t>
      </w:r>
      <w:r>
        <w:rPr>
          <w:rFonts w:ascii="Arial" w:eastAsia="Arial" w:hAnsi="Arial" w:cs="Arial"/>
          <w:sz w:val="18"/>
          <w:szCs w:val="18"/>
        </w:rPr>
        <w:tab/>
        <w:t>Advising the President and the Board on major issues concerning IUFRO’s policy and strategy, on the basis of timely information received from the Board.</w:t>
      </w:r>
    </w:p>
    <w:p w14:paraId="314649E1" w14:textId="33776571" w:rsidR="002C248E" w:rsidRDefault="0086106E" w:rsidP="00B956B0">
      <w:pPr>
        <w:tabs>
          <w:tab w:val="left" w:pos="567"/>
        </w:tabs>
        <w:spacing w:after="60"/>
        <w:ind w:left="567" w:hanging="425"/>
        <w:jc w:val="both"/>
      </w:pPr>
      <w:r>
        <w:rPr>
          <w:rFonts w:ascii="Arial" w:eastAsia="Arial" w:hAnsi="Arial" w:cs="Arial"/>
          <w:sz w:val="18"/>
          <w:szCs w:val="18"/>
        </w:rPr>
        <w:t xml:space="preserve">1.2 </w:t>
      </w:r>
      <w:r>
        <w:rPr>
          <w:rFonts w:ascii="Arial" w:eastAsia="Arial" w:hAnsi="Arial" w:cs="Arial"/>
          <w:sz w:val="18"/>
          <w:szCs w:val="18"/>
        </w:rPr>
        <w:tab/>
        <w:t xml:space="preserve">Determining </w:t>
      </w:r>
      <w:del w:id="181" w:author="IUFRO HQ" w:date="2020-12-14T11:46:00Z">
        <w:r w:rsidDel="00477ED7">
          <w:rPr>
            <w:rFonts w:ascii="Arial" w:eastAsia="Arial" w:hAnsi="Arial" w:cs="Arial"/>
            <w:sz w:val="18"/>
            <w:szCs w:val="18"/>
          </w:rPr>
          <w:delText xml:space="preserve">membership </w:delText>
        </w:r>
      </w:del>
      <w:r>
        <w:rPr>
          <w:rFonts w:ascii="Arial" w:eastAsia="Arial" w:hAnsi="Arial" w:cs="Arial"/>
          <w:sz w:val="18"/>
          <w:szCs w:val="18"/>
        </w:rPr>
        <w:t>subscription</w:t>
      </w:r>
      <w:del w:id="182" w:author="IUFRO HQ" w:date="2020-12-14T11:46:00Z">
        <w:r w:rsidDel="00477ED7">
          <w:rPr>
            <w:rFonts w:ascii="Arial" w:eastAsia="Arial" w:hAnsi="Arial" w:cs="Arial"/>
            <w:sz w:val="18"/>
            <w:szCs w:val="18"/>
          </w:rPr>
          <w:delText>s</w:delText>
        </w:r>
      </w:del>
      <w:r>
        <w:rPr>
          <w:rFonts w:ascii="Arial" w:eastAsia="Arial" w:hAnsi="Arial" w:cs="Arial"/>
          <w:sz w:val="18"/>
          <w:szCs w:val="18"/>
        </w:rPr>
        <w:t xml:space="preserve"> </w:t>
      </w:r>
      <w:ins w:id="183" w:author="IUFRO HQ" w:date="2020-12-14T11:46:00Z">
        <w:r w:rsidR="00477ED7">
          <w:rPr>
            <w:rFonts w:ascii="Arial" w:eastAsia="Arial" w:hAnsi="Arial" w:cs="Arial"/>
            <w:sz w:val="18"/>
            <w:szCs w:val="18"/>
          </w:rPr>
          <w:t>rates and</w:t>
        </w:r>
        <w:r w:rsidR="00477ED7" w:rsidRPr="00477ED7">
          <w:rPr>
            <w:rFonts w:ascii="Arial" w:eastAsia="Arial" w:hAnsi="Arial" w:cs="Arial"/>
            <w:sz w:val="18"/>
            <w:szCs w:val="18"/>
          </w:rPr>
          <w:t xml:space="preserve"> </w:t>
        </w:r>
        <w:r w:rsidR="00477ED7">
          <w:rPr>
            <w:rFonts w:ascii="Arial" w:eastAsia="Arial" w:hAnsi="Arial" w:cs="Arial"/>
            <w:sz w:val="18"/>
            <w:szCs w:val="18"/>
          </w:rPr>
          <w:t xml:space="preserve">membership fees </w:t>
        </w:r>
      </w:ins>
      <w:r>
        <w:rPr>
          <w:rFonts w:ascii="Arial" w:eastAsia="Arial" w:hAnsi="Arial" w:cs="Arial"/>
          <w:sz w:val="18"/>
          <w:szCs w:val="18"/>
        </w:rPr>
        <w:t>with the advice of the Board (See also Statutes Articles VII.2 and XV.2).</w:t>
      </w:r>
    </w:p>
    <w:p w14:paraId="708D0F02" w14:textId="77777777" w:rsidR="002C248E" w:rsidRDefault="0086106E" w:rsidP="00B956B0">
      <w:pPr>
        <w:tabs>
          <w:tab w:val="left" w:pos="567"/>
        </w:tabs>
        <w:spacing w:after="60"/>
        <w:ind w:left="711" w:hanging="567"/>
        <w:jc w:val="both"/>
      </w:pPr>
      <w:r>
        <w:rPr>
          <w:rFonts w:ascii="Arial" w:eastAsia="Arial" w:hAnsi="Arial" w:cs="Arial"/>
          <w:sz w:val="18"/>
          <w:szCs w:val="18"/>
        </w:rPr>
        <w:t xml:space="preserve">1.3 </w:t>
      </w:r>
      <w:r>
        <w:rPr>
          <w:rFonts w:ascii="Arial" w:eastAsia="Arial" w:hAnsi="Arial" w:cs="Arial"/>
          <w:sz w:val="18"/>
          <w:szCs w:val="18"/>
        </w:rPr>
        <w:tab/>
        <w:t>Electing its Chair who also becomes both President of the Union and also Chair of the IUFRO Board.</w:t>
      </w:r>
    </w:p>
    <w:p w14:paraId="6E85AA7F" w14:textId="77777777" w:rsidR="002C248E" w:rsidRPr="00E71B36" w:rsidRDefault="0086106E" w:rsidP="00B956B0">
      <w:pPr>
        <w:tabs>
          <w:tab w:val="left" w:pos="567"/>
        </w:tabs>
        <w:spacing w:after="60"/>
        <w:ind w:left="711" w:hanging="567"/>
        <w:jc w:val="both"/>
      </w:pPr>
      <w:r>
        <w:rPr>
          <w:rFonts w:ascii="Arial" w:eastAsia="Arial" w:hAnsi="Arial" w:cs="Arial"/>
          <w:sz w:val="18"/>
          <w:szCs w:val="18"/>
        </w:rPr>
        <w:t xml:space="preserve">1.4 </w:t>
      </w:r>
      <w:r>
        <w:rPr>
          <w:rFonts w:ascii="Arial" w:eastAsia="Arial" w:hAnsi="Arial" w:cs="Arial"/>
          <w:sz w:val="18"/>
          <w:szCs w:val="18"/>
        </w:rPr>
        <w:tab/>
        <w:t xml:space="preserve">Electing the Vice-Chairs who also become both </w:t>
      </w:r>
      <w:r w:rsidRPr="00E71B36">
        <w:rPr>
          <w:rFonts w:ascii="Arial" w:eastAsia="Arial" w:hAnsi="Arial" w:cs="Arial"/>
          <w:sz w:val="18"/>
          <w:szCs w:val="18"/>
        </w:rPr>
        <w:t>Vice-Presidents of the Union and Vice-Chairs of the IUFRO Board.</w:t>
      </w:r>
    </w:p>
    <w:p w14:paraId="18EAC433" w14:textId="5FFEBEC0" w:rsidR="002C248E" w:rsidRDefault="0086106E" w:rsidP="00B956B0">
      <w:pPr>
        <w:tabs>
          <w:tab w:val="left" w:pos="567"/>
        </w:tabs>
        <w:spacing w:after="60"/>
        <w:ind w:left="567" w:hanging="425"/>
        <w:jc w:val="both"/>
      </w:pPr>
      <w:r w:rsidRPr="00E71B36">
        <w:rPr>
          <w:rFonts w:ascii="Arial" w:eastAsia="Arial" w:hAnsi="Arial" w:cs="Arial"/>
          <w:sz w:val="18"/>
          <w:szCs w:val="18"/>
        </w:rPr>
        <w:t xml:space="preserve">1.5 </w:t>
      </w:r>
      <w:r w:rsidRPr="00E71B36">
        <w:rPr>
          <w:rFonts w:ascii="Arial" w:eastAsia="Arial" w:hAnsi="Arial" w:cs="Arial"/>
          <w:sz w:val="18"/>
          <w:szCs w:val="18"/>
        </w:rPr>
        <w:tab/>
        <w:t xml:space="preserve">Electing all voting members of the IUFRO Board </w:t>
      </w:r>
      <w:del w:id="184" w:author="IUFRO HQ" w:date="2021-08-16T12:22:00Z">
        <w:r w:rsidRPr="00E71B36" w:rsidDel="005D7329">
          <w:rPr>
            <w:rFonts w:ascii="Arial" w:eastAsia="Arial" w:hAnsi="Arial" w:cs="Arial"/>
            <w:sz w:val="18"/>
            <w:szCs w:val="18"/>
          </w:rPr>
          <w:delText>but not</w:delText>
        </w:r>
      </w:del>
      <w:ins w:id="185" w:author="IUFRO HQ" w:date="2021-08-16T12:22:00Z">
        <w:r w:rsidR="005D7329" w:rsidRPr="00E71B36">
          <w:rPr>
            <w:rFonts w:ascii="Arial" w:eastAsia="Arial" w:hAnsi="Arial" w:cs="Arial"/>
            <w:sz w:val="18"/>
            <w:szCs w:val="18"/>
          </w:rPr>
          <w:t>with the exception of</w:t>
        </w:r>
      </w:ins>
      <w:r w:rsidRPr="00E71B36">
        <w:rPr>
          <w:rFonts w:ascii="Arial" w:eastAsia="Arial" w:hAnsi="Arial" w:cs="Arial"/>
          <w:sz w:val="18"/>
          <w:szCs w:val="18"/>
        </w:rPr>
        <w:t xml:space="preserve"> the </w:t>
      </w:r>
      <w:del w:id="186" w:author="IUFRO HQ" w:date="2021-08-12T16:56:00Z">
        <w:r w:rsidRPr="00E71B36" w:rsidDel="00495942">
          <w:rPr>
            <w:rFonts w:ascii="Arial" w:eastAsia="Arial" w:hAnsi="Arial" w:cs="Arial"/>
            <w:sz w:val="18"/>
            <w:szCs w:val="18"/>
          </w:rPr>
          <w:delText xml:space="preserve">Executive Director and the </w:delText>
        </w:r>
      </w:del>
      <w:r w:rsidRPr="00E71B36">
        <w:rPr>
          <w:rFonts w:ascii="Arial" w:eastAsia="Arial" w:hAnsi="Arial" w:cs="Arial"/>
          <w:sz w:val="18"/>
          <w:szCs w:val="18"/>
        </w:rPr>
        <w:t>IUFRO Headquarters host country representative,</w:t>
      </w:r>
      <w:r w:rsidR="000C1EE6" w:rsidRPr="00E71B36">
        <w:rPr>
          <w:rFonts w:ascii="Arial" w:eastAsia="Arial" w:hAnsi="Arial" w:cs="Arial"/>
          <w:sz w:val="18"/>
          <w:szCs w:val="18"/>
        </w:rPr>
        <w:t xml:space="preserve"> who </w:t>
      </w:r>
      <w:ins w:id="187" w:author="IUFRO HQ" w:date="2021-08-12T16:57:00Z">
        <w:r w:rsidR="00495942" w:rsidRPr="00E71B36">
          <w:rPr>
            <w:rFonts w:ascii="Arial" w:eastAsia="Arial" w:hAnsi="Arial" w:cs="Arial"/>
            <w:sz w:val="18"/>
            <w:szCs w:val="18"/>
          </w:rPr>
          <w:t>is</w:t>
        </w:r>
      </w:ins>
      <w:del w:id="188" w:author="IUFRO HQ" w:date="2021-08-12T16:57:00Z">
        <w:r w:rsidR="000C1EE6" w:rsidRPr="00E71B36" w:rsidDel="00495942">
          <w:rPr>
            <w:rFonts w:ascii="Arial" w:eastAsia="Arial" w:hAnsi="Arial" w:cs="Arial"/>
            <w:sz w:val="18"/>
            <w:szCs w:val="18"/>
          </w:rPr>
          <w:delText>are</w:delText>
        </w:r>
      </w:del>
      <w:r w:rsidR="000C1EE6" w:rsidRPr="00E71B36">
        <w:rPr>
          <w:rFonts w:ascii="Arial" w:eastAsia="Arial" w:hAnsi="Arial" w:cs="Arial"/>
          <w:sz w:val="18"/>
          <w:szCs w:val="18"/>
        </w:rPr>
        <w:t xml:space="preserve"> approved by the Board.</w:t>
      </w:r>
      <w:r w:rsidR="005E237B" w:rsidRPr="00E71B36">
        <w:rPr>
          <w:rFonts w:ascii="Arial" w:eastAsia="Arial" w:hAnsi="Arial" w:cs="Arial"/>
          <w:sz w:val="18"/>
          <w:szCs w:val="18"/>
        </w:rPr>
        <w:t xml:space="preserve"> </w:t>
      </w:r>
      <w:r w:rsidRPr="00E71B36">
        <w:rPr>
          <w:rFonts w:ascii="Arial" w:eastAsia="Arial" w:hAnsi="Arial" w:cs="Arial"/>
          <w:sz w:val="18"/>
          <w:szCs w:val="18"/>
        </w:rPr>
        <w:t xml:space="preserve">The Immediate Past President is an </w:t>
      </w:r>
      <w:r w:rsidRPr="00E71B36">
        <w:rPr>
          <w:rFonts w:ascii="Arial" w:eastAsia="Arial" w:hAnsi="Arial" w:cs="Arial"/>
          <w:i/>
          <w:sz w:val="18"/>
          <w:szCs w:val="18"/>
        </w:rPr>
        <w:t xml:space="preserve">ex officio </w:t>
      </w:r>
      <w:r w:rsidRPr="00E71B36">
        <w:rPr>
          <w:rFonts w:ascii="Arial" w:eastAsia="Arial" w:hAnsi="Arial" w:cs="Arial"/>
          <w:sz w:val="18"/>
          <w:szCs w:val="18"/>
        </w:rPr>
        <w:t>voting member of the Board.</w:t>
      </w:r>
    </w:p>
    <w:p w14:paraId="017587F6" w14:textId="77777777" w:rsidR="002C248E" w:rsidRDefault="0086106E" w:rsidP="00B956B0">
      <w:pPr>
        <w:tabs>
          <w:tab w:val="left" w:pos="567"/>
        </w:tabs>
        <w:spacing w:after="60"/>
        <w:ind w:left="711" w:hanging="567"/>
        <w:jc w:val="both"/>
      </w:pPr>
      <w:r>
        <w:rPr>
          <w:rFonts w:ascii="Arial" w:eastAsia="Arial" w:hAnsi="Arial" w:cs="Arial"/>
          <w:sz w:val="18"/>
          <w:szCs w:val="18"/>
        </w:rPr>
        <w:t xml:space="preserve">1.6 </w:t>
      </w:r>
      <w:r>
        <w:rPr>
          <w:rFonts w:ascii="Arial" w:eastAsia="Arial" w:hAnsi="Arial" w:cs="Arial"/>
          <w:sz w:val="18"/>
          <w:szCs w:val="18"/>
        </w:rPr>
        <w:tab/>
        <w:t>Deciding the place and approximate date of the next Congress.</w:t>
      </w:r>
    </w:p>
    <w:p w14:paraId="14ED9B06" w14:textId="77777777" w:rsidR="002C248E" w:rsidRDefault="0086106E" w:rsidP="00B956B0">
      <w:pPr>
        <w:tabs>
          <w:tab w:val="left" w:pos="567"/>
        </w:tabs>
        <w:spacing w:after="60"/>
        <w:ind w:left="567" w:hanging="425"/>
        <w:jc w:val="both"/>
      </w:pPr>
      <w:r>
        <w:rPr>
          <w:rFonts w:ascii="Arial" w:eastAsia="Arial" w:hAnsi="Arial" w:cs="Arial"/>
          <w:sz w:val="18"/>
          <w:szCs w:val="18"/>
        </w:rPr>
        <w:t xml:space="preserve">1.7 </w:t>
      </w:r>
      <w:r>
        <w:rPr>
          <w:rFonts w:ascii="Arial" w:eastAsia="Arial" w:hAnsi="Arial" w:cs="Arial"/>
          <w:sz w:val="18"/>
          <w:szCs w:val="18"/>
        </w:rPr>
        <w:tab/>
        <w:t>Making recommendations to governments and national or international organizations on any business relevant to the aims of the Union.</w:t>
      </w:r>
    </w:p>
    <w:p w14:paraId="7A60E090" w14:textId="77777777" w:rsidR="002C248E" w:rsidRDefault="0086106E" w:rsidP="00B956B0">
      <w:pPr>
        <w:tabs>
          <w:tab w:val="left" w:pos="567"/>
        </w:tabs>
        <w:spacing w:after="60"/>
        <w:ind w:left="711" w:hanging="567"/>
        <w:jc w:val="both"/>
      </w:pPr>
      <w:r>
        <w:rPr>
          <w:rFonts w:ascii="Arial" w:eastAsia="Arial" w:hAnsi="Arial" w:cs="Arial"/>
          <w:sz w:val="18"/>
          <w:szCs w:val="18"/>
        </w:rPr>
        <w:t xml:space="preserve">1.8 </w:t>
      </w:r>
      <w:r>
        <w:rPr>
          <w:rFonts w:ascii="Arial" w:eastAsia="Arial" w:hAnsi="Arial" w:cs="Arial"/>
          <w:sz w:val="18"/>
          <w:szCs w:val="18"/>
        </w:rPr>
        <w:tab/>
        <w:t>Ratifying decisions made by the IUFRO Board as required by these Statutes.</w:t>
      </w:r>
    </w:p>
    <w:p w14:paraId="7193E02B" w14:textId="77777777" w:rsidR="002C248E" w:rsidRDefault="0086106E" w:rsidP="00B956B0">
      <w:pPr>
        <w:tabs>
          <w:tab w:val="left" w:pos="567"/>
        </w:tabs>
        <w:spacing w:after="60"/>
        <w:ind w:left="711" w:hanging="567"/>
        <w:jc w:val="both"/>
      </w:pPr>
      <w:r>
        <w:rPr>
          <w:rFonts w:ascii="Arial" w:eastAsia="Arial" w:hAnsi="Arial" w:cs="Arial"/>
          <w:sz w:val="18"/>
          <w:szCs w:val="18"/>
        </w:rPr>
        <w:t xml:space="preserve">1.9 </w:t>
      </w:r>
      <w:r>
        <w:rPr>
          <w:rFonts w:ascii="Arial" w:eastAsia="Arial" w:hAnsi="Arial" w:cs="Arial"/>
          <w:sz w:val="18"/>
          <w:szCs w:val="18"/>
        </w:rPr>
        <w:tab/>
        <w:t>Deciding on changes in the Statutes.</w:t>
      </w:r>
    </w:p>
    <w:p w14:paraId="510BD0C6" w14:textId="77777777" w:rsidR="002C248E" w:rsidRDefault="0086106E" w:rsidP="00B956B0">
      <w:pPr>
        <w:tabs>
          <w:tab w:val="left" w:pos="567"/>
        </w:tabs>
        <w:spacing w:after="60"/>
        <w:ind w:left="711" w:hanging="567"/>
        <w:jc w:val="both"/>
      </w:pPr>
      <w:r>
        <w:rPr>
          <w:rFonts w:ascii="Arial" w:eastAsia="Arial" w:hAnsi="Arial" w:cs="Arial"/>
          <w:sz w:val="18"/>
          <w:szCs w:val="18"/>
        </w:rPr>
        <w:t xml:space="preserve">1.10 </w:t>
      </w:r>
      <w:r>
        <w:rPr>
          <w:rFonts w:ascii="Arial" w:eastAsia="Arial" w:hAnsi="Arial" w:cs="Arial"/>
          <w:sz w:val="18"/>
          <w:szCs w:val="18"/>
        </w:rPr>
        <w:tab/>
        <w:t>Performing such other functions as may be conferred upon it by the Statutes.</w:t>
      </w:r>
    </w:p>
    <w:p w14:paraId="4D551F36" w14:textId="77777777" w:rsidR="002C248E" w:rsidRDefault="0086106E" w:rsidP="00B956B0">
      <w:pPr>
        <w:tabs>
          <w:tab w:val="left" w:pos="567"/>
        </w:tabs>
        <w:spacing w:after="60"/>
        <w:ind w:left="711" w:hanging="567"/>
        <w:jc w:val="both"/>
      </w:pPr>
      <w:r>
        <w:rPr>
          <w:rFonts w:ascii="Arial" w:eastAsia="Arial" w:hAnsi="Arial" w:cs="Arial"/>
          <w:sz w:val="18"/>
          <w:szCs w:val="18"/>
        </w:rPr>
        <w:t xml:space="preserve">1.11 </w:t>
      </w:r>
      <w:r>
        <w:rPr>
          <w:rFonts w:ascii="Arial" w:eastAsia="Arial" w:hAnsi="Arial" w:cs="Arial"/>
          <w:sz w:val="18"/>
          <w:szCs w:val="18"/>
        </w:rPr>
        <w:tab/>
        <w:t>Terminating the Union.</w:t>
      </w:r>
    </w:p>
    <w:p w14:paraId="559B27F1" w14:textId="77777777" w:rsidR="002C248E" w:rsidRDefault="0086106E" w:rsidP="00B956B0">
      <w:pPr>
        <w:tabs>
          <w:tab w:val="left" w:pos="567"/>
        </w:tabs>
        <w:spacing w:after="60"/>
        <w:ind w:left="567" w:hanging="567"/>
        <w:jc w:val="both"/>
      </w:pPr>
      <w:r>
        <w:rPr>
          <w:rFonts w:ascii="Arial" w:eastAsia="Arial" w:hAnsi="Arial" w:cs="Arial"/>
          <w:sz w:val="18"/>
          <w:szCs w:val="18"/>
        </w:rPr>
        <w:t xml:space="preserve">2 </w:t>
      </w:r>
      <w:r>
        <w:rPr>
          <w:rFonts w:ascii="Arial" w:eastAsia="Arial" w:hAnsi="Arial" w:cs="Arial"/>
          <w:sz w:val="18"/>
          <w:szCs w:val="18"/>
        </w:rPr>
        <w:tab/>
        <w:t>The International Council may delegate part of its powers to the IUFRO Board for a specified period of time.</w:t>
      </w:r>
    </w:p>
    <w:p w14:paraId="3C5833C6" w14:textId="5D18EA84" w:rsidR="002C248E" w:rsidRPr="00F05C21" w:rsidRDefault="0086106E">
      <w:pPr>
        <w:tabs>
          <w:tab w:val="left" w:pos="567"/>
        </w:tabs>
        <w:spacing w:after="96"/>
        <w:ind w:left="567" w:hanging="567"/>
        <w:jc w:val="both"/>
        <w:rPr>
          <w:sz w:val="22"/>
          <w:szCs w:val="22"/>
        </w:rPr>
      </w:pPr>
      <w:r w:rsidRPr="00F05C21">
        <w:rPr>
          <w:rFonts w:ascii="Arial" w:eastAsia="Arial" w:hAnsi="Arial" w:cs="Arial"/>
          <w:b/>
          <w:i/>
          <w:sz w:val="18"/>
          <w:szCs w:val="18"/>
        </w:rPr>
        <w:t>Composition</w:t>
      </w:r>
    </w:p>
    <w:p w14:paraId="1EC70A00"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3 </w:t>
      </w:r>
      <w:r>
        <w:rPr>
          <w:rFonts w:ascii="Arial" w:eastAsia="Arial" w:hAnsi="Arial" w:cs="Arial"/>
          <w:sz w:val="18"/>
          <w:szCs w:val="18"/>
        </w:rPr>
        <w:tab/>
        <w:t>Each country in which there is at least one Member Organization is entitled to nominate one representative and an alternate representative to the International Council, who are chosen by the Member Organizations of the Union in that country.</w:t>
      </w:r>
    </w:p>
    <w:p w14:paraId="54D75806" w14:textId="291E024E" w:rsidR="002C248E" w:rsidRDefault="0086106E" w:rsidP="00B956B0">
      <w:pPr>
        <w:tabs>
          <w:tab w:val="left" w:pos="567"/>
        </w:tabs>
        <w:spacing w:after="80"/>
        <w:ind w:left="567" w:hanging="567"/>
        <w:jc w:val="both"/>
      </w:pPr>
      <w:r>
        <w:rPr>
          <w:rFonts w:ascii="Arial" w:eastAsia="Arial" w:hAnsi="Arial" w:cs="Arial"/>
          <w:sz w:val="18"/>
          <w:szCs w:val="18"/>
        </w:rPr>
        <w:t xml:space="preserve">4 </w:t>
      </w:r>
      <w:r>
        <w:rPr>
          <w:rFonts w:ascii="Arial" w:eastAsia="Arial" w:hAnsi="Arial" w:cs="Arial"/>
          <w:sz w:val="18"/>
          <w:szCs w:val="18"/>
        </w:rPr>
        <w:tab/>
        <w:t xml:space="preserve">For designating the countries, the names of the States used by the International </w:t>
      </w:r>
      <w:ins w:id="189" w:author="IUFRO HQ" w:date="2020-11-20T12:50:00Z">
        <w:r w:rsidR="0017237D">
          <w:rPr>
            <w:rFonts w:ascii="Arial" w:eastAsia="Arial" w:hAnsi="Arial" w:cs="Arial"/>
            <w:sz w:val="18"/>
            <w:szCs w:val="18"/>
          </w:rPr>
          <w:t xml:space="preserve">Science </w:t>
        </w:r>
      </w:ins>
      <w:r>
        <w:rPr>
          <w:rFonts w:ascii="Arial" w:eastAsia="Arial" w:hAnsi="Arial" w:cs="Arial"/>
          <w:sz w:val="18"/>
          <w:szCs w:val="18"/>
        </w:rPr>
        <w:t>Council</w:t>
      </w:r>
      <w:del w:id="190" w:author="IUFRO HQ" w:date="2020-11-20T12:50:00Z">
        <w:r w:rsidDel="0017237D">
          <w:rPr>
            <w:rFonts w:ascii="Arial" w:eastAsia="Arial" w:hAnsi="Arial" w:cs="Arial"/>
            <w:sz w:val="18"/>
            <w:szCs w:val="18"/>
          </w:rPr>
          <w:delText xml:space="preserve"> for Science</w:delText>
        </w:r>
      </w:del>
      <w:r>
        <w:rPr>
          <w:rFonts w:ascii="Arial" w:eastAsia="Arial" w:hAnsi="Arial" w:cs="Arial"/>
          <w:sz w:val="18"/>
          <w:szCs w:val="18"/>
        </w:rPr>
        <w:t>, I</w:t>
      </w:r>
      <w:ins w:id="191" w:author="IUFRO HQ" w:date="2020-11-20T12:50:00Z">
        <w:r w:rsidR="0017237D">
          <w:rPr>
            <w:rFonts w:ascii="Arial" w:eastAsia="Arial" w:hAnsi="Arial" w:cs="Arial"/>
            <w:sz w:val="18"/>
            <w:szCs w:val="18"/>
          </w:rPr>
          <w:t>S</w:t>
        </w:r>
      </w:ins>
      <w:r>
        <w:rPr>
          <w:rFonts w:ascii="Arial" w:eastAsia="Arial" w:hAnsi="Arial" w:cs="Arial"/>
          <w:sz w:val="18"/>
          <w:szCs w:val="18"/>
        </w:rPr>
        <w:t>C</w:t>
      </w:r>
      <w:del w:id="192" w:author="IUFRO HQ" w:date="2020-11-20T12:50:00Z">
        <w:r w:rsidDel="0017237D">
          <w:rPr>
            <w:rFonts w:ascii="Arial" w:eastAsia="Arial" w:hAnsi="Arial" w:cs="Arial"/>
            <w:sz w:val="18"/>
            <w:szCs w:val="18"/>
          </w:rPr>
          <w:delText>SU</w:delText>
        </w:r>
      </w:del>
      <w:r>
        <w:rPr>
          <w:rFonts w:ascii="Arial" w:eastAsia="Arial" w:hAnsi="Arial" w:cs="Arial"/>
          <w:sz w:val="18"/>
          <w:szCs w:val="18"/>
        </w:rPr>
        <w:t>, are applied.</w:t>
      </w:r>
    </w:p>
    <w:p w14:paraId="6458B698"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5 </w:t>
      </w:r>
      <w:r>
        <w:rPr>
          <w:rFonts w:ascii="Arial" w:eastAsia="Arial" w:hAnsi="Arial" w:cs="Arial"/>
          <w:sz w:val="18"/>
          <w:szCs w:val="18"/>
        </w:rPr>
        <w:tab/>
        <w:t>The creation and membership of the International Council are governed by the following rules:</w:t>
      </w:r>
    </w:p>
    <w:p w14:paraId="3A61CBF2" w14:textId="77777777" w:rsidR="002C248E" w:rsidRPr="00E71B36" w:rsidRDefault="0086106E" w:rsidP="00B956B0">
      <w:pPr>
        <w:tabs>
          <w:tab w:val="left" w:pos="567"/>
        </w:tabs>
        <w:spacing w:after="80"/>
        <w:ind w:left="711" w:hanging="567"/>
        <w:jc w:val="both"/>
      </w:pPr>
      <w:r>
        <w:rPr>
          <w:rFonts w:ascii="Arial" w:eastAsia="Arial" w:hAnsi="Arial" w:cs="Arial"/>
          <w:sz w:val="18"/>
          <w:szCs w:val="18"/>
        </w:rPr>
        <w:t xml:space="preserve">5.1 </w:t>
      </w:r>
      <w:r>
        <w:rPr>
          <w:rFonts w:ascii="Arial" w:eastAsia="Arial" w:hAnsi="Arial" w:cs="Arial"/>
          <w:sz w:val="18"/>
          <w:szCs w:val="18"/>
        </w:rPr>
        <w:tab/>
        <w:t xml:space="preserve">A new International Council is </w:t>
      </w:r>
      <w:r w:rsidRPr="00E71B36">
        <w:rPr>
          <w:rFonts w:ascii="Arial" w:eastAsia="Arial" w:hAnsi="Arial" w:cs="Arial"/>
          <w:sz w:val="18"/>
          <w:szCs w:val="18"/>
        </w:rPr>
        <w:t>appointed after each Congress.</w:t>
      </w:r>
    </w:p>
    <w:p w14:paraId="54D9DDE0" w14:textId="35A1608D" w:rsidR="002C248E" w:rsidRPr="00C55F98" w:rsidRDefault="00C55F98" w:rsidP="00B956B0">
      <w:pPr>
        <w:tabs>
          <w:tab w:val="left" w:pos="567"/>
        </w:tabs>
        <w:spacing w:after="80"/>
        <w:ind w:left="567" w:hanging="567"/>
        <w:jc w:val="both"/>
        <w:rPr>
          <w:b/>
          <w:color w:val="auto"/>
        </w:rPr>
      </w:pPr>
      <w:r w:rsidRPr="00E71B36">
        <w:rPr>
          <w:rFonts w:ascii="Arial" w:eastAsia="Arial" w:hAnsi="Arial" w:cs="Arial"/>
          <w:sz w:val="18"/>
          <w:szCs w:val="18"/>
        </w:rPr>
        <w:t xml:space="preserve">   </w:t>
      </w:r>
      <w:r w:rsidR="0086106E" w:rsidRPr="00E71B36">
        <w:rPr>
          <w:rFonts w:ascii="Arial" w:eastAsia="Arial" w:hAnsi="Arial" w:cs="Arial"/>
          <w:sz w:val="18"/>
          <w:szCs w:val="18"/>
        </w:rPr>
        <w:t xml:space="preserve">5.2 </w:t>
      </w:r>
      <w:r w:rsidR="0086106E" w:rsidRPr="00E71B36">
        <w:rPr>
          <w:rFonts w:ascii="Arial" w:eastAsia="Arial" w:hAnsi="Arial" w:cs="Arial"/>
          <w:sz w:val="18"/>
          <w:szCs w:val="18"/>
        </w:rPr>
        <w:tab/>
        <w:t>Following each Congress, the President</w:t>
      </w:r>
      <w:ins w:id="193" w:author="IUFRO HQ" w:date="2021-08-11T15:50:00Z">
        <w:r w:rsidR="00503093" w:rsidRPr="00E71B36">
          <w:rPr>
            <w:rFonts w:ascii="Arial" w:eastAsia="Arial" w:hAnsi="Arial" w:cs="Arial"/>
            <w:sz w:val="18"/>
            <w:szCs w:val="18"/>
          </w:rPr>
          <w:t xml:space="preserve">, with assistance </w:t>
        </w:r>
      </w:ins>
      <w:ins w:id="194" w:author="IUFRO HQ" w:date="2021-08-12T16:58:00Z">
        <w:r w:rsidR="00495942" w:rsidRPr="00E71B36">
          <w:rPr>
            <w:rFonts w:ascii="Arial" w:eastAsia="Arial" w:hAnsi="Arial" w:cs="Arial"/>
            <w:sz w:val="18"/>
            <w:szCs w:val="18"/>
          </w:rPr>
          <w:t xml:space="preserve">by the </w:t>
        </w:r>
      </w:ins>
      <w:ins w:id="195" w:author="IUFRO HQ" w:date="2021-08-11T15:50:00Z">
        <w:r w:rsidR="00503093" w:rsidRPr="00E71B36">
          <w:rPr>
            <w:rFonts w:ascii="Arial" w:eastAsia="Arial" w:hAnsi="Arial" w:cs="Arial"/>
            <w:sz w:val="18"/>
            <w:szCs w:val="18"/>
          </w:rPr>
          <w:t>IUFRO</w:t>
        </w:r>
      </w:ins>
      <w:ins w:id="196" w:author="IUFRO HQ" w:date="2021-08-12T16:58:00Z">
        <w:r w:rsidR="00495942" w:rsidRPr="00E71B36">
          <w:rPr>
            <w:rFonts w:ascii="Arial" w:eastAsia="Arial" w:hAnsi="Arial" w:cs="Arial"/>
            <w:sz w:val="18"/>
            <w:szCs w:val="18"/>
          </w:rPr>
          <w:t xml:space="preserve"> Secretariat</w:t>
        </w:r>
      </w:ins>
      <w:ins w:id="197" w:author="IUFRO HQ" w:date="2021-08-11T15:50:00Z">
        <w:r w:rsidR="00503093" w:rsidRPr="00E71B36">
          <w:rPr>
            <w:rFonts w:ascii="Arial" w:eastAsia="Arial" w:hAnsi="Arial" w:cs="Arial"/>
            <w:sz w:val="18"/>
            <w:szCs w:val="18"/>
          </w:rPr>
          <w:t>,</w:t>
        </w:r>
      </w:ins>
      <w:r w:rsidR="0086106E" w:rsidRPr="00E71B36">
        <w:rPr>
          <w:rFonts w:ascii="Arial" w:eastAsia="Arial" w:hAnsi="Arial" w:cs="Arial"/>
          <w:sz w:val="18"/>
          <w:szCs w:val="18"/>
        </w:rPr>
        <w:t xml:space="preserve"> immediately writes to the Member Organizations of each country asking them to nominate a representative and alternate representative to the International Council, pointing out that, if no definite nomination is received</w:t>
      </w:r>
      <w:r w:rsidR="0086106E">
        <w:rPr>
          <w:rFonts w:ascii="Arial" w:eastAsia="Arial" w:hAnsi="Arial" w:cs="Arial"/>
          <w:sz w:val="18"/>
          <w:szCs w:val="18"/>
        </w:rPr>
        <w:t xml:space="preserve">, the </w:t>
      </w:r>
      <w:r w:rsidR="008768C8" w:rsidRPr="00C55F98">
        <w:rPr>
          <w:rFonts w:ascii="Arial" w:eastAsia="Arial" w:hAnsi="Arial" w:cs="Arial"/>
          <w:color w:val="auto"/>
          <w:sz w:val="18"/>
          <w:szCs w:val="18"/>
        </w:rPr>
        <w:t xml:space="preserve">Member Organizations of a </w:t>
      </w:r>
      <w:r w:rsidR="0086106E" w:rsidRPr="00C55F98">
        <w:rPr>
          <w:rFonts w:ascii="Arial" w:eastAsia="Arial" w:hAnsi="Arial" w:cs="Arial"/>
          <w:color w:val="auto"/>
          <w:sz w:val="18"/>
          <w:szCs w:val="18"/>
        </w:rPr>
        <w:t>country will not have representation on the International Council.</w:t>
      </w:r>
      <w:r w:rsidR="00767739" w:rsidRPr="00C55F98">
        <w:rPr>
          <w:rFonts w:ascii="Arial" w:eastAsia="Arial" w:hAnsi="Arial" w:cs="Arial"/>
          <w:color w:val="auto"/>
          <w:sz w:val="18"/>
          <w:szCs w:val="18"/>
        </w:rPr>
        <w:t xml:space="preserve"> </w:t>
      </w:r>
      <w:r w:rsidR="00767739" w:rsidRPr="004A7B7B">
        <w:rPr>
          <w:rFonts w:ascii="Arial" w:eastAsia="Arial" w:hAnsi="Arial" w:cs="Arial"/>
          <w:bCs/>
          <w:color w:val="auto"/>
          <w:sz w:val="18"/>
          <w:szCs w:val="18"/>
        </w:rPr>
        <w:t>Members of the IUFRO Voting Board cannot be representatives to the IUFRO International Council.</w:t>
      </w:r>
    </w:p>
    <w:p w14:paraId="4521C7D8" w14:textId="6B3E5837" w:rsidR="002C248E" w:rsidRDefault="00C55F98" w:rsidP="00B956B0">
      <w:pPr>
        <w:tabs>
          <w:tab w:val="left" w:pos="567"/>
        </w:tabs>
        <w:spacing w:after="80"/>
        <w:ind w:left="567" w:hanging="567"/>
        <w:jc w:val="both"/>
      </w:pPr>
      <w:r>
        <w:rPr>
          <w:rFonts w:ascii="Arial" w:eastAsia="Arial" w:hAnsi="Arial" w:cs="Arial"/>
          <w:color w:val="auto"/>
          <w:sz w:val="18"/>
          <w:szCs w:val="18"/>
        </w:rPr>
        <w:t xml:space="preserve">   </w:t>
      </w:r>
      <w:r w:rsidR="0086106E" w:rsidRPr="00C55F98">
        <w:rPr>
          <w:rFonts w:ascii="Arial" w:eastAsia="Arial" w:hAnsi="Arial" w:cs="Arial"/>
          <w:color w:val="auto"/>
          <w:sz w:val="18"/>
          <w:szCs w:val="18"/>
        </w:rPr>
        <w:t xml:space="preserve">5.3 </w:t>
      </w:r>
      <w:r w:rsidR="0086106E" w:rsidRPr="00C55F98">
        <w:rPr>
          <w:rFonts w:ascii="Arial" w:eastAsia="Arial" w:hAnsi="Arial" w:cs="Arial"/>
          <w:color w:val="auto"/>
          <w:sz w:val="18"/>
          <w:szCs w:val="18"/>
        </w:rPr>
        <w:tab/>
      </w:r>
      <w:r w:rsidR="008768C8" w:rsidRPr="00C55F98">
        <w:rPr>
          <w:rFonts w:ascii="Arial" w:eastAsia="Arial" w:hAnsi="Arial" w:cs="Arial"/>
          <w:color w:val="auto"/>
          <w:sz w:val="18"/>
          <w:szCs w:val="18"/>
        </w:rPr>
        <w:t>The Member Organizations of a</w:t>
      </w:r>
      <w:r w:rsidR="0086106E" w:rsidRPr="00C55F98">
        <w:rPr>
          <w:rFonts w:ascii="Arial" w:eastAsia="Arial" w:hAnsi="Arial" w:cs="Arial"/>
          <w:color w:val="auto"/>
          <w:sz w:val="18"/>
          <w:szCs w:val="18"/>
        </w:rPr>
        <w:t xml:space="preserve"> country </w:t>
      </w:r>
      <w:r w:rsidR="008768C8">
        <w:rPr>
          <w:rFonts w:ascii="Arial" w:eastAsia="Arial" w:hAnsi="Arial" w:cs="Arial"/>
          <w:sz w:val="18"/>
          <w:szCs w:val="18"/>
        </w:rPr>
        <w:t xml:space="preserve">may change or terminate </w:t>
      </w:r>
      <w:r w:rsidR="008768C8" w:rsidRPr="00C55F98">
        <w:rPr>
          <w:rFonts w:ascii="Arial" w:eastAsia="Arial" w:hAnsi="Arial" w:cs="Arial"/>
          <w:color w:val="auto"/>
          <w:sz w:val="18"/>
          <w:szCs w:val="18"/>
        </w:rPr>
        <w:t>their</w:t>
      </w:r>
      <w:r w:rsidR="0086106E">
        <w:rPr>
          <w:rFonts w:ascii="Arial" w:eastAsia="Arial" w:hAnsi="Arial" w:cs="Arial"/>
          <w:sz w:val="18"/>
          <w:szCs w:val="18"/>
        </w:rPr>
        <w:t xml:space="preserve"> representation on the International Council at any time and such change becomes effective upon notification and acceptance by the President.</w:t>
      </w:r>
    </w:p>
    <w:p w14:paraId="3BFC91C5" w14:textId="336F038A" w:rsidR="002C248E" w:rsidRDefault="00C55F98" w:rsidP="00B956B0">
      <w:pPr>
        <w:tabs>
          <w:tab w:val="left" w:pos="567"/>
        </w:tabs>
        <w:spacing w:after="80"/>
        <w:ind w:left="567" w:hanging="567"/>
        <w:jc w:val="both"/>
      </w:pPr>
      <w:r>
        <w:rPr>
          <w:rFonts w:ascii="Arial" w:eastAsia="Arial" w:hAnsi="Arial" w:cs="Arial"/>
          <w:sz w:val="18"/>
          <w:szCs w:val="18"/>
        </w:rPr>
        <w:t xml:space="preserve">   </w:t>
      </w:r>
      <w:r w:rsidR="0086106E">
        <w:rPr>
          <w:rFonts w:ascii="Arial" w:eastAsia="Arial" w:hAnsi="Arial" w:cs="Arial"/>
          <w:sz w:val="18"/>
          <w:szCs w:val="18"/>
        </w:rPr>
        <w:t xml:space="preserve">5.4 </w:t>
      </w:r>
      <w:r w:rsidR="0086106E">
        <w:rPr>
          <w:rFonts w:ascii="Arial" w:eastAsia="Arial" w:hAnsi="Arial" w:cs="Arial"/>
          <w:sz w:val="18"/>
          <w:szCs w:val="18"/>
        </w:rPr>
        <w:tab/>
        <w:t>If there is doubt about a nomination, replacement or termination of representation, the President’s decision is final.</w:t>
      </w:r>
    </w:p>
    <w:p w14:paraId="63710669" w14:textId="44E78772" w:rsidR="002C248E" w:rsidRDefault="00C55F98" w:rsidP="00B956B0">
      <w:pPr>
        <w:tabs>
          <w:tab w:val="left" w:pos="567"/>
        </w:tabs>
        <w:spacing w:after="80"/>
        <w:ind w:left="567" w:hanging="567"/>
        <w:jc w:val="both"/>
      </w:pPr>
      <w:r>
        <w:rPr>
          <w:rFonts w:ascii="Arial" w:eastAsia="Arial" w:hAnsi="Arial" w:cs="Arial"/>
          <w:sz w:val="18"/>
          <w:szCs w:val="18"/>
        </w:rPr>
        <w:t xml:space="preserve">   </w:t>
      </w:r>
      <w:r w:rsidR="0086106E">
        <w:rPr>
          <w:rFonts w:ascii="Arial" w:eastAsia="Arial" w:hAnsi="Arial" w:cs="Arial"/>
          <w:sz w:val="18"/>
          <w:szCs w:val="18"/>
        </w:rPr>
        <w:t xml:space="preserve">5.5 </w:t>
      </w:r>
      <w:r w:rsidR="0086106E">
        <w:rPr>
          <w:rFonts w:ascii="Arial" w:eastAsia="Arial" w:hAnsi="Arial" w:cs="Arial"/>
          <w:sz w:val="18"/>
          <w:szCs w:val="18"/>
        </w:rPr>
        <w:tab/>
        <w:t>For the purpose of establishing a majority for International Council decisions, non-represented countries will not be counted, unless they have previously granted a proxy to the President or his/her designated representative (See Statutes Article VI.11.3).</w:t>
      </w:r>
    </w:p>
    <w:p w14:paraId="020FCDCE" w14:textId="0143F0BE" w:rsidR="002C248E" w:rsidRDefault="00C55F98" w:rsidP="00B956B0">
      <w:pPr>
        <w:tabs>
          <w:tab w:val="left" w:pos="567"/>
        </w:tabs>
        <w:spacing w:after="80"/>
        <w:ind w:left="567" w:hanging="567"/>
        <w:jc w:val="both"/>
      </w:pPr>
      <w:r>
        <w:rPr>
          <w:rFonts w:ascii="Arial" w:eastAsia="Arial" w:hAnsi="Arial" w:cs="Arial"/>
          <w:sz w:val="18"/>
          <w:szCs w:val="18"/>
        </w:rPr>
        <w:t xml:space="preserve">   </w:t>
      </w:r>
      <w:r w:rsidR="0086106E">
        <w:rPr>
          <w:rFonts w:ascii="Arial" w:eastAsia="Arial" w:hAnsi="Arial" w:cs="Arial"/>
          <w:sz w:val="18"/>
          <w:szCs w:val="18"/>
        </w:rPr>
        <w:t>5.6</w:t>
      </w:r>
      <w:r w:rsidR="008768C8">
        <w:rPr>
          <w:rFonts w:ascii="Arial" w:eastAsia="Arial" w:hAnsi="Arial" w:cs="Arial"/>
          <w:sz w:val="18"/>
          <w:szCs w:val="18"/>
        </w:rPr>
        <w:t xml:space="preserve"> </w:t>
      </w:r>
      <w:r w:rsidR="008768C8">
        <w:rPr>
          <w:rFonts w:ascii="Arial" w:eastAsia="Arial" w:hAnsi="Arial" w:cs="Arial"/>
          <w:sz w:val="18"/>
          <w:szCs w:val="18"/>
        </w:rPr>
        <w:tab/>
        <w:t xml:space="preserve">If the </w:t>
      </w:r>
      <w:r w:rsidR="008768C8" w:rsidRPr="00C55F98">
        <w:rPr>
          <w:rFonts w:ascii="Arial" w:eastAsia="Arial" w:hAnsi="Arial" w:cs="Arial"/>
          <w:color w:val="auto"/>
          <w:sz w:val="18"/>
          <w:szCs w:val="18"/>
        </w:rPr>
        <w:t xml:space="preserve">Member Organizations of a country </w:t>
      </w:r>
      <w:r w:rsidR="008768C8">
        <w:rPr>
          <w:rFonts w:ascii="Arial" w:eastAsia="Arial" w:hAnsi="Arial" w:cs="Arial"/>
          <w:sz w:val="18"/>
          <w:szCs w:val="18"/>
        </w:rPr>
        <w:t>do</w:t>
      </w:r>
      <w:r w:rsidR="0086106E">
        <w:rPr>
          <w:rFonts w:ascii="Arial" w:eastAsia="Arial" w:hAnsi="Arial" w:cs="Arial"/>
          <w:sz w:val="18"/>
          <w:szCs w:val="18"/>
        </w:rPr>
        <w:t xml:space="preserve"> not name a representative to the International Council, the President, for the purpose of passing information and seeking advice, may presume the representative of that country to be the head of the Member Organization </w:t>
      </w:r>
      <w:r w:rsidR="0086106E" w:rsidRPr="00C55F98">
        <w:rPr>
          <w:rFonts w:ascii="Arial" w:eastAsia="Arial" w:hAnsi="Arial" w:cs="Arial"/>
          <w:color w:val="auto"/>
          <w:sz w:val="18"/>
          <w:szCs w:val="18"/>
        </w:rPr>
        <w:t xml:space="preserve">having </w:t>
      </w:r>
      <w:r w:rsidR="00171ABF" w:rsidRPr="00C55F98">
        <w:rPr>
          <w:rFonts w:ascii="Arial" w:eastAsia="Arial" w:hAnsi="Arial" w:cs="Arial"/>
          <w:color w:val="auto"/>
          <w:sz w:val="18"/>
          <w:szCs w:val="18"/>
        </w:rPr>
        <w:t xml:space="preserve">the </w:t>
      </w:r>
      <w:r w:rsidR="0086106E" w:rsidRPr="00C55F98">
        <w:rPr>
          <w:rFonts w:ascii="Arial" w:eastAsia="Arial" w:hAnsi="Arial" w:cs="Arial"/>
          <w:color w:val="auto"/>
          <w:sz w:val="18"/>
          <w:szCs w:val="18"/>
        </w:rPr>
        <w:t>largest number of research scientists.</w:t>
      </w:r>
    </w:p>
    <w:p w14:paraId="3356FB47" w14:textId="3D0FE900" w:rsidR="002C248E" w:rsidRPr="00F05C21" w:rsidRDefault="0086106E">
      <w:pPr>
        <w:tabs>
          <w:tab w:val="left" w:pos="567"/>
        </w:tabs>
        <w:spacing w:after="96"/>
        <w:jc w:val="both"/>
        <w:rPr>
          <w:sz w:val="22"/>
          <w:szCs w:val="22"/>
        </w:rPr>
      </w:pPr>
      <w:r w:rsidRPr="00F05C21">
        <w:rPr>
          <w:rFonts w:ascii="Arial" w:eastAsia="Arial" w:hAnsi="Arial" w:cs="Arial"/>
          <w:b/>
          <w:i/>
          <w:sz w:val="18"/>
          <w:szCs w:val="18"/>
        </w:rPr>
        <w:t>Procedure</w:t>
      </w:r>
    </w:p>
    <w:p w14:paraId="2AF2A96A"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6 </w:t>
      </w:r>
      <w:r>
        <w:rPr>
          <w:rFonts w:ascii="Arial" w:eastAsia="Arial" w:hAnsi="Arial" w:cs="Arial"/>
          <w:sz w:val="18"/>
          <w:szCs w:val="18"/>
        </w:rPr>
        <w:tab/>
        <w:t>The International Council meets when a Congress is in session or at other times if the need arises.</w:t>
      </w:r>
    </w:p>
    <w:p w14:paraId="3A5A1117" w14:textId="1C8DCF28" w:rsidR="002C248E" w:rsidRDefault="0086106E" w:rsidP="00B956B0">
      <w:pPr>
        <w:tabs>
          <w:tab w:val="left" w:pos="567"/>
        </w:tabs>
        <w:spacing w:after="80"/>
        <w:ind w:left="567" w:hanging="567"/>
        <w:jc w:val="both"/>
      </w:pPr>
      <w:r>
        <w:rPr>
          <w:rFonts w:ascii="Arial" w:eastAsia="Arial" w:hAnsi="Arial" w:cs="Arial"/>
          <w:sz w:val="18"/>
          <w:szCs w:val="18"/>
        </w:rPr>
        <w:t xml:space="preserve">7 </w:t>
      </w:r>
      <w:r>
        <w:rPr>
          <w:rFonts w:ascii="Arial" w:eastAsia="Arial" w:hAnsi="Arial" w:cs="Arial"/>
          <w:sz w:val="18"/>
          <w:szCs w:val="18"/>
        </w:rPr>
        <w:tab/>
        <w:t xml:space="preserve">Meetings of the International Council outside the Congress may be called by the President in his/her capacity as the Chair of the International Council. The President may call such meetings for decision-making purposes physically or by </w:t>
      </w:r>
      <w:ins w:id="198" w:author="IUFRO HQ" w:date="2021-01-08T15:09:00Z">
        <w:r w:rsidR="002E5028">
          <w:rPr>
            <w:rFonts w:ascii="Arial" w:eastAsia="Arial" w:hAnsi="Arial" w:cs="Arial"/>
            <w:sz w:val="18"/>
            <w:szCs w:val="18"/>
          </w:rPr>
          <w:t xml:space="preserve">mail or electronic </w:t>
        </w:r>
      </w:ins>
      <w:r>
        <w:rPr>
          <w:rFonts w:ascii="Arial" w:eastAsia="Arial" w:hAnsi="Arial" w:cs="Arial"/>
          <w:sz w:val="18"/>
          <w:szCs w:val="18"/>
        </w:rPr>
        <w:t>ballot using the procedures defined in the Internal Regulations. This may be upon request of the Board, at least one-third of the International Council members, or by at least one-third of the Member Organizations.</w:t>
      </w:r>
    </w:p>
    <w:p w14:paraId="2C4E6112" w14:textId="77777777" w:rsidR="002C248E" w:rsidRDefault="0086106E" w:rsidP="00B956B0">
      <w:pPr>
        <w:tabs>
          <w:tab w:val="left" w:pos="567"/>
        </w:tabs>
        <w:spacing w:after="80"/>
        <w:ind w:left="567" w:hanging="567"/>
        <w:jc w:val="both"/>
      </w:pPr>
      <w:r>
        <w:rPr>
          <w:rFonts w:ascii="Arial" w:eastAsia="Arial" w:hAnsi="Arial" w:cs="Arial"/>
          <w:sz w:val="18"/>
          <w:szCs w:val="18"/>
        </w:rPr>
        <w:lastRenderedPageBreak/>
        <w:t xml:space="preserve">8 </w:t>
      </w:r>
      <w:r>
        <w:rPr>
          <w:rFonts w:ascii="Arial" w:eastAsia="Arial" w:hAnsi="Arial" w:cs="Arial"/>
          <w:sz w:val="18"/>
          <w:szCs w:val="18"/>
        </w:rPr>
        <w:tab/>
        <w:t>The President may also consult the International Council in writing at any time.</w:t>
      </w:r>
    </w:p>
    <w:p w14:paraId="55EEAE7A"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9 </w:t>
      </w:r>
      <w:r>
        <w:rPr>
          <w:rFonts w:ascii="Arial" w:eastAsia="Arial" w:hAnsi="Arial" w:cs="Arial"/>
          <w:sz w:val="18"/>
          <w:szCs w:val="18"/>
        </w:rPr>
        <w:tab/>
        <w:t>Every Member Organization of the Union has the right to submit any individual proposal or to appeal against an action of the organs of the Union to the International Council and have its case explained before the International Council by its national representative. Proposals and appeals of this kind should be transmitted in advance to the President of the Union who will provide for their inclusion in the agenda of the next International Council meeting.</w:t>
      </w:r>
    </w:p>
    <w:p w14:paraId="40A86E57"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10 </w:t>
      </w:r>
      <w:r>
        <w:rPr>
          <w:rFonts w:ascii="Arial" w:eastAsia="Arial" w:hAnsi="Arial" w:cs="Arial"/>
          <w:sz w:val="18"/>
          <w:szCs w:val="18"/>
        </w:rPr>
        <w:tab/>
        <w:t>Dates and agenda of International Council meetings will be fixed by the President who must allow at least six weeks for the notification of all members and the distribution of all materials and documentation prior to any meeting or vote.</w:t>
      </w:r>
    </w:p>
    <w:p w14:paraId="189DC84A"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11 </w:t>
      </w:r>
      <w:r>
        <w:rPr>
          <w:rFonts w:ascii="Arial" w:eastAsia="Arial" w:hAnsi="Arial" w:cs="Arial"/>
          <w:sz w:val="18"/>
          <w:szCs w:val="18"/>
        </w:rPr>
        <w:tab/>
        <w:t>The voting procedure of the International Council is as follows:</w:t>
      </w:r>
    </w:p>
    <w:p w14:paraId="781979B3" w14:textId="77777777" w:rsidR="002C248E" w:rsidRDefault="0086106E" w:rsidP="00B956B0">
      <w:pPr>
        <w:tabs>
          <w:tab w:val="left" w:pos="567"/>
        </w:tabs>
        <w:spacing w:after="80"/>
        <w:ind w:left="567" w:hanging="425"/>
        <w:jc w:val="both"/>
      </w:pPr>
      <w:r>
        <w:rPr>
          <w:rFonts w:ascii="Arial" w:eastAsia="Arial" w:hAnsi="Arial" w:cs="Arial"/>
          <w:sz w:val="18"/>
          <w:szCs w:val="18"/>
        </w:rPr>
        <w:t xml:space="preserve">11.1 </w:t>
      </w:r>
      <w:r>
        <w:rPr>
          <w:rFonts w:ascii="Arial" w:eastAsia="Arial" w:hAnsi="Arial" w:cs="Arial"/>
          <w:sz w:val="18"/>
          <w:szCs w:val="18"/>
        </w:rPr>
        <w:tab/>
        <w:t>Any modification of the Statutes that is proposed to the International Council or the termination of the Union must be adopted by a majority of two-thirds of the votes cast, provided that more than a quarter of the members of the International Council cast a vote.</w:t>
      </w:r>
    </w:p>
    <w:p w14:paraId="045EB86C" w14:textId="77777777" w:rsidR="002C248E" w:rsidRDefault="0086106E" w:rsidP="00B956B0">
      <w:pPr>
        <w:tabs>
          <w:tab w:val="left" w:pos="567"/>
        </w:tabs>
        <w:spacing w:after="80"/>
        <w:ind w:left="567" w:hanging="425"/>
        <w:jc w:val="both"/>
      </w:pPr>
      <w:r>
        <w:rPr>
          <w:rFonts w:ascii="Arial" w:eastAsia="Arial" w:hAnsi="Arial" w:cs="Arial"/>
          <w:sz w:val="18"/>
          <w:szCs w:val="18"/>
        </w:rPr>
        <w:t xml:space="preserve">11.2 </w:t>
      </w:r>
      <w:r>
        <w:rPr>
          <w:rFonts w:ascii="Arial" w:eastAsia="Arial" w:hAnsi="Arial" w:cs="Arial"/>
          <w:sz w:val="18"/>
          <w:szCs w:val="18"/>
        </w:rPr>
        <w:tab/>
        <w:t>Decisions not affecting a change in Statutes must be supported by a simple majority of International Council members who cast votes, provided that more than a quarter of the members of the International Council cast a vote.</w:t>
      </w:r>
    </w:p>
    <w:p w14:paraId="40D5CC65" w14:textId="77777777" w:rsidR="002C248E" w:rsidRDefault="0086106E" w:rsidP="00B956B0">
      <w:pPr>
        <w:tabs>
          <w:tab w:val="left" w:pos="567"/>
        </w:tabs>
        <w:spacing w:after="80"/>
        <w:ind w:left="567" w:hanging="423"/>
        <w:jc w:val="both"/>
      </w:pPr>
      <w:r>
        <w:rPr>
          <w:rFonts w:ascii="Arial" w:eastAsia="Arial" w:hAnsi="Arial" w:cs="Arial"/>
          <w:sz w:val="18"/>
          <w:szCs w:val="18"/>
        </w:rPr>
        <w:t xml:space="preserve">11.3 </w:t>
      </w:r>
      <w:r>
        <w:rPr>
          <w:rFonts w:ascii="Arial" w:eastAsia="Arial" w:hAnsi="Arial" w:cs="Arial"/>
          <w:sz w:val="18"/>
          <w:szCs w:val="18"/>
        </w:rPr>
        <w:tab/>
        <w:t>The President may authorize an International Council Member to nominate a substitute to attend the Council session and vote for him/her provided that the name of the substitute is given in writing to the President before the session. The substitute member will count towards the quorum.</w:t>
      </w:r>
    </w:p>
    <w:p w14:paraId="650F0B44" w14:textId="77777777" w:rsidR="002C248E" w:rsidRDefault="0086106E" w:rsidP="00B956B0">
      <w:pPr>
        <w:tabs>
          <w:tab w:val="left" w:pos="567"/>
        </w:tabs>
        <w:spacing w:after="80"/>
        <w:ind w:left="711" w:hanging="567"/>
        <w:jc w:val="both"/>
      </w:pPr>
      <w:r>
        <w:rPr>
          <w:rFonts w:ascii="Arial" w:eastAsia="Arial" w:hAnsi="Arial" w:cs="Arial"/>
          <w:sz w:val="18"/>
          <w:szCs w:val="18"/>
        </w:rPr>
        <w:t>11.4</w:t>
      </w:r>
      <w:r>
        <w:rPr>
          <w:rFonts w:ascii="Arial" w:eastAsia="Arial" w:hAnsi="Arial" w:cs="Arial"/>
          <w:sz w:val="18"/>
          <w:szCs w:val="18"/>
        </w:rPr>
        <w:tab/>
        <w:t>Each country represented in the International Council has one vote.</w:t>
      </w:r>
    </w:p>
    <w:p w14:paraId="0D3021F9" w14:textId="77777777" w:rsidR="002C248E" w:rsidRDefault="0086106E" w:rsidP="00B956B0">
      <w:pPr>
        <w:tabs>
          <w:tab w:val="left" w:pos="567"/>
        </w:tabs>
        <w:spacing w:after="80"/>
        <w:ind w:left="567" w:hanging="425"/>
        <w:jc w:val="both"/>
      </w:pPr>
      <w:r>
        <w:rPr>
          <w:rFonts w:ascii="Arial" w:eastAsia="Arial" w:hAnsi="Arial" w:cs="Arial"/>
          <w:sz w:val="18"/>
          <w:szCs w:val="18"/>
        </w:rPr>
        <w:t xml:space="preserve">11.5 </w:t>
      </w:r>
      <w:r>
        <w:rPr>
          <w:rFonts w:ascii="Arial" w:eastAsia="Arial" w:hAnsi="Arial" w:cs="Arial"/>
          <w:sz w:val="18"/>
          <w:szCs w:val="18"/>
        </w:rPr>
        <w:tab/>
        <w:t>The Union may be terminated only at a special meeting of the International Council called exclusively for this purpose.</w:t>
      </w:r>
    </w:p>
    <w:p w14:paraId="0A940103" w14:textId="77777777" w:rsidR="002C248E" w:rsidRDefault="002C248E" w:rsidP="00E32D69">
      <w:pPr>
        <w:tabs>
          <w:tab w:val="left" w:pos="567"/>
        </w:tabs>
        <w:ind w:left="567" w:hanging="567"/>
        <w:jc w:val="both"/>
      </w:pPr>
      <w:bookmarkStart w:id="199" w:name="h.2xcytpi" w:colFirst="0" w:colLast="0"/>
      <w:bookmarkEnd w:id="199"/>
    </w:p>
    <w:p w14:paraId="6AF7825D" w14:textId="77777777" w:rsidR="002C248E" w:rsidRPr="00E32D69" w:rsidRDefault="0086106E">
      <w:pPr>
        <w:tabs>
          <w:tab w:val="left" w:pos="567"/>
        </w:tabs>
        <w:spacing w:after="96"/>
        <w:rPr>
          <w:sz w:val="22"/>
          <w:szCs w:val="22"/>
        </w:rPr>
      </w:pPr>
      <w:r w:rsidRPr="00E32D69">
        <w:rPr>
          <w:rFonts w:ascii="Arial" w:eastAsia="Arial" w:hAnsi="Arial" w:cs="Arial"/>
          <w:b/>
          <w:sz w:val="22"/>
          <w:szCs w:val="22"/>
        </w:rPr>
        <w:t xml:space="preserve">ARTICLE VII: </w:t>
      </w:r>
      <w:r w:rsidRPr="00E32D69">
        <w:rPr>
          <w:rFonts w:ascii="Arial" w:eastAsia="Arial" w:hAnsi="Arial" w:cs="Arial"/>
          <w:b/>
          <w:i/>
          <w:sz w:val="22"/>
          <w:szCs w:val="22"/>
        </w:rPr>
        <w:t>Board</w:t>
      </w:r>
    </w:p>
    <w:p w14:paraId="3451256B" w14:textId="77777777" w:rsidR="002C248E" w:rsidRPr="00F05C21" w:rsidRDefault="0086106E">
      <w:pPr>
        <w:tabs>
          <w:tab w:val="left" w:pos="567"/>
        </w:tabs>
        <w:spacing w:after="96"/>
        <w:rPr>
          <w:sz w:val="22"/>
          <w:szCs w:val="22"/>
        </w:rPr>
      </w:pPr>
      <w:r w:rsidRPr="00F05C21">
        <w:rPr>
          <w:rFonts w:ascii="Arial" w:eastAsia="Arial" w:hAnsi="Arial" w:cs="Arial"/>
          <w:b/>
          <w:i/>
          <w:sz w:val="18"/>
          <w:szCs w:val="18"/>
        </w:rPr>
        <w:t>Function</w:t>
      </w:r>
    </w:p>
    <w:p w14:paraId="2815489F"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1 </w:t>
      </w:r>
      <w:r>
        <w:rPr>
          <w:rFonts w:ascii="Arial" w:eastAsia="Arial" w:hAnsi="Arial" w:cs="Arial"/>
          <w:sz w:val="18"/>
          <w:szCs w:val="18"/>
        </w:rPr>
        <w:tab/>
        <w:t>The IUFRO Board is the executive organ of the Union. It takes note of the advice and recommendations of the International Council and takes any necessary action to ensure the functioning of the Union.</w:t>
      </w:r>
    </w:p>
    <w:p w14:paraId="538FD1EE"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2 </w:t>
      </w:r>
      <w:r>
        <w:rPr>
          <w:rFonts w:ascii="Arial" w:eastAsia="Arial" w:hAnsi="Arial" w:cs="Arial"/>
          <w:sz w:val="18"/>
          <w:szCs w:val="18"/>
        </w:rPr>
        <w:tab/>
        <w:t xml:space="preserve">The Board approves the budget, the income and the expenditure of the Union and advises the International Council on appropriate rates of </w:t>
      </w:r>
      <w:r w:rsidRPr="00477ED7">
        <w:rPr>
          <w:rFonts w:ascii="Arial" w:eastAsia="Arial" w:hAnsi="Arial" w:cs="Arial"/>
          <w:sz w:val="18"/>
          <w:szCs w:val="18"/>
        </w:rPr>
        <w:t>membership subscriptions and fees.</w:t>
      </w:r>
    </w:p>
    <w:p w14:paraId="4F756CF4" w14:textId="4BC5AF89" w:rsidR="002C248E" w:rsidRDefault="0086106E" w:rsidP="00B956B0">
      <w:pPr>
        <w:tabs>
          <w:tab w:val="left" w:pos="567"/>
        </w:tabs>
        <w:spacing w:after="80"/>
        <w:ind w:left="567" w:hanging="567"/>
        <w:jc w:val="both"/>
      </w:pPr>
      <w:r>
        <w:rPr>
          <w:rFonts w:ascii="Arial" w:eastAsia="Arial" w:hAnsi="Arial" w:cs="Arial"/>
          <w:sz w:val="18"/>
          <w:szCs w:val="18"/>
        </w:rPr>
        <w:t xml:space="preserve">3 </w:t>
      </w:r>
      <w:r>
        <w:rPr>
          <w:rFonts w:ascii="Arial" w:eastAsia="Arial" w:hAnsi="Arial" w:cs="Arial"/>
          <w:sz w:val="18"/>
          <w:szCs w:val="18"/>
        </w:rPr>
        <w:tab/>
        <w:t xml:space="preserve">The Board establishes </w:t>
      </w:r>
      <w:ins w:id="200" w:author="IUFRO HQ" w:date="2020-12-14T11:56:00Z">
        <w:r w:rsidR="008F060B">
          <w:rPr>
            <w:rFonts w:ascii="Arial" w:eastAsia="Arial" w:hAnsi="Arial" w:cs="Arial"/>
            <w:sz w:val="18"/>
            <w:szCs w:val="18"/>
          </w:rPr>
          <w:t>rules and procedures for cooperation</w:t>
        </w:r>
      </w:ins>
      <w:ins w:id="201" w:author="IUFRO HQ" w:date="2020-12-14T11:58:00Z">
        <w:r w:rsidR="008F060B">
          <w:rPr>
            <w:rFonts w:ascii="Arial" w:eastAsia="Arial" w:hAnsi="Arial" w:cs="Arial"/>
            <w:sz w:val="18"/>
            <w:szCs w:val="18"/>
          </w:rPr>
          <w:t xml:space="preserve"> and partnerships</w:t>
        </w:r>
      </w:ins>
      <w:del w:id="202" w:author="IUFRO HQ" w:date="2020-12-14T11:58:00Z">
        <w:r w:rsidDel="008F060B">
          <w:rPr>
            <w:rFonts w:ascii="Arial" w:eastAsia="Arial" w:hAnsi="Arial" w:cs="Arial"/>
            <w:sz w:val="18"/>
            <w:szCs w:val="18"/>
          </w:rPr>
          <w:delText>agreements</w:delText>
        </w:r>
      </w:del>
      <w:r>
        <w:rPr>
          <w:rFonts w:ascii="Arial" w:eastAsia="Arial" w:hAnsi="Arial" w:cs="Arial"/>
          <w:sz w:val="18"/>
          <w:szCs w:val="18"/>
        </w:rPr>
        <w:t xml:space="preserve"> </w:t>
      </w:r>
      <w:del w:id="203" w:author="IUFRO HQ" w:date="2020-12-14T11:58:00Z">
        <w:r w:rsidDel="008F060B">
          <w:rPr>
            <w:rFonts w:ascii="Arial" w:eastAsia="Arial" w:hAnsi="Arial" w:cs="Arial"/>
            <w:sz w:val="18"/>
            <w:szCs w:val="18"/>
          </w:rPr>
          <w:delText xml:space="preserve">that may be made </w:delText>
        </w:r>
      </w:del>
      <w:r>
        <w:rPr>
          <w:rFonts w:ascii="Arial" w:eastAsia="Arial" w:hAnsi="Arial" w:cs="Arial"/>
          <w:sz w:val="18"/>
          <w:szCs w:val="18"/>
        </w:rPr>
        <w:t>with other organizations.</w:t>
      </w:r>
    </w:p>
    <w:p w14:paraId="66E1B025" w14:textId="0CE43761" w:rsidR="002C248E" w:rsidRPr="00E71B36" w:rsidRDefault="0086106E" w:rsidP="00B956B0">
      <w:pPr>
        <w:tabs>
          <w:tab w:val="left" w:pos="567"/>
        </w:tabs>
        <w:spacing w:after="80"/>
        <w:ind w:left="567" w:hanging="567"/>
        <w:jc w:val="both"/>
        <w:rPr>
          <w:color w:val="auto"/>
        </w:rPr>
      </w:pPr>
      <w:r>
        <w:rPr>
          <w:rFonts w:ascii="Arial" w:eastAsia="Arial" w:hAnsi="Arial" w:cs="Arial"/>
          <w:sz w:val="18"/>
          <w:szCs w:val="18"/>
        </w:rPr>
        <w:t xml:space="preserve">4 </w:t>
      </w:r>
      <w:r>
        <w:rPr>
          <w:rFonts w:ascii="Arial" w:eastAsia="Arial" w:hAnsi="Arial" w:cs="Arial"/>
          <w:sz w:val="18"/>
          <w:szCs w:val="18"/>
        </w:rPr>
        <w:tab/>
      </w:r>
      <w:r w:rsidRPr="00E71B36">
        <w:rPr>
          <w:rFonts w:ascii="Arial" w:eastAsia="Arial" w:hAnsi="Arial" w:cs="Arial"/>
          <w:sz w:val="18"/>
          <w:szCs w:val="18"/>
        </w:rPr>
        <w:t xml:space="preserve">The Board approves the appointment of all IUFRO officeholders not elected by the International Council or </w:t>
      </w:r>
      <w:ins w:id="204" w:author="IUFRO HQ" w:date="2021-08-12T17:01:00Z">
        <w:r w:rsidR="00A162A7" w:rsidRPr="00E71B36">
          <w:rPr>
            <w:rFonts w:ascii="Arial" w:eastAsia="Arial" w:hAnsi="Arial" w:cs="Arial"/>
            <w:sz w:val="18"/>
            <w:szCs w:val="18"/>
          </w:rPr>
          <w:t xml:space="preserve">appointed by the </w:t>
        </w:r>
      </w:ins>
      <w:r w:rsidRPr="00E71B36">
        <w:rPr>
          <w:rFonts w:ascii="Arial" w:eastAsia="Arial" w:hAnsi="Arial" w:cs="Arial"/>
          <w:sz w:val="18"/>
          <w:szCs w:val="18"/>
        </w:rPr>
        <w:t xml:space="preserve">Division </w:t>
      </w:r>
      <w:ins w:id="205" w:author="IUFRO HQ" w:date="2021-08-12T10:40:00Z">
        <w:r w:rsidR="00873EE2" w:rsidRPr="00E71B36">
          <w:rPr>
            <w:rFonts w:ascii="Arial" w:eastAsia="Arial" w:hAnsi="Arial" w:cs="Arial"/>
            <w:sz w:val="18"/>
            <w:szCs w:val="18"/>
          </w:rPr>
          <w:t>Co-</w:t>
        </w:r>
      </w:ins>
      <w:r w:rsidRPr="00E71B36">
        <w:rPr>
          <w:rFonts w:ascii="Arial" w:eastAsia="Arial" w:hAnsi="Arial" w:cs="Arial"/>
          <w:sz w:val="18"/>
          <w:szCs w:val="18"/>
        </w:rPr>
        <w:t>Coordinators.</w:t>
      </w:r>
      <w:r w:rsidR="00CF69D3" w:rsidRPr="00E71B36">
        <w:rPr>
          <w:rFonts w:ascii="Arial" w:eastAsia="Arial" w:hAnsi="Arial" w:cs="Arial"/>
          <w:sz w:val="18"/>
          <w:szCs w:val="18"/>
        </w:rPr>
        <w:t xml:space="preserve"> </w:t>
      </w:r>
      <w:r w:rsidR="00CF69D3" w:rsidRPr="00E71B36">
        <w:rPr>
          <w:rFonts w:ascii="Arial" w:eastAsia="Arial" w:hAnsi="Arial" w:cs="Arial"/>
          <w:color w:val="auto"/>
          <w:sz w:val="18"/>
          <w:szCs w:val="18"/>
        </w:rPr>
        <w:t>(</w:t>
      </w:r>
      <w:r w:rsidR="0082688E" w:rsidRPr="00E71B36">
        <w:rPr>
          <w:rFonts w:ascii="Arial" w:eastAsia="Arial" w:hAnsi="Arial" w:cs="Arial"/>
          <w:color w:val="auto"/>
          <w:sz w:val="18"/>
          <w:szCs w:val="18"/>
        </w:rPr>
        <w:t>s</w:t>
      </w:r>
      <w:r w:rsidR="00CF69D3" w:rsidRPr="00E71B36">
        <w:rPr>
          <w:rFonts w:ascii="Arial" w:eastAsia="Arial" w:hAnsi="Arial" w:cs="Arial"/>
          <w:color w:val="auto"/>
          <w:sz w:val="18"/>
          <w:szCs w:val="18"/>
        </w:rPr>
        <w:t xml:space="preserve">ee </w:t>
      </w:r>
      <w:r w:rsidR="0082688E" w:rsidRPr="00E71B36">
        <w:rPr>
          <w:rFonts w:ascii="Arial" w:eastAsia="Arial" w:hAnsi="Arial" w:cs="Arial"/>
          <w:color w:val="auto"/>
          <w:sz w:val="18"/>
          <w:szCs w:val="18"/>
        </w:rPr>
        <w:t xml:space="preserve">also </w:t>
      </w:r>
      <w:ins w:id="206" w:author="IUFRO HQ" w:date="2021-08-13T10:13:00Z">
        <w:r w:rsidR="009F5FE1" w:rsidRPr="00E71B36">
          <w:rPr>
            <w:rFonts w:ascii="Arial" w:eastAsia="Arial" w:hAnsi="Arial" w:cs="Arial"/>
            <w:color w:val="auto"/>
            <w:sz w:val="18"/>
            <w:szCs w:val="18"/>
          </w:rPr>
          <w:t xml:space="preserve">Statutes </w:t>
        </w:r>
      </w:ins>
      <w:r w:rsidR="00CF69D3" w:rsidRPr="00E71B36">
        <w:rPr>
          <w:rFonts w:ascii="Arial" w:eastAsia="Arial" w:hAnsi="Arial" w:cs="Arial"/>
          <w:color w:val="auto"/>
          <w:sz w:val="18"/>
          <w:szCs w:val="18"/>
        </w:rPr>
        <w:t>Art</w:t>
      </w:r>
      <w:ins w:id="207" w:author="IUFRO HQ" w:date="2021-08-13T10:13:00Z">
        <w:r w:rsidR="009F5FE1" w:rsidRPr="00E71B36">
          <w:rPr>
            <w:rFonts w:ascii="Arial" w:eastAsia="Arial" w:hAnsi="Arial" w:cs="Arial"/>
            <w:color w:val="auto"/>
            <w:sz w:val="18"/>
            <w:szCs w:val="18"/>
          </w:rPr>
          <w:t>icle</w:t>
        </w:r>
      </w:ins>
      <w:r w:rsidR="00CF69D3" w:rsidRPr="00E71B36">
        <w:rPr>
          <w:rFonts w:ascii="Arial" w:eastAsia="Arial" w:hAnsi="Arial" w:cs="Arial"/>
          <w:color w:val="auto"/>
          <w:sz w:val="18"/>
          <w:szCs w:val="18"/>
        </w:rPr>
        <w:t xml:space="preserve"> XII.6)</w:t>
      </w:r>
    </w:p>
    <w:p w14:paraId="7B2F5DAB" w14:textId="77777777" w:rsidR="002C248E" w:rsidRDefault="0086106E" w:rsidP="00B956B0">
      <w:pPr>
        <w:tabs>
          <w:tab w:val="left" w:pos="567"/>
        </w:tabs>
        <w:spacing w:after="80"/>
        <w:ind w:left="567" w:hanging="567"/>
        <w:jc w:val="both"/>
        <w:rPr>
          <w:rFonts w:ascii="Arial" w:eastAsia="Arial" w:hAnsi="Arial" w:cs="Arial"/>
          <w:sz w:val="18"/>
          <w:szCs w:val="18"/>
        </w:rPr>
      </w:pPr>
      <w:r w:rsidRPr="00E71B36">
        <w:rPr>
          <w:rFonts w:ascii="Arial" w:eastAsia="Arial" w:hAnsi="Arial" w:cs="Arial"/>
          <w:sz w:val="18"/>
          <w:szCs w:val="18"/>
        </w:rPr>
        <w:t xml:space="preserve">5 </w:t>
      </w:r>
      <w:r w:rsidRPr="00E71B36">
        <w:rPr>
          <w:rFonts w:ascii="Arial" w:eastAsia="Arial" w:hAnsi="Arial" w:cs="Arial"/>
          <w:sz w:val="18"/>
          <w:szCs w:val="18"/>
        </w:rPr>
        <w:tab/>
        <w:t>The Board shall appoint one authorized independent auditor to examine and report on financial transactions of the Union.</w:t>
      </w:r>
    </w:p>
    <w:p w14:paraId="1EAAF837" w14:textId="7732B7C5" w:rsidR="00665B91" w:rsidRPr="00E71B36" w:rsidRDefault="00665B91" w:rsidP="00B956B0">
      <w:pPr>
        <w:tabs>
          <w:tab w:val="left" w:pos="567"/>
        </w:tabs>
        <w:autoSpaceDE w:val="0"/>
        <w:autoSpaceDN w:val="0"/>
        <w:adjustRightInd w:val="0"/>
        <w:spacing w:after="80"/>
        <w:ind w:left="567" w:hanging="567"/>
        <w:jc w:val="both"/>
        <w:rPr>
          <w:rFonts w:ascii="Arial" w:hAnsi="Arial" w:cs="Arial"/>
          <w:bCs/>
          <w:color w:val="auto"/>
          <w:sz w:val="18"/>
          <w:szCs w:val="18"/>
        </w:rPr>
      </w:pPr>
      <w:r w:rsidRPr="00C55F98">
        <w:rPr>
          <w:rFonts w:ascii="Arial" w:hAnsi="Arial" w:cs="Arial"/>
          <w:bCs/>
          <w:color w:val="auto"/>
          <w:sz w:val="18"/>
          <w:szCs w:val="18"/>
        </w:rPr>
        <w:t xml:space="preserve">6 </w:t>
      </w:r>
      <w:r w:rsidRPr="00C55F98">
        <w:rPr>
          <w:rFonts w:ascii="Arial" w:hAnsi="Arial" w:cs="Arial"/>
          <w:bCs/>
          <w:color w:val="auto"/>
          <w:sz w:val="18"/>
          <w:szCs w:val="18"/>
        </w:rPr>
        <w:tab/>
        <w:t xml:space="preserve">The </w:t>
      </w:r>
      <w:r w:rsidRPr="00732118">
        <w:rPr>
          <w:rFonts w:ascii="Arial" w:hAnsi="Arial" w:cs="Arial"/>
          <w:bCs/>
          <w:color w:val="auto"/>
          <w:sz w:val="18"/>
          <w:szCs w:val="18"/>
        </w:rPr>
        <w:t xml:space="preserve">provisions </w:t>
      </w:r>
      <w:r w:rsidRPr="007B407C">
        <w:rPr>
          <w:rFonts w:ascii="Arial" w:hAnsi="Arial" w:cs="Arial"/>
          <w:bCs/>
          <w:color w:val="auto"/>
          <w:sz w:val="18"/>
          <w:szCs w:val="18"/>
        </w:rPr>
        <w:t>in § 24 of the 2002 Austrian legislation concerning associations (“</w:t>
      </w:r>
      <w:proofErr w:type="spellStart"/>
      <w:r w:rsidRPr="007B407C">
        <w:rPr>
          <w:rFonts w:ascii="Arial" w:hAnsi="Arial" w:cs="Arial"/>
          <w:bCs/>
          <w:color w:val="auto"/>
          <w:sz w:val="18"/>
          <w:szCs w:val="18"/>
        </w:rPr>
        <w:t>Vereinsgesetz</w:t>
      </w:r>
      <w:proofErr w:type="spellEnd"/>
      <w:r w:rsidRPr="007B407C">
        <w:rPr>
          <w:rFonts w:ascii="Arial" w:hAnsi="Arial" w:cs="Arial"/>
          <w:bCs/>
          <w:color w:val="auto"/>
          <w:sz w:val="18"/>
          <w:szCs w:val="18"/>
        </w:rPr>
        <w:t>”)</w:t>
      </w:r>
      <w:r w:rsidRPr="00C55F98">
        <w:rPr>
          <w:rFonts w:ascii="Arial" w:hAnsi="Arial" w:cs="Arial"/>
          <w:bCs/>
          <w:color w:val="auto"/>
          <w:sz w:val="18"/>
          <w:szCs w:val="18"/>
        </w:rPr>
        <w:t xml:space="preserve"> relating to the liability of official representatives acting on a voluntary basis or auditors </w:t>
      </w:r>
      <w:r w:rsidR="00707692" w:rsidRPr="00C55F98">
        <w:rPr>
          <w:rFonts w:ascii="Arial" w:hAnsi="Arial" w:cs="Arial"/>
          <w:bCs/>
          <w:color w:val="auto"/>
          <w:sz w:val="18"/>
          <w:szCs w:val="18"/>
        </w:rPr>
        <w:t xml:space="preserve">are </w:t>
      </w:r>
      <w:del w:id="208" w:author="IUFRO HQ" w:date="2021-08-12T16:59:00Z">
        <w:r w:rsidR="00707692" w:rsidRPr="00E71B36" w:rsidDel="007B407C">
          <w:rPr>
            <w:rFonts w:ascii="Arial" w:hAnsi="Arial" w:cs="Arial"/>
            <w:bCs/>
            <w:color w:val="auto"/>
            <w:sz w:val="18"/>
            <w:szCs w:val="18"/>
          </w:rPr>
          <w:delText>also</w:delText>
        </w:r>
        <w:r w:rsidR="00707692" w:rsidRPr="00C55F98" w:rsidDel="007B407C">
          <w:rPr>
            <w:rFonts w:ascii="Arial" w:hAnsi="Arial" w:cs="Arial"/>
            <w:bCs/>
            <w:color w:val="auto"/>
            <w:sz w:val="18"/>
            <w:szCs w:val="18"/>
          </w:rPr>
          <w:delText xml:space="preserve"> </w:delText>
        </w:r>
      </w:del>
      <w:r w:rsidR="00707692" w:rsidRPr="00C55F98">
        <w:rPr>
          <w:rFonts w:ascii="Arial" w:hAnsi="Arial" w:cs="Arial"/>
          <w:bCs/>
          <w:color w:val="auto"/>
          <w:sz w:val="18"/>
          <w:szCs w:val="18"/>
        </w:rPr>
        <w:t>applicable to IUFRO</w:t>
      </w:r>
      <w:del w:id="209" w:author="IUFRO HQ" w:date="2021-08-12T16:59:00Z">
        <w:r w:rsidR="00707692" w:rsidRPr="00E71B36" w:rsidDel="007B407C">
          <w:rPr>
            <w:rFonts w:ascii="Arial" w:hAnsi="Arial" w:cs="Arial"/>
            <w:bCs/>
            <w:color w:val="auto"/>
            <w:sz w:val="18"/>
            <w:szCs w:val="18"/>
          </w:rPr>
          <w:delText>, if IUFRO, due to the “Federal Law on the Granting of Privileges to Non-Governmental Organizations”, is exempt from the legislation concerning associations</w:delText>
        </w:r>
      </w:del>
      <w:r w:rsidR="00707692" w:rsidRPr="00E71B36">
        <w:rPr>
          <w:rFonts w:ascii="Arial" w:hAnsi="Arial" w:cs="Arial"/>
          <w:bCs/>
          <w:color w:val="auto"/>
          <w:sz w:val="18"/>
          <w:szCs w:val="18"/>
        </w:rPr>
        <w:t xml:space="preserve">. This means in particular that official representatives acting on a voluntary basis and auditors are only liable to the association of IUFRO in case of </w:t>
      </w:r>
      <w:r w:rsidR="00BC0838" w:rsidRPr="00E71B36">
        <w:rPr>
          <w:rFonts w:ascii="Arial" w:hAnsi="Arial" w:cs="Arial"/>
          <w:bCs/>
          <w:color w:val="auto"/>
          <w:sz w:val="18"/>
          <w:szCs w:val="18"/>
        </w:rPr>
        <w:t xml:space="preserve">intent or gross negligence. </w:t>
      </w:r>
    </w:p>
    <w:p w14:paraId="63296E57" w14:textId="5FCE8212" w:rsidR="002C248E" w:rsidRPr="00F05C21" w:rsidDel="002E5028" w:rsidRDefault="00665B91">
      <w:pPr>
        <w:tabs>
          <w:tab w:val="left" w:pos="567"/>
        </w:tabs>
        <w:spacing w:after="96"/>
        <w:ind w:left="567" w:hanging="567"/>
        <w:jc w:val="both"/>
        <w:rPr>
          <w:del w:id="210" w:author="IUFRO HQ" w:date="2021-01-08T15:11:00Z"/>
          <w:sz w:val="22"/>
          <w:szCs w:val="22"/>
        </w:rPr>
      </w:pPr>
      <w:del w:id="211" w:author="IUFRO HQ" w:date="2021-01-08T15:11:00Z">
        <w:r w:rsidRPr="00E71B36" w:rsidDel="002E5028">
          <w:rPr>
            <w:rFonts w:ascii="Arial" w:eastAsia="Arial" w:hAnsi="Arial" w:cs="Arial"/>
            <w:color w:val="auto"/>
            <w:sz w:val="16"/>
            <w:szCs w:val="16"/>
          </w:rPr>
          <w:delText>7</w:delText>
        </w:r>
        <w:r w:rsidR="0086106E" w:rsidRPr="00F05C21" w:rsidDel="002E5028">
          <w:rPr>
            <w:rFonts w:ascii="Arial" w:eastAsia="Arial" w:hAnsi="Arial" w:cs="Arial"/>
            <w:sz w:val="16"/>
            <w:szCs w:val="16"/>
          </w:rPr>
          <w:tab/>
          <w:delText>The Board prepares for the International Council meetings and reports to the International Council.</w:delText>
        </w:r>
      </w:del>
    </w:p>
    <w:p w14:paraId="477AFE4F" w14:textId="2971CD93" w:rsidR="002C248E" w:rsidRPr="00F05C21" w:rsidRDefault="0086106E">
      <w:pPr>
        <w:tabs>
          <w:tab w:val="left" w:pos="567"/>
        </w:tabs>
        <w:spacing w:after="96"/>
        <w:ind w:left="567" w:hanging="567"/>
        <w:jc w:val="both"/>
        <w:rPr>
          <w:sz w:val="22"/>
          <w:szCs w:val="22"/>
        </w:rPr>
      </w:pPr>
      <w:r w:rsidRPr="00F05C21">
        <w:rPr>
          <w:rFonts w:ascii="Arial" w:eastAsia="Arial" w:hAnsi="Arial" w:cs="Arial"/>
          <w:b/>
          <w:i/>
          <w:sz w:val="18"/>
          <w:szCs w:val="18"/>
        </w:rPr>
        <w:t>Composition</w:t>
      </w:r>
    </w:p>
    <w:p w14:paraId="547AFC75" w14:textId="13F5278E" w:rsidR="002C248E" w:rsidRPr="00C55F98" w:rsidRDefault="002E5028" w:rsidP="00B956B0">
      <w:pPr>
        <w:tabs>
          <w:tab w:val="left" w:pos="567"/>
        </w:tabs>
        <w:spacing w:after="80"/>
        <w:ind w:left="567" w:hanging="567"/>
        <w:jc w:val="both"/>
        <w:rPr>
          <w:b/>
          <w:color w:val="auto"/>
        </w:rPr>
      </w:pPr>
      <w:ins w:id="212" w:author="IUFRO HQ" w:date="2021-01-08T15:16:00Z">
        <w:r>
          <w:rPr>
            <w:rFonts w:ascii="Arial" w:eastAsia="Arial" w:hAnsi="Arial" w:cs="Arial"/>
            <w:color w:val="auto"/>
            <w:sz w:val="18"/>
            <w:szCs w:val="18"/>
          </w:rPr>
          <w:t>7</w:t>
        </w:r>
      </w:ins>
      <w:del w:id="213" w:author="IUFRO HQ" w:date="2021-01-08T15:16:00Z">
        <w:r w:rsidR="00CD4742" w:rsidRPr="00C55F98" w:rsidDel="002E5028">
          <w:rPr>
            <w:rFonts w:ascii="Arial" w:eastAsia="Arial" w:hAnsi="Arial" w:cs="Arial"/>
            <w:color w:val="auto"/>
            <w:sz w:val="18"/>
            <w:szCs w:val="18"/>
          </w:rPr>
          <w:delText>8</w:delText>
        </w:r>
      </w:del>
      <w:r w:rsidR="0086106E" w:rsidRPr="00C55F98">
        <w:rPr>
          <w:rFonts w:ascii="Arial" w:eastAsia="Arial" w:hAnsi="Arial" w:cs="Arial"/>
          <w:color w:val="auto"/>
          <w:sz w:val="18"/>
          <w:szCs w:val="18"/>
        </w:rPr>
        <w:t xml:space="preserve"> </w:t>
      </w:r>
      <w:r w:rsidR="0086106E">
        <w:rPr>
          <w:rFonts w:ascii="Arial" w:eastAsia="Arial" w:hAnsi="Arial" w:cs="Arial"/>
          <w:sz w:val="18"/>
          <w:szCs w:val="18"/>
        </w:rPr>
        <w:tab/>
        <w:t>The voting Board is composed of the President, who only votes to break a tie, two Vice-Presidents, the Immediate Past President (</w:t>
      </w:r>
      <w:r w:rsidR="0086106E">
        <w:rPr>
          <w:rFonts w:ascii="Arial" w:eastAsia="Arial" w:hAnsi="Arial" w:cs="Arial"/>
          <w:i/>
          <w:sz w:val="18"/>
          <w:szCs w:val="18"/>
        </w:rPr>
        <w:t xml:space="preserve">ex officio, i.e. by virtue </w:t>
      </w:r>
      <w:r w:rsidR="0086106E" w:rsidRPr="00E71B36">
        <w:rPr>
          <w:rFonts w:ascii="Arial" w:eastAsia="Arial" w:hAnsi="Arial" w:cs="Arial"/>
          <w:i/>
          <w:sz w:val="18"/>
          <w:szCs w:val="18"/>
        </w:rPr>
        <w:t>of office or position</w:t>
      </w:r>
      <w:r w:rsidR="0086106E" w:rsidRPr="00E71B36">
        <w:rPr>
          <w:rFonts w:ascii="Arial" w:eastAsia="Arial" w:hAnsi="Arial" w:cs="Arial"/>
          <w:sz w:val="18"/>
          <w:szCs w:val="18"/>
        </w:rPr>
        <w:t xml:space="preserve">), the Division </w:t>
      </w:r>
      <w:ins w:id="214" w:author="IUFRO HQ" w:date="2021-08-12T10:40:00Z">
        <w:r w:rsidR="00873EE2" w:rsidRPr="00E71B36">
          <w:rPr>
            <w:rFonts w:ascii="Arial" w:eastAsia="Arial" w:hAnsi="Arial" w:cs="Arial"/>
            <w:sz w:val="18"/>
            <w:szCs w:val="18"/>
          </w:rPr>
          <w:t>Co-</w:t>
        </w:r>
      </w:ins>
      <w:r w:rsidR="0086106E" w:rsidRPr="00E71B36">
        <w:rPr>
          <w:rFonts w:ascii="Arial" w:eastAsia="Arial" w:hAnsi="Arial" w:cs="Arial"/>
          <w:sz w:val="18"/>
          <w:szCs w:val="18"/>
        </w:rPr>
        <w:t>Coordinators, the IUFRO Headquarters Host Countr</w:t>
      </w:r>
      <w:r w:rsidR="008D1EF4" w:rsidRPr="00E71B36">
        <w:rPr>
          <w:rFonts w:ascii="Arial" w:eastAsia="Arial" w:hAnsi="Arial" w:cs="Arial"/>
          <w:sz w:val="18"/>
          <w:szCs w:val="18"/>
        </w:rPr>
        <w:t xml:space="preserve">y Representative, and up to </w:t>
      </w:r>
      <w:del w:id="215" w:author="IUFRO HQ" w:date="2021-08-11T16:56:00Z">
        <w:r w:rsidR="008D1EF4" w:rsidRPr="00E71B36" w:rsidDel="000E736A">
          <w:rPr>
            <w:rFonts w:ascii="Arial" w:eastAsia="Arial" w:hAnsi="Arial" w:cs="Arial"/>
            <w:sz w:val="18"/>
            <w:szCs w:val="18"/>
          </w:rPr>
          <w:delText>seven</w:delText>
        </w:r>
        <w:r w:rsidR="0086106E" w:rsidRPr="00E71B36" w:rsidDel="000E736A">
          <w:rPr>
            <w:rFonts w:ascii="Arial" w:eastAsia="Arial" w:hAnsi="Arial" w:cs="Arial"/>
            <w:sz w:val="18"/>
            <w:szCs w:val="18"/>
          </w:rPr>
          <w:delText xml:space="preserve"> </w:delText>
        </w:r>
      </w:del>
      <w:ins w:id="216" w:author="IUFRO HQ" w:date="2021-08-11T16:56:00Z">
        <w:r w:rsidR="000E736A" w:rsidRPr="00E71B36">
          <w:rPr>
            <w:rFonts w:ascii="Arial" w:eastAsia="Arial" w:hAnsi="Arial" w:cs="Arial"/>
            <w:sz w:val="18"/>
            <w:szCs w:val="18"/>
          </w:rPr>
          <w:t xml:space="preserve">five </w:t>
        </w:r>
      </w:ins>
      <w:r w:rsidR="0086106E" w:rsidRPr="00E71B36">
        <w:rPr>
          <w:rFonts w:ascii="Arial" w:eastAsia="Arial" w:hAnsi="Arial" w:cs="Arial"/>
          <w:sz w:val="18"/>
          <w:szCs w:val="18"/>
        </w:rPr>
        <w:t>President’s Nominees (PN). President’s Nominees will be selected</w:t>
      </w:r>
      <w:ins w:id="217" w:author="IUFRO HQ" w:date="2021-08-11T16:45:00Z">
        <w:r w:rsidR="002B20D7" w:rsidRPr="00E71B36">
          <w:rPr>
            <w:rFonts w:ascii="Arial" w:eastAsia="Arial" w:hAnsi="Arial" w:cs="Arial"/>
            <w:sz w:val="18"/>
            <w:szCs w:val="18"/>
          </w:rPr>
          <w:t xml:space="preserve"> by the </w:t>
        </w:r>
      </w:ins>
      <w:ins w:id="218" w:author="IUFRO HQ" w:date="2021-08-11T16:54:00Z">
        <w:r w:rsidR="00295CC1" w:rsidRPr="00E71B36">
          <w:rPr>
            <w:rFonts w:ascii="Arial" w:eastAsia="Arial" w:hAnsi="Arial" w:cs="Arial"/>
            <w:sz w:val="18"/>
            <w:szCs w:val="18"/>
          </w:rPr>
          <w:t xml:space="preserve">incoming </w:t>
        </w:r>
      </w:ins>
      <w:ins w:id="219" w:author="IUFRO HQ" w:date="2021-08-11T16:45:00Z">
        <w:r w:rsidR="002B20D7" w:rsidRPr="00E71B36">
          <w:rPr>
            <w:rFonts w:ascii="Arial" w:eastAsia="Arial" w:hAnsi="Arial" w:cs="Arial"/>
            <w:sz w:val="18"/>
            <w:szCs w:val="18"/>
          </w:rPr>
          <w:t>President</w:t>
        </w:r>
      </w:ins>
      <w:ins w:id="220" w:author="IUFRO HQ" w:date="2021-08-11T16:54:00Z">
        <w:r w:rsidR="00295CC1" w:rsidRPr="00E71B36">
          <w:rPr>
            <w:rFonts w:ascii="Arial" w:eastAsia="Arial" w:hAnsi="Arial" w:cs="Arial"/>
            <w:sz w:val="18"/>
            <w:szCs w:val="18"/>
          </w:rPr>
          <w:t>-elect</w:t>
        </w:r>
      </w:ins>
      <w:ins w:id="221" w:author="IUFRO HQ" w:date="2021-08-11T16:48:00Z">
        <w:r w:rsidR="002B20D7" w:rsidRPr="00E71B36">
          <w:rPr>
            <w:rFonts w:ascii="Arial" w:eastAsia="Arial" w:hAnsi="Arial" w:cs="Arial"/>
            <w:sz w:val="18"/>
            <w:szCs w:val="18"/>
          </w:rPr>
          <w:t>, with approval of the International Council,</w:t>
        </w:r>
      </w:ins>
      <w:r w:rsidR="0086106E" w:rsidRPr="00E71B36">
        <w:rPr>
          <w:rFonts w:ascii="Arial" w:eastAsia="Arial" w:hAnsi="Arial" w:cs="Arial"/>
          <w:sz w:val="18"/>
          <w:szCs w:val="18"/>
        </w:rPr>
        <w:t xml:space="preserve"> to strive for a regional, gender and scientific balance </w:t>
      </w:r>
      <w:ins w:id="222" w:author="IUFRO HQ" w:date="2021-01-08T15:18:00Z">
        <w:r w:rsidR="00AA7C74" w:rsidRPr="00E71B36">
          <w:rPr>
            <w:rFonts w:ascii="Arial" w:eastAsia="Arial" w:hAnsi="Arial" w:cs="Arial"/>
            <w:sz w:val="18"/>
            <w:szCs w:val="18"/>
          </w:rPr>
          <w:t xml:space="preserve">amongst Board members </w:t>
        </w:r>
      </w:ins>
      <w:r w:rsidR="0086106E" w:rsidRPr="00E71B36">
        <w:rPr>
          <w:rFonts w:ascii="Arial" w:eastAsia="Arial" w:hAnsi="Arial" w:cs="Arial"/>
          <w:sz w:val="18"/>
          <w:szCs w:val="18"/>
        </w:rPr>
        <w:t>and their tasks will be approved by the Board. Finally</w:t>
      </w:r>
      <w:r w:rsidR="0086106E" w:rsidRPr="002A5B89">
        <w:rPr>
          <w:rFonts w:ascii="Arial" w:eastAsia="Arial" w:hAnsi="Arial" w:cs="Arial"/>
          <w:sz w:val="18"/>
          <w:szCs w:val="18"/>
        </w:rPr>
        <w:t xml:space="preserve"> the Executive Director, the Chair of the Congress Organizing Committee (COC), who is nominated by the Member Organizations of the host country of the Congress and appointed by the IUFRO Board, and the Chair of the Congress Scientific Committee (CSC) are non-voting </w:t>
      </w:r>
      <w:r w:rsidR="0086106E" w:rsidRPr="002A5B89">
        <w:rPr>
          <w:rFonts w:ascii="Arial" w:eastAsia="Arial" w:hAnsi="Arial" w:cs="Arial"/>
          <w:i/>
          <w:sz w:val="18"/>
          <w:szCs w:val="18"/>
        </w:rPr>
        <w:t xml:space="preserve">ex officio </w:t>
      </w:r>
      <w:r w:rsidR="0086106E" w:rsidRPr="002A5B89">
        <w:rPr>
          <w:rFonts w:ascii="Arial" w:eastAsia="Arial" w:hAnsi="Arial" w:cs="Arial"/>
          <w:sz w:val="18"/>
          <w:szCs w:val="18"/>
        </w:rPr>
        <w:t>Board members.</w:t>
      </w:r>
      <w:r w:rsidR="0086106E">
        <w:rPr>
          <w:rFonts w:ascii="Arial" w:eastAsia="Arial" w:hAnsi="Arial" w:cs="Arial"/>
          <w:sz w:val="18"/>
          <w:szCs w:val="18"/>
        </w:rPr>
        <w:t xml:space="preserve"> Task Force Coordinators as well as Coordinators of Special Programmes, Projects and IUFRO-led International Initiatives are </w:t>
      </w:r>
      <w:ins w:id="223" w:author="IUFRO HQ" w:date="2021-01-08T15:19:00Z">
        <w:r w:rsidR="00AA7C74">
          <w:rPr>
            <w:rFonts w:ascii="Arial" w:eastAsia="Arial" w:hAnsi="Arial" w:cs="Arial"/>
            <w:sz w:val="18"/>
            <w:szCs w:val="18"/>
          </w:rPr>
          <w:t xml:space="preserve">also </w:t>
        </w:r>
      </w:ins>
      <w:r w:rsidR="0086106E">
        <w:rPr>
          <w:rFonts w:ascii="Arial" w:eastAsia="Arial" w:hAnsi="Arial" w:cs="Arial"/>
          <w:sz w:val="18"/>
          <w:szCs w:val="18"/>
        </w:rPr>
        <w:t>non-voting members of the Board.</w:t>
      </w:r>
      <w:r w:rsidR="005E237B">
        <w:rPr>
          <w:rFonts w:ascii="Arial" w:eastAsia="Arial" w:hAnsi="Arial" w:cs="Arial"/>
          <w:sz w:val="18"/>
          <w:szCs w:val="18"/>
        </w:rPr>
        <w:t xml:space="preserve"> </w:t>
      </w:r>
      <w:r w:rsidR="005E237B" w:rsidRPr="00F05C21">
        <w:rPr>
          <w:rFonts w:ascii="Arial" w:eastAsia="Arial" w:hAnsi="Arial" w:cs="Arial"/>
          <w:bCs/>
          <w:color w:val="auto"/>
          <w:sz w:val="18"/>
          <w:szCs w:val="18"/>
        </w:rPr>
        <w:t>Members of the IUFRO voting Board cannot be representatives to the IUFRO International Council.</w:t>
      </w:r>
    </w:p>
    <w:p w14:paraId="0D33F397" w14:textId="022C65C5" w:rsidR="002C248E" w:rsidRPr="00C55F98" w:rsidRDefault="002E5028" w:rsidP="00B956B0">
      <w:pPr>
        <w:tabs>
          <w:tab w:val="left" w:pos="567"/>
        </w:tabs>
        <w:spacing w:after="80"/>
        <w:ind w:left="567" w:hanging="567"/>
        <w:jc w:val="both"/>
        <w:rPr>
          <w:color w:val="auto"/>
        </w:rPr>
      </w:pPr>
      <w:ins w:id="224" w:author="IUFRO HQ" w:date="2021-01-08T15:16:00Z">
        <w:r>
          <w:rPr>
            <w:rFonts w:ascii="Arial" w:eastAsia="Arial" w:hAnsi="Arial" w:cs="Arial"/>
            <w:color w:val="auto"/>
            <w:sz w:val="18"/>
            <w:szCs w:val="18"/>
          </w:rPr>
          <w:t>8</w:t>
        </w:r>
      </w:ins>
      <w:del w:id="225" w:author="IUFRO HQ" w:date="2021-01-08T15:16:00Z">
        <w:r w:rsidR="00CD4742" w:rsidRPr="00C55F98" w:rsidDel="002E5028">
          <w:rPr>
            <w:rFonts w:ascii="Arial" w:eastAsia="Arial" w:hAnsi="Arial" w:cs="Arial"/>
            <w:color w:val="auto"/>
            <w:sz w:val="18"/>
            <w:szCs w:val="18"/>
          </w:rPr>
          <w:delText>9</w:delText>
        </w:r>
      </w:del>
      <w:r w:rsidR="0086106E" w:rsidRPr="00C55F98">
        <w:rPr>
          <w:rFonts w:ascii="Arial" w:eastAsia="Arial" w:hAnsi="Arial" w:cs="Arial"/>
          <w:color w:val="auto"/>
          <w:sz w:val="18"/>
          <w:szCs w:val="18"/>
        </w:rPr>
        <w:t xml:space="preserve"> </w:t>
      </w:r>
      <w:r w:rsidR="0086106E" w:rsidRPr="00C55F98">
        <w:rPr>
          <w:rFonts w:ascii="Arial" w:eastAsia="Arial" w:hAnsi="Arial" w:cs="Arial"/>
          <w:color w:val="auto"/>
          <w:sz w:val="18"/>
          <w:szCs w:val="18"/>
        </w:rPr>
        <w:tab/>
        <w:t xml:space="preserve">Members of the Board are elected to serve </w:t>
      </w:r>
      <w:r w:rsidR="00C828A8" w:rsidRPr="00C55F98">
        <w:rPr>
          <w:rFonts w:ascii="Arial" w:eastAsia="Arial" w:hAnsi="Arial" w:cs="Arial"/>
          <w:color w:val="auto"/>
          <w:sz w:val="18"/>
          <w:szCs w:val="18"/>
        </w:rPr>
        <w:t>in their personal capacity.</w:t>
      </w:r>
      <w:r w:rsidR="000D581B" w:rsidRPr="00C55F98">
        <w:rPr>
          <w:rFonts w:ascii="Arial" w:eastAsia="Arial" w:hAnsi="Arial" w:cs="Arial"/>
          <w:color w:val="auto"/>
          <w:sz w:val="18"/>
          <w:szCs w:val="18"/>
        </w:rPr>
        <w:t xml:space="preserve"> W</w:t>
      </w:r>
      <w:r w:rsidR="0086106E" w:rsidRPr="00C55F98">
        <w:rPr>
          <w:rFonts w:ascii="Arial" w:eastAsia="Arial" w:hAnsi="Arial" w:cs="Arial"/>
          <w:color w:val="auto"/>
          <w:sz w:val="18"/>
          <w:szCs w:val="18"/>
        </w:rPr>
        <w:t xml:space="preserve">ith the President’s agreement, </w:t>
      </w:r>
      <w:r w:rsidR="000D581B" w:rsidRPr="00C55F98">
        <w:rPr>
          <w:rFonts w:ascii="Arial" w:eastAsia="Arial" w:hAnsi="Arial" w:cs="Arial"/>
          <w:color w:val="auto"/>
          <w:sz w:val="18"/>
          <w:szCs w:val="18"/>
        </w:rPr>
        <w:t xml:space="preserve">they may </w:t>
      </w:r>
      <w:r w:rsidR="0086106E" w:rsidRPr="00C55F98">
        <w:rPr>
          <w:rFonts w:ascii="Arial" w:eastAsia="Arial" w:hAnsi="Arial" w:cs="Arial"/>
          <w:color w:val="auto"/>
          <w:sz w:val="18"/>
          <w:szCs w:val="18"/>
        </w:rPr>
        <w:t>be represented by a</w:t>
      </w:r>
      <w:ins w:id="226" w:author="IUFRO HQ" w:date="2021-03-15T16:52:00Z">
        <w:r w:rsidR="00C54BFA">
          <w:rPr>
            <w:rFonts w:ascii="Arial" w:eastAsia="Arial" w:hAnsi="Arial" w:cs="Arial"/>
            <w:color w:val="auto"/>
            <w:sz w:val="18"/>
            <w:szCs w:val="18"/>
          </w:rPr>
          <w:t>n appropriate</w:t>
        </w:r>
      </w:ins>
      <w:r w:rsidR="0086106E" w:rsidRPr="00C55F98">
        <w:rPr>
          <w:rFonts w:ascii="Arial" w:eastAsia="Arial" w:hAnsi="Arial" w:cs="Arial"/>
          <w:color w:val="auto"/>
          <w:sz w:val="18"/>
          <w:szCs w:val="18"/>
        </w:rPr>
        <w:t xml:space="preserve"> substitut</w:t>
      </w:r>
      <w:r w:rsidR="000D581B" w:rsidRPr="00C55F98">
        <w:rPr>
          <w:rFonts w:ascii="Arial" w:eastAsia="Arial" w:hAnsi="Arial" w:cs="Arial"/>
          <w:color w:val="auto"/>
          <w:sz w:val="18"/>
          <w:szCs w:val="18"/>
        </w:rPr>
        <w:t>e</w:t>
      </w:r>
      <w:r w:rsidR="006204E5" w:rsidRPr="00C55F98">
        <w:rPr>
          <w:rFonts w:ascii="Arial" w:eastAsia="Arial" w:hAnsi="Arial" w:cs="Arial"/>
          <w:color w:val="auto"/>
          <w:sz w:val="18"/>
          <w:szCs w:val="18"/>
        </w:rPr>
        <w:t xml:space="preserve"> in </w:t>
      </w:r>
      <w:ins w:id="227" w:author="IUFRO HQ" w:date="2021-01-08T15:19:00Z">
        <w:r w:rsidR="00AA7C74">
          <w:rPr>
            <w:rFonts w:ascii="Arial" w:eastAsia="Arial" w:hAnsi="Arial" w:cs="Arial"/>
            <w:color w:val="auto"/>
            <w:sz w:val="18"/>
            <w:szCs w:val="18"/>
          </w:rPr>
          <w:t>a</w:t>
        </w:r>
      </w:ins>
      <w:del w:id="228" w:author="IUFRO HQ" w:date="2021-01-08T15:19:00Z">
        <w:r w:rsidR="006204E5" w:rsidRPr="00C55F98" w:rsidDel="00AA7C74">
          <w:rPr>
            <w:rFonts w:ascii="Arial" w:eastAsia="Arial" w:hAnsi="Arial" w:cs="Arial"/>
            <w:color w:val="auto"/>
            <w:sz w:val="18"/>
            <w:szCs w:val="18"/>
          </w:rPr>
          <w:delText>the</w:delText>
        </w:r>
      </w:del>
      <w:r w:rsidR="006204E5" w:rsidRPr="00C55F98">
        <w:rPr>
          <w:rFonts w:ascii="Arial" w:eastAsia="Arial" w:hAnsi="Arial" w:cs="Arial"/>
          <w:color w:val="auto"/>
          <w:sz w:val="18"/>
          <w:szCs w:val="18"/>
        </w:rPr>
        <w:t xml:space="preserve"> Board meeting</w:t>
      </w:r>
      <w:r w:rsidR="0086106E" w:rsidRPr="00C55F98">
        <w:rPr>
          <w:rFonts w:ascii="Arial" w:eastAsia="Arial" w:hAnsi="Arial" w:cs="Arial"/>
          <w:color w:val="auto"/>
          <w:sz w:val="18"/>
          <w:szCs w:val="18"/>
        </w:rPr>
        <w:t>.</w:t>
      </w:r>
    </w:p>
    <w:p w14:paraId="1D14AE97" w14:textId="79613258" w:rsidR="002C248E" w:rsidRPr="00C55F98" w:rsidRDefault="002E5028" w:rsidP="00B956B0">
      <w:pPr>
        <w:tabs>
          <w:tab w:val="left" w:pos="567"/>
        </w:tabs>
        <w:spacing w:after="80"/>
        <w:ind w:left="567" w:hanging="567"/>
        <w:jc w:val="both"/>
        <w:rPr>
          <w:color w:val="auto"/>
        </w:rPr>
      </w:pPr>
      <w:ins w:id="229" w:author="IUFRO HQ" w:date="2021-01-08T15:16:00Z">
        <w:r>
          <w:rPr>
            <w:rFonts w:ascii="Arial" w:eastAsia="Arial" w:hAnsi="Arial" w:cs="Arial"/>
            <w:color w:val="auto"/>
            <w:sz w:val="18"/>
            <w:szCs w:val="18"/>
          </w:rPr>
          <w:t>9</w:t>
        </w:r>
      </w:ins>
      <w:del w:id="230" w:author="IUFRO HQ" w:date="2021-01-08T15:16:00Z">
        <w:r w:rsidR="00CD4742" w:rsidRPr="00C55F98" w:rsidDel="002E5028">
          <w:rPr>
            <w:rFonts w:ascii="Arial" w:eastAsia="Arial" w:hAnsi="Arial" w:cs="Arial"/>
            <w:color w:val="auto"/>
            <w:sz w:val="18"/>
            <w:szCs w:val="18"/>
          </w:rPr>
          <w:delText>10</w:delText>
        </w:r>
      </w:del>
      <w:r w:rsidR="0086106E" w:rsidRPr="00C55F98">
        <w:rPr>
          <w:rFonts w:ascii="Arial" w:eastAsia="Arial" w:hAnsi="Arial" w:cs="Arial"/>
          <w:color w:val="auto"/>
          <w:sz w:val="18"/>
          <w:szCs w:val="18"/>
        </w:rPr>
        <w:t xml:space="preserve"> </w:t>
      </w:r>
      <w:r w:rsidR="0086106E" w:rsidRPr="00C55F98">
        <w:rPr>
          <w:rFonts w:ascii="Arial" w:eastAsia="Arial" w:hAnsi="Arial" w:cs="Arial"/>
          <w:color w:val="auto"/>
          <w:sz w:val="18"/>
          <w:szCs w:val="18"/>
        </w:rPr>
        <w:tab/>
        <w:t>The President may invite observers to participate in the</w:t>
      </w:r>
      <w:r w:rsidR="000B62DE">
        <w:rPr>
          <w:rFonts w:ascii="Arial" w:eastAsia="Arial" w:hAnsi="Arial" w:cs="Arial"/>
          <w:color w:val="auto"/>
          <w:sz w:val="18"/>
          <w:szCs w:val="18"/>
        </w:rPr>
        <w:t xml:space="preserve"> meetings. In accordance with </w:t>
      </w:r>
      <w:r w:rsidR="0086106E" w:rsidRPr="00C55F98">
        <w:rPr>
          <w:rFonts w:ascii="Arial" w:eastAsia="Arial" w:hAnsi="Arial" w:cs="Arial"/>
          <w:color w:val="auto"/>
          <w:sz w:val="18"/>
          <w:szCs w:val="18"/>
        </w:rPr>
        <w:t>contractual agreement</w:t>
      </w:r>
      <w:r w:rsidR="008D1EF4">
        <w:rPr>
          <w:rFonts w:ascii="Arial" w:eastAsia="Arial" w:hAnsi="Arial" w:cs="Arial"/>
          <w:color w:val="auto"/>
          <w:sz w:val="18"/>
          <w:szCs w:val="18"/>
        </w:rPr>
        <w:t>s</w:t>
      </w:r>
      <w:r w:rsidR="0086106E" w:rsidRPr="00C55F98">
        <w:rPr>
          <w:rFonts w:ascii="Arial" w:eastAsia="Arial" w:hAnsi="Arial" w:cs="Arial"/>
          <w:color w:val="auto"/>
          <w:sz w:val="18"/>
          <w:szCs w:val="18"/>
        </w:rPr>
        <w:t xml:space="preserve">, the Food and Agricultural Organization of the United Nations (FAO) </w:t>
      </w:r>
      <w:r w:rsidR="008D1EF4">
        <w:rPr>
          <w:rFonts w:ascii="Arial" w:eastAsia="Arial" w:hAnsi="Arial" w:cs="Arial"/>
          <w:color w:val="auto"/>
          <w:sz w:val="18"/>
          <w:szCs w:val="18"/>
        </w:rPr>
        <w:t>and the International Forestry Students’ Association (IFSA) have</w:t>
      </w:r>
      <w:r w:rsidR="0086106E" w:rsidRPr="00C55F98">
        <w:rPr>
          <w:rFonts w:ascii="Arial" w:eastAsia="Arial" w:hAnsi="Arial" w:cs="Arial"/>
          <w:color w:val="auto"/>
          <w:sz w:val="18"/>
          <w:szCs w:val="18"/>
        </w:rPr>
        <w:t xml:space="preserve"> observer status on the Board.</w:t>
      </w:r>
    </w:p>
    <w:p w14:paraId="3D7A9C51" w14:textId="52C97C43" w:rsidR="002C248E" w:rsidRPr="00E71B36" w:rsidRDefault="00CD4742" w:rsidP="00B956B0">
      <w:pPr>
        <w:tabs>
          <w:tab w:val="left" w:pos="567"/>
        </w:tabs>
        <w:spacing w:after="80"/>
        <w:ind w:left="567" w:hanging="567"/>
        <w:jc w:val="both"/>
        <w:rPr>
          <w:color w:val="auto"/>
        </w:rPr>
      </w:pPr>
      <w:r w:rsidRPr="00C55F98">
        <w:rPr>
          <w:rFonts w:ascii="Arial" w:eastAsia="Arial" w:hAnsi="Arial" w:cs="Arial"/>
          <w:color w:val="auto"/>
          <w:sz w:val="18"/>
          <w:szCs w:val="18"/>
        </w:rPr>
        <w:t>1</w:t>
      </w:r>
      <w:ins w:id="231" w:author="IUFRO HQ" w:date="2021-01-08T15:16:00Z">
        <w:r w:rsidR="002E5028">
          <w:rPr>
            <w:rFonts w:ascii="Arial" w:eastAsia="Arial" w:hAnsi="Arial" w:cs="Arial"/>
            <w:color w:val="auto"/>
            <w:sz w:val="18"/>
            <w:szCs w:val="18"/>
          </w:rPr>
          <w:t>0</w:t>
        </w:r>
      </w:ins>
      <w:del w:id="232" w:author="IUFRO HQ" w:date="2021-01-08T15:16:00Z">
        <w:r w:rsidRPr="00C55F98" w:rsidDel="002E5028">
          <w:rPr>
            <w:rFonts w:ascii="Arial" w:eastAsia="Arial" w:hAnsi="Arial" w:cs="Arial"/>
            <w:color w:val="auto"/>
            <w:sz w:val="18"/>
            <w:szCs w:val="18"/>
          </w:rPr>
          <w:delText>1</w:delText>
        </w:r>
      </w:del>
      <w:r w:rsidR="0086106E" w:rsidRPr="00C55F98">
        <w:rPr>
          <w:rFonts w:ascii="Arial" w:eastAsia="Arial" w:hAnsi="Arial" w:cs="Arial"/>
          <w:color w:val="auto"/>
          <w:sz w:val="18"/>
          <w:szCs w:val="18"/>
        </w:rPr>
        <w:t xml:space="preserve"> </w:t>
      </w:r>
      <w:r w:rsidR="0086106E" w:rsidRPr="00C55F98">
        <w:rPr>
          <w:rFonts w:ascii="Arial" w:eastAsia="Arial" w:hAnsi="Arial" w:cs="Arial"/>
          <w:color w:val="auto"/>
          <w:sz w:val="18"/>
          <w:szCs w:val="18"/>
        </w:rPr>
        <w:tab/>
        <w:t xml:space="preserve">The President, the </w:t>
      </w:r>
      <w:r w:rsidR="0086106E" w:rsidRPr="00E71B36">
        <w:rPr>
          <w:rFonts w:ascii="Arial" w:eastAsia="Arial" w:hAnsi="Arial" w:cs="Arial"/>
          <w:color w:val="auto"/>
          <w:sz w:val="18"/>
          <w:szCs w:val="18"/>
        </w:rPr>
        <w:t xml:space="preserve">Vice-Presidents, President’s Nominees and Division </w:t>
      </w:r>
      <w:ins w:id="233" w:author="IUFRO HQ" w:date="2021-08-12T10:41:00Z">
        <w:r w:rsidR="00873EE2" w:rsidRPr="00E71B36">
          <w:rPr>
            <w:rFonts w:ascii="Arial" w:eastAsia="Arial" w:hAnsi="Arial" w:cs="Arial"/>
            <w:color w:val="auto"/>
            <w:sz w:val="18"/>
            <w:szCs w:val="18"/>
          </w:rPr>
          <w:t>Co-</w:t>
        </w:r>
      </w:ins>
      <w:r w:rsidR="0086106E" w:rsidRPr="00E71B36">
        <w:rPr>
          <w:rFonts w:ascii="Arial" w:eastAsia="Arial" w:hAnsi="Arial" w:cs="Arial"/>
          <w:color w:val="auto"/>
          <w:sz w:val="18"/>
          <w:szCs w:val="18"/>
        </w:rPr>
        <w:t>Coordinators are elected by the International Council</w:t>
      </w:r>
      <w:ins w:id="234" w:author="IUFRO HQ" w:date="2021-08-11T16:46:00Z">
        <w:r w:rsidR="002B20D7" w:rsidRPr="00E71B36">
          <w:rPr>
            <w:rFonts w:ascii="Arial" w:eastAsia="Arial" w:hAnsi="Arial" w:cs="Arial"/>
            <w:color w:val="auto"/>
            <w:sz w:val="18"/>
            <w:szCs w:val="18"/>
          </w:rPr>
          <w:t>, based on the recommendation by the Board</w:t>
        </w:r>
      </w:ins>
      <w:r w:rsidR="0086106E" w:rsidRPr="00E71B36">
        <w:rPr>
          <w:rFonts w:ascii="Arial" w:eastAsia="Arial" w:hAnsi="Arial" w:cs="Arial"/>
          <w:color w:val="auto"/>
          <w:sz w:val="18"/>
          <w:szCs w:val="18"/>
        </w:rPr>
        <w:t xml:space="preserve"> (see also </w:t>
      </w:r>
      <w:ins w:id="235" w:author="IUFRO HQ" w:date="2021-08-13T10:15:00Z">
        <w:r w:rsidR="009F5FE1" w:rsidRPr="00E71B36">
          <w:rPr>
            <w:rFonts w:ascii="Arial" w:eastAsia="Arial" w:hAnsi="Arial" w:cs="Arial"/>
            <w:color w:val="auto"/>
            <w:sz w:val="18"/>
            <w:szCs w:val="18"/>
          </w:rPr>
          <w:t xml:space="preserve">Statutes </w:t>
        </w:r>
      </w:ins>
      <w:r w:rsidR="0086106E" w:rsidRPr="00E71B36">
        <w:rPr>
          <w:rFonts w:ascii="Arial" w:eastAsia="Arial" w:hAnsi="Arial" w:cs="Arial"/>
          <w:color w:val="auto"/>
          <w:sz w:val="18"/>
          <w:szCs w:val="18"/>
        </w:rPr>
        <w:t>Article VI.1.5).</w:t>
      </w:r>
    </w:p>
    <w:p w14:paraId="23CB9184" w14:textId="3BD59C91" w:rsidR="002C248E" w:rsidRPr="00C55F98" w:rsidRDefault="0086106E" w:rsidP="00B956B0">
      <w:pPr>
        <w:tabs>
          <w:tab w:val="left" w:pos="567"/>
        </w:tabs>
        <w:spacing w:after="80"/>
        <w:ind w:left="567" w:hanging="567"/>
        <w:jc w:val="both"/>
        <w:rPr>
          <w:color w:val="auto"/>
        </w:rPr>
      </w:pPr>
      <w:r w:rsidRPr="00E71B36">
        <w:rPr>
          <w:rFonts w:ascii="Arial" w:eastAsia="Arial" w:hAnsi="Arial" w:cs="Arial"/>
          <w:color w:val="auto"/>
          <w:sz w:val="18"/>
          <w:szCs w:val="18"/>
        </w:rPr>
        <w:t>1</w:t>
      </w:r>
      <w:ins w:id="236" w:author="IUFRO HQ" w:date="2021-01-08T15:16:00Z">
        <w:r w:rsidR="002E5028" w:rsidRPr="00E71B36">
          <w:rPr>
            <w:rFonts w:ascii="Arial" w:eastAsia="Arial" w:hAnsi="Arial" w:cs="Arial"/>
            <w:color w:val="auto"/>
            <w:sz w:val="18"/>
            <w:szCs w:val="18"/>
          </w:rPr>
          <w:t>1</w:t>
        </w:r>
      </w:ins>
      <w:del w:id="237" w:author="IUFRO HQ" w:date="2021-01-08T15:16:00Z">
        <w:r w:rsidR="00CD4742" w:rsidRPr="00E71B36" w:rsidDel="002E5028">
          <w:rPr>
            <w:rFonts w:ascii="Arial" w:eastAsia="Arial" w:hAnsi="Arial" w:cs="Arial"/>
            <w:color w:val="auto"/>
            <w:sz w:val="18"/>
            <w:szCs w:val="18"/>
          </w:rPr>
          <w:delText>2</w:delText>
        </w:r>
      </w:del>
      <w:r w:rsidRPr="00E71B36">
        <w:rPr>
          <w:rFonts w:ascii="Arial" w:eastAsia="Arial" w:hAnsi="Arial" w:cs="Arial"/>
          <w:color w:val="auto"/>
          <w:sz w:val="18"/>
          <w:szCs w:val="18"/>
        </w:rPr>
        <w:t xml:space="preserve"> </w:t>
      </w:r>
      <w:r w:rsidRPr="00E71B36">
        <w:rPr>
          <w:rFonts w:ascii="Arial" w:eastAsia="Arial" w:hAnsi="Arial" w:cs="Arial"/>
          <w:color w:val="auto"/>
          <w:sz w:val="18"/>
          <w:szCs w:val="18"/>
        </w:rPr>
        <w:tab/>
        <w:t xml:space="preserve">The period of office of all </w:t>
      </w:r>
      <w:ins w:id="238" w:author="IUFRO HQ" w:date="2021-08-12T17:03:00Z">
        <w:r w:rsidR="002A5B89" w:rsidRPr="00E71B36">
          <w:rPr>
            <w:rFonts w:ascii="Arial" w:eastAsia="Arial" w:hAnsi="Arial" w:cs="Arial"/>
            <w:color w:val="auto"/>
            <w:sz w:val="18"/>
            <w:szCs w:val="18"/>
          </w:rPr>
          <w:t xml:space="preserve">Board </w:t>
        </w:r>
      </w:ins>
      <w:r w:rsidRPr="00E71B36">
        <w:rPr>
          <w:rFonts w:ascii="Arial" w:eastAsia="Arial" w:hAnsi="Arial" w:cs="Arial"/>
          <w:color w:val="auto"/>
          <w:sz w:val="18"/>
          <w:szCs w:val="18"/>
        </w:rPr>
        <w:t>members</w:t>
      </w:r>
      <w:ins w:id="239" w:author="IUFRO HQ" w:date="2021-08-12T17:03:00Z">
        <w:r w:rsidR="002A5B89" w:rsidRPr="00E71B36">
          <w:rPr>
            <w:rFonts w:ascii="Arial" w:eastAsia="Arial" w:hAnsi="Arial" w:cs="Arial"/>
            <w:color w:val="auto"/>
            <w:sz w:val="18"/>
            <w:szCs w:val="18"/>
          </w:rPr>
          <w:t xml:space="preserve">, except the Executive Director (see </w:t>
        </w:r>
      </w:ins>
      <w:ins w:id="240" w:author="IUFRO HQ" w:date="2021-08-13T10:15:00Z">
        <w:r w:rsidR="009F5FE1" w:rsidRPr="00E71B36">
          <w:rPr>
            <w:rFonts w:ascii="Arial" w:eastAsia="Arial" w:hAnsi="Arial" w:cs="Arial"/>
            <w:color w:val="auto"/>
            <w:sz w:val="18"/>
            <w:szCs w:val="18"/>
          </w:rPr>
          <w:t xml:space="preserve">also Statutes </w:t>
        </w:r>
      </w:ins>
      <w:ins w:id="241" w:author="IUFRO HQ" w:date="2021-08-12T17:03:00Z">
        <w:r w:rsidR="002A5B89" w:rsidRPr="00E71B36">
          <w:rPr>
            <w:rFonts w:ascii="Arial" w:eastAsia="Arial" w:hAnsi="Arial" w:cs="Arial"/>
            <w:color w:val="auto"/>
            <w:sz w:val="18"/>
            <w:szCs w:val="18"/>
          </w:rPr>
          <w:t>Article X.6) and the Coordinators of the Special Programmes, Projects and IUFRO-led International Initiatives</w:t>
        </w:r>
      </w:ins>
      <w:ins w:id="242" w:author="IUFRO HQ" w:date="2021-08-12T17:04:00Z">
        <w:r w:rsidR="002A5B89" w:rsidRPr="00E71B36">
          <w:rPr>
            <w:rFonts w:ascii="Arial" w:eastAsia="Arial" w:hAnsi="Arial" w:cs="Arial"/>
            <w:color w:val="auto"/>
            <w:sz w:val="18"/>
            <w:szCs w:val="18"/>
          </w:rPr>
          <w:t>,</w:t>
        </w:r>
      </w:ins>
      <w:r w:rsidRPr="00E71B36">
        <w:rPr>
          <w:rFonts w:ascii="Arial" w:eastAsia="Arial" w:hAnsi="Arial" w:cs="Arial"/>
          <w:color w:val="auto"/>
          <w:sz w:val="18"/>
          <w:szCs w:val="18"/>
        </w:rPr>
        <w:t xml:space="preserve"> begins on the first day after the IUFRO World Congress and ends with the last day of the next World Congress. With the exception of the </w:t>
      </w:r>
      <w:r w:rsidRPr="00E71B36">
        <w:rPr>
          <w:rFonts w:ascii="Arial" w:eastAsia="Arial" w:hAnsi="Arial" w:cs="Arial"/>
          <w:color w:val="auto"/>
          <w:sz w:val="18"/>
          <w:szCs w:val="18"/>
        </w:rPr>
        <w:lastRenderedPageBreak/>
        <w:t xml:space="preserve">President and the Vice-Presidents all </w:t>
      </w:r>
      <w:ins w:id="243" w:author="IUFRO HQ" w:date="2021-08-12T17:04:00Z">
        <w:r w:rsidR="002A5B89" w:rsidRPr="00E71B36">
          <w:rPr>
            <w:rFonts w:ascii="Arial" w:eastAsia="Arial" w:hAnsi="Arial" w:cs="Arial"/>
            <w:color w:val="auto"/>
            <w:sz w:val="18"/>
            <w:szCs w:val="18"/>
          </w:rPr>
          <w:t>th</w:t>
        </w:r>
      </w:ins>
      <w:ins w:id="244" w:author="IUFRO HQ" w:date="2021-08-12T17:05:00Z">
        <w:r w:rsidR="002A5B89" w:rsidRPr="00E71B36">
          <w:rPr>
            <w:rFonts w:ascii="Arial" w:eastAsia="Arial" w:hAnsi="Arial" w:cs="Arial"/>
            <w:color w:val="auto"/>
            <w:sz w:val="18"/>
            <w:szCs w:val="18"/>
          </w:rPr>
          <w:t xml:space="preserve">ese </w:t>
        </w:r>
      </w:ins>
      <w:r w:rsidRPr="00E71B36">
        <w:rPr>
          <w:rFonts w:ascii="Arial" w:eastAsia="Arial" w:hAnsi="Arial" w:cs="Arial"/>
          <w:color w:val="auto"/>
          <w:sz w:val="18"/>
          <w:szCs w:val="18"/>
        </w:rPr>
        <w:t>members may be re-elected</w:t>
      </w:r>
      <w:r w:rsidRPr="002A5B89">
        <w:rPr>
          <w:rFonts w:ascii="Arial" w:eastAsia="Arial" w:hAnsi="Arial" w:cs="Arial"/>
          <w:color w:val="auto"/>
          <w:sz w:val="18"/>
          <w:szCs w:val="18"/>
        </w:rPr>
        <w:t xml:space="preserve"> to a second term of office if this is necessary to ensure continuity, but no elected member may be re-elected for a third term in the same post.</w:t>
      </w:r>
    </w:p>
    <w:p w14:paraId="539A305F" w14:textId="6C5B2D81" w:rsidR="002C248E" w:rsidRPr="00C55F98" w:rsidRDefault="0086106E" w:rsidP="00B956B0">
      <w:pPr>
        <w:tabs>
          <w:tab w:val="left" w:pos="567"/>
        </w:tabs>
        <w:spacing w:after="80"/>
        <w:ind w:left="567" w:hanging="567"/>
        <w:jc w:val="both"/>
        <w:rPr>
          <w:color w:val="auto"/>
        </w:rPr>
      </w:pPr>
      <w:r w:rsidRPr="00C55F98">
        <w:rPr>
          <w:rFonts w:ascii="Arial" w:eastAsia="Arial" w:hAnsi="Arial" w:cs="Arial"/>
          <w:color w:val="auto"/>
          <w:sz w:val="18"/>
          <w:szCs w:val="18"/>
        </w:rPr>
        <w:t>1</w:t>
      </w:r>
      <w:ins w:id="245" w:author="IUFRO HQ" w:date="2021-01-08T15:17:00Z">
        <w:r w:rsidR="002E5028">
          <w:rPr>
            <w:rFonts w:ascii="Arial" w:eastAsia="Arial" w:hAnsi="Arial" w:cs="Arial"/>
            <w:color w:val="auto"/>
            <w:sz w:val="18"/>
            <w:szCs w:val="18"/>
          </w:rPr>
          <w:t>2</w:t>
        </w:r>
      </w:ins>
      <w:del w:id="246" w:author="IUFRO HQ" w:date="2021-01-08T15:17:00Z">
        <w:r w:rsidR="00CD4742" w:rsidRPr="00C55F98" w:rsidDel="002E5028">
          <w:rPr>
            <w:rFonts w:ascii="Arial" w:eastAsia="Arial" w:hAnsi="Arial" w:cs="Arial"/>
            <w:color w:val="auto"/>
            <w:sz w:val="18"/>
            <w:szCs w:val="18"/>
          </w:rPr>
          <w:delText>3</w:delText>
        </w:r>
      </w:del>
      <w:r w:rsidRPr="00C55F98">
        <w:rPr>
          <w:rFonts w:ascii="Arial" w:eastAsia="Arial" w:hAnsi="Arial" w:cs="Arial"/>
          <w:color w:val="auto"/>
          <w:sz w:val="18"/>
          <w:szCs w:val="18"/>
        </w:rPr>
        <w:t xml:space="preserve"> </w:t>
      </w:r>
      <w:r w:rsidRPr="00C55F98">
        <w:rPr>
          <w:rFonts w:ascii="Arial" w:eastAsia="Arial" w:hAnsi="Arial" w:cs="Arial"/>
          <w:color w:val="auto"/>
          <w:sz w:val="18"/>
          <w:szCs w:val="18"/>
        </w:rPr>
        <w:tab/>
        <w:t>If during the period between Congresses the President or a Vice-President leaves his/her office, the Board will recommend their replacement to be ratified by the International Council.</w:t>
      </w:r>
    </w:p>
    <w:p w14:paraId="5D3E87EC" w14:textId="78D76693" w:rsidR="002C248E" w:rsidRDefault="0086106E" w:rsidP="00B956B0">
      <w:pPr>
        <w:tabs>
          <w:tab w:val="left" w:pos="567"/>
        </w:tabs>
        <w:spacing w:after="80"/>
        <w:ind w:left="567" w:hanging="567"/>
        <w:jc w:val="both"/>
      </w:pPr>
      <w:r w:rsidRPr="00C55F98">
        <w:rPr>
          <w:rFonts w:ascii="Arial" w:eastAsia="Arial" w:hAnsi="Arial" w:cs="Arial"/>
          <w:color w:val="auto"/>
          <w:sz w:val="18"/>
          <w:szCs w:val="18"/>
        </w:rPr>
        <w:t>1</w:t>
      </w:r>
      <w:ins w:id="247" w:author="IUFRO HQ" w:date="2021-01-08T15:17:00Z">
        <w:r w:rsidR="002E5028">
          <w:rPr>
            <w:rFonts w:ascii="Arial" w:eastAsia="Arial" w:hAnsi="Arial" w:cs="Arial"/>
            <w:color w:val="auto"/>
            <w:sz w:val="18"/>
            <w:szCs w:val="18"/>
          </w:rPr>
          <w:t>3</w:t>
        </w:r>
      </w:ins>
      <w:del w:id="248" w:author="IUFRO HQ" w:date="2021-01-08T15:17:00Z">
        <w:r w:rsidR="00CD4742" w:rsidRPr="00C55F98" w:rsidDel="002E5028">
          <w:rPr>
            <w:rFonts w:ascii="Arial" w:eastAsia="Arial" w:hAnsi="Arial" w:cs="Arial"/>
            <w:color w:val="auto"/>
            <w:sz w:val="18"/>
            <w:szCs w:val="18"/>
          </w:rPr>
          <w:delText>4</w:delText>
        </w:r>
      </w:del>
      <w:r w:rsidRPr="00C55F98">
        <w:rPr>
          <w:rFonts w:ascii="Arial" w:eastAsia="Arial" w:hAnsi="Arial" w:cs="Arial"/>
          <w:color w:val="auto"/>
          <w:sz w:val="18"/>
          <w:szCs w:val="18"/>
        </w:rPr>
        <w:t xml:space="preserve"> </w:t>
      </w:r>
      <w:r w:rsidR="00887FB2" w:rsidRPr="00C55F98">
        <w:rPr>
          <w:rFonts w:ascii="Arial" w:eastAsia="Arial" w:hAnsi="Arial" w:cs="Arial"/>
          <w:color w:val="auto"/>
          <w:sz w:val="18"/>
          <w:szCs w:val="18"/>
        </w:rPr>
        <w:tab/>
      </w:r>
      <w:r>
        <w:rPr>
          <w:rFonts w:ascii="Arial" w:eastAsia="Arial" w:hAnsi="Arial" w:cs="Arial"/>
          <w:sz w:val="18"/>
          <w:szCs w:val="18"/>
        </w:rPr>
        <w:t>Any other Board Member who ceases, for any r</w:t>
      </w:r>
      <w:r w:rsidR="00742D4E">
        <w:rPr>
          <w:rFonts w:ascii="Arial" w:eastAsia="Arial" w:hAnsi="Arial" w:cs="Arial"/>
          <w:sz w:val="18"/>
          <w:szCs w:val="18"/>
        </w:rPr>
        <w:t>eason,</w:t>
      </w:r>
      <w:r>
        <w:rPr>
          <w:rFonts w:ascii="Arial" w:eastAsia="Arial" w:hAnsi="Arial" w:cs="Arial"/>
          <w:sz w:val="18"/>
          <w:szCs w:val="18"/>
        </w:rPr>
        <w:t xml:space="preserve"> to hold office, may be replaced by the Board. An appointed substitute will hold his/her office until the last day of the next IUFRO World Congress.</w:t>
      </w:r>
    </w:p>
    <w:p w14:paraId="42F159A7" w14:textId="77777777" w:rsidR="002C248E" w:rsidRPr="00F05C21" w:rsidRDefault="0086106E">
      <w:pPr>
        <w:tabs>
          <w:tab w:val="left" w:pos="567"/>
        </w:tabs>
        <w:spacing w:after="96"/>
        <w:ind w:left="567" w:hanging="567"/>
        <w:jc w:val="both"/>
        <w:rPr>
          <w:sz w:val="22"/>
          <w:szCs w:val="22"/>
        </w:rPr>
      </w:pPr>
      <w:r w:rsidRPr="00F05C21">
        <w:rPr>
          <w:rFonts w:ascii="Arial" w:eastAsia="Arial" w:hAnsi="Arial" w:cs="Arial"/>
          <w:b/>
          <w:i/>
          <w:sz w:val="18"/>
          <w:szCs w:val="18"/>
        </w:rPr>
        <w:t>Procedure</w:t>
      </w:r>
    </w:p>
    <w:p w14:paraId="40092B3E" w14:textId="36206ECC" w:rsidR="002C248E" w:rsidRPr="00E71B36" w:rsidRDefault="00CD4742" w:rsidP="00B956B0">
      <w:pPr>
        <w:tabs>
          <w:tab w:val="left" w:pos="567"/>
        </w:tabs>
        <w:spacing w:after="80"/>
        <w:ind w:left="567" w:hanging="567"/>
        <w:jc w:val="both"/>
        <w:rPr>
          <w:color w:val="auto"/>
        </w:rPr>
      </w:pPr>
      <w:r w:rsidRPr="00C55F98">
        <w:rPr>
          <w:rFonts w:ascii="Arial" w:eastAsia="Arial" w:hAnsi="Arial" w:cs="Arial"/>
          <w:color w:val="auto"/>
          <w:sz w:val="18"/>
          <w:szCs w:val="18"/>
        </w:rPr>
        <w:t>1</w:t>
      </w:r>
      <w:ins w:id="249" w:author="IUFRO HQ" w:date="2021-01-08T15:17:00Z">
        <w:r w:rsidR="002E5028">
          <w:rPr>
            <w:rFonts w:ascii="Arial" w:eastAsia="Arial" w:hAnsi="Arial" w:cs="Arial"/>
            <w:color w:val="auto"/>
            <w:sz w:val="18"/>
            <w:szCs w:val="18"/>
          </w:rPr>
          <w:t>4</w:t>
        </w:r>
      </w:ins>
      <w:del w:id="250" w:author="IUFRO HQ" w:date="2021-01-08T15:17:00Z">
        <w:r w:rsidRPr="00C55F98" w:rsidDel="002E5028">
          <w:rPr>
            <w:rFonts w:ascii="Arial" w:eastAsia="Arial" w:hAnsi="Arial" w:cs="Arial"/>
            <w:color w:val="auto"/>
            <w:sz w:val="18"/>
            <w:szCs w:val="18"/>
          </w:rPr>
          <w:delText>5</w:delText>
        </w:r>
      </w:del>
      <w:r w:rsidR="0086106E" w:rsidRPr="00C55F98">
        <w:rPr>
          <w:rFonts w:ascii="Arial" w:eastAsia="Arial" w:hAnsi="Arial" w:cs="Arial"/>
          <w:color w:val="auto"/>
          <w:sz w:val="18"/>
          <w:szCs w:val="18"/>
        </w:rPr>
        <w:t xml:space="preserve"> </w:t>
      </w:r>
      <w:r w:rsidR="0086106E" w:rsidRPr="00C55F98">
        <w:rPr>
          <w:rFonts w:ascii="Arial" w:eastAsia="Arial" w:hAnsi="Arial" w:cs="Arial"/>
          <w:color w:val="auto"/>
          <w:sz w:val="18"/>
          <w:szCs w:val="18"/>
        </w:rPr>
        <w:tab/>
        <w:t xml:space="preserve">The Board normally meets whenever a Congress is in </w:t>
      </w:r>
      <w:r w:rsidR="0086106E" w:rsidRPr="00E71B36">
        <w:rPr>
          <w:rFonts w:ascii="Arial" w:eastAsia="Arial" w:hAnsi="Arial" w:cs="Arial"/>
          <w:color w:val="auto"/>
          <w:sz w:val="18"/>
          <w:szCs w:val="18"/>
        </w:rPr>
        <w:t xml:space="preserve">session and </w:t>
      </w:r>
      <w:ins w:id="251" w:author="IUFRO HQ" w:date="2021-03-11T14:31:00Z">
        <w:r w:rsidR="005400EB" w:rsidRPr="00E71B36">
          <w:rPr>
            <w:rFonts w:ascii="Arial" w:eastAsia="Arial" w:hAnsi="Arial" w:cs="Arial"/>
            <w:color w:val="auto"/>
            <w:sz w:val="18"/>
            <w:szCs w:val="18"/>
          </w:rPr>
          <w:t xml:space="preserve">at least </w:t>
        </w:r>
      </w:ins>
      <w:ins w:id="252" w:author="IUFRO HQ" w:date="2021-01-08T15:20:00Z">
        <w:r w:rsidR="00AA7C74" w:rsidRPr="00E71B36">
          <w:rPr>
            <w:rFonts w:ascii="Arial" w:eastAsia="Arial" w:hAnsi="Arial" w:cs="Arial"/>
            <w:color w:val="auto"/>
            <w:sz w:val="18"/>
            <w:szCs w:val="18"/>
          </w:rPr>
          <w:t xml:space="preserve">on an annual basis </w:t>
        </w:r>
      </w:ins>
      <w:r w:rsidR="0086106E" w:rsidRPr="00E71B36">
        <w:rPr>
          <w:rFonts w:ascii="Arial" w:eastAsia="Arial" w:hAnsi="Arial" w:cs="Arial"/>
          <w:color w:val="auto"/>
          <w:sz w:val="18"/>
          <w:szCs w:val="18"/>
        </w:rPr>
        <w:t>between Congresses</w:t>
      </w:r>
      <w:ins w:id="253" w:author="IUFRO HQ" w:date="2021-01-08T15:20:00Z">
        <w:r w:rsidR="00AA7C74" w:rsidRPr="00E71B36">
          <w:rPr>
            <w:rFonts w:ascii="Arial" w:eastAsia="Arial" w:hAnsi="Arial" w:cs="Arial"/>
            <w:color w:val="auto"/>
            <w:sz w:val="18"/>
            <w:szCs w:val="18"/>
          </w:rPr>
          <w:t>. Additional Board meetings may be convened</w:t>
        </w:r>
      </w:ins>
      <w:r w:rsidR="0086106E" w:rsidRPr="00E71B36">
        <w:rPr>
          <w:rFonts w:ascii="Arial" w:eastAsia="Arial" w:hAnsi="Arial" w:cs="Arial"/>
          <w:color w:val="auto"/>
          <w:sz w:val="18"/>
          <w:szCs w:val="18"/>
        </w:rPr>
        <w:t xml:space="preserve"> </w:t>
      </w:r>
      <w:ins w:id="254" w:author="IUFRO HQ" w:date="2021-08-26T15:06:00Z">
        <w:r w:rsidR="004D41BD" w:rsidRPr="00E71B36">
          <w:rPr>
            <w:rFonts w:ascii="Arial" w:eastAsia="Arial" w:hAnsi="Arial" w:cs="Arial"/>
            <w:color w:val="auto"/>
            <w:sz w:val="18"/>
            <w:szCs w:val="18"/>
          </w:rPr>
          <w:t>at</w:t>
        </w:r>
      </w:ins>
      <w:r w:rsidR="005D7329" w:rsidRPr="00E71B36">
        <w:rPr>
          <w:rFonts w:ascii="Arial" w:eastAsia="Arial" w:hAnsi="Arial" w:cs="Arial"/>
          <w:color w:val="auto"/>
          <w:sz w:val="18"/>
          <w:szCs w:val="18"/>
        </w:rPr>
        <w:t xml:space="preserve"> </w:t>
      </w:r>
      <w:r w:rsidR="0086106E" w:rsidRPr="00E71B36">
        <w:rPr>
          <w:rFonts w:ascii="Arial" w:eastAsia="Arial" w:hAnsi="Arial" w:cs="Arial"/>
          <w:color w:val="auto"/>
          <w:sz w:val="18"/>
          <w:szCs w:val="18"/>
        </w:rPr>
        <w:t xml:space="preserve">the President’s </w:t>
      </w:r>
      <w:del w:id="255" w:author="IUFRO HQ" w:date="2021-08-16T12:25:00Z">
        <w:r w:rsidR="0086106E" w:rsidRPr="00E71B36" w:rsidDel="005D7329">
          <w:rPr>
            <w:rFonts w:ascii="Arial" w:eastAsia="Arial" w:hAnsi="Arial" w:cs="Arial"/>
            <w:color w:val="auto"/>
            <w:sz w:val="18"/>
            <w:szCs w:val="18"/>
          </w:rPr>
          <w:delText>decision</w:delText>
        </w:r>
        <w:r w:rsidR="008E6981" w:rsidRPr="00E71B36" w:rsidDel="005D7329">
          <w:rPr>
            <w:rFonts w:ascii="Arial" w:eastAsia="Arial" w:hAnsi="Arial" w:cs="Arial"/>
            <w:color w:val="auto"/>
            <w:sz w:val="18"/>
            <w:szCs w:val="18"/>
          </w:rPr>
          <w:delText xml:space="preserve">at </w:delText>
        </w:r>
      </w:del>
      <w:ins w:id="256" w:author="IUFRO HQ" w:date="2021-08-16T12:25:00Z">
        <w:r w:rsidR="005D7329" w:rsidRPr="00E71B36">
          <w:rPr>
            <w:rFonts w:ascii="Arial" w:eastAsia="Arial" w:hAnsi="Arial" w:cs="Arial"/>
            <w:color w:val="auto"/>
            <w:sz w:val="18"/>
            <w:szCs w:val="18"/>
          </w:rPr>
          <w:t>discretion</w:t>
        </w:r>
      </w:ins>
      <w:r w:rsidR="0086106E" w:rsidRPr="00E71B36">
        <w:rPr>
          <w:rFonts w:ascii="Arial" w:eastAsia="Arial" w:hAnsi="Arial" w:cs="Arial"/>
          <w:color w:val="auto"/>
          <w:sz w:val="18"/>
          <w:szCs w:val="18"/>
        </w:rPr>
        <w:t xml:space="preserve"> or </w:t>
      </w:r>
      <w:del w:id="257" w:author="IUFRO HQ" w:date="2021-08-16T12:25:00Z">
        <w:r w:rsidR="0086106E" w:rsidRPr="00E71B36" w:rsidDel="005D7329">
          <w:rPr>
            <w:rFonts w:ascii="Arial" w:eastAsia="Arial" w:hAnsi="Arial" w:cs="Arial"/>
            <w:color w:val="auto"/>
            <w:sz w:val="18"/>
            <w:szCs w:val="18"/>
          </w:rPr>
          <w:delText xml:space="preserve">on </w:delText>
        </w:r>
      </w:del>
      <w:ins w:id="258" w:author="IUFRO HQ" w:date="2021-08-16T12:25:00Z">
        <w:r w:rsidR="005D7329" w:rsidRPr="00E71B36">
          <w:rPr>
            <w:rFonts w:ascii="Arial" w:eastAsia="Arial" w:hAnsi="Arial" w:cs="Arial"/>
            <w:color w:val="auto"/>
            <w:sz w:val="18"/>
            <w:szCs w:val="18"/>
          </w:rPr>
          <w:t>by</w:t>
        </w:r>
      </w:ins>
      <w:r w:rsidR="005D7329" w:rsidRPr="00E71B36">
        <w:rPr>
          <w:rFonts w:ascii="Arial" w:eastAsia="Arial" w:hAnsi="Arial" w:cs="Arial"/>
          <w:color w:val="auto"/>
          <w:sz w:val="18"/>
          <w:szCs w:val="18"/>
        </w:rPr>
        <w:t xml:space="preserve"> </w:t>
      </w:r>
      <w:r w:rsidR="0086106E" w:rsidRPr="00E71B36">
        <w:rPr>
          <w:rFonts w:ascii="Arial" w:eastAsia="Arial" w:hAnsi="Arial" w:cs="Arial"/>
          <w:color w:val="auto"/>
          <w:sz w:val="18"/>
          <w:szCs w:val="18"/>
        </w:rPr>
        <w:t>requests submitted by at least one-third of the Board’s voting members</w:t>
      </w:r>
      <w:del w:id="259" w:author="IUFRO HQ" w:date="2021-01-08T15:20:00Z">
        <w:r w:rsidR="0086106E" w:rsidRPr="00E71B36" w:rsidDel="00AA7C74">
          <w:rPr>
            <w:rFonts w:ascii="Arial" w:eastAsia="Arial" w:hAnsi="Arial" w:cs="Arial"/>
            <w:color w:val="auto"/>
            <w:sz w:val="18"/>
            <w:szCs w:val="18"/>
          </w:rPr>
          <w:delText>, but in any case at least once a year</w:delText>
        </w:r>
      </w:del>
      <w:r w:rsidR="0086106E" w:rsidRPr="00E71B36">
        <w:rPr>
          <w:rFonts w:ascii="Arial" w:eastAsia="Arial" w:hAnsi="Arial" w:cs="Arial"/>
          <w:color w:val="auto"/>
          <w:sz w:val="18"/>
          <w:szCs w:val="18"/>
        </w:rPr>
        <w:t>.</w:t>
      </w:r>
    </w:p>
    <w:p w14:paraId="3ACCBF9E" w14:textId="1FE20FCE" w:rsidR="002C248E" w:rsidRPr="00E71B36" w:rsidRDefault="00CD4742" w:rsidP="00B956B0">
      <w:pPr>
        <w:tabs>
          <w:tab w:val="left" w:pos="567"/>
        </w:tabs>
        <w:spacing w:after="80"/>
        <w:ind w:left="567" w:hanging="567"/>
        <w:jc w:val="both"/>
        <w:rPr>
          <w:color w:val="auto"/>
        </w:rPr>
      </w:pPr>
      <w:r w:rsidRPr="00E71B36">
        <w:rPr>
          <w:rFonts w:ascii="Arial" w:eastAsia="Arial" w:hAnsi="Arial" w:cs="Arial"/>
          <w:color w:val="auto"/>
          <w:sz w:val="18"/>
          <w:szCs w:val="18"/>
        </w:rPr>
        <w:t>1</w:t>
      </w:r>
      <w:ins w:id="260" w:author="IUFRO HQ" w:date="2021-01-08T15:17:00Z">
        <w:r w:rsidR="002E5028" w:rsidRPr="00E71B36">
          <w:rPr>
            <w:rFonts w:ascii="Arial" w:eastAsia="Arial" w:hAnsi="Arial" w:cs="Arial"/>
            <w:color w:val="auto"/>
            <w:sz w:val="18"/>
            <w:szCs w:val="18"/>
          </w:rPr>
          <w:t>5</w:t>
        </w:r>
      </w:ins>
      <w:del w:id="261" w:author="IUFRO HQ" w:date="2021-01-08T15:17:00Z">
        <w:r w:rsidRPr="00E71B36" w:rsidDel="002E5028">
          <w:rPr>
            <w:rFonts w:ascii="Arial" w:eastAsia="Arial" w:hAnsi="Arial" w:cs="Arial"/>
            <w:color w:val="auto"/>
            <w:sz w:val="18"/>
            <w:szCs w:val="18"/>
          </w:rPr>
          <w:delText>6</w:delText>
        </w:r>
      </w:del>
      <w:r w:rsidR="0086106E" w:rsidRPr="00E71B36">
        <w:rPr>
          <w:rFonts w:ascii="Arial" w:eastAsia="Arial" w:hAnsi="Arial" w:cs="Arial"/>
          <w:color w:val="auto"/>
          <w:sz w:val="18"/>
          <w:szCs w:val="18"/>
        </w:rPr>
        <w:t xml:space="preserve"> </w:t>
      </w:r>
      <w:r w:rsidR="0086106E" w:rsidRPr="00E71B36">
        <w:rPr>
          <w:rFonts w:ascii="Arial" w:eastAsia="Arial" w:hAnsi="Arial" w:cs="Arial"/>
          <w:color w:val="auto"/>
          <w:sz w:val="18"/>
          <w:szCs w:val="18"/>
        </w:rPr>
        <w:tab/>
        <w:t xml:space="preserve">Decisions </w:t>
      </w:r>
      <w:ins w:id="262" w:author="IUFRO HQ" w:date="2021-01-08T15:21:00Z">
        <w:r w:rsidR="00AA7C74" w:rsidRPr="00E71B36">
          <w:rPr>
            <w:rFonts w:ascii="Arial" w:eastAsia="Arial" w:hAnsi="Arial" w:cs="Arial"/>
            <w:color w:val="auto"/>
            <w:sz w:val="18"/>
            <w:szCs w:val="18"/>
          </w:rPr>
          <w:t xml:space="preserve">made during Board meetings, or by electronic ballot between Board meetings, </w:t>
        </w:r>
      </w:ins>
      <w:r w:rsidR="0086106E" w:rsidRPr="00E71B36">
        <w:rPr>
          <w:rFonts w:ascii="Arial" w:eastAsia="Arial" w:hAnsi="Arial" w:cs="Arial"/>
          <w:color w:val="auto"/>
          <w:sz w:val="18"/>
          <w:szCs w:val="18"/>
        </w:rPr>
        <w:t>require a simple majority of votes, provided that more than half of the voting members of the Board are present.</w:t>
      </w:r>
      <w:ins w:id="263" w:author="IUFRO HQ" w:date="2021-08-12T11:06:00Z">
        <w:r w:rsidR="002A77EB" w:rsidRPr="00E71B36">
          <w:rPr>
            <w:rFonts w:ascii="Arial" w:eastAsia="Arial" w:hAnsi="Arial" w:cs="Arial"/>
            <w:color w:val="auto"/>
            <w:sz w:val="18"/>
            <w:szCs w:val="18"/>
          </w:rPr>
          <w:t xml:space="preserve"> </w:t>
        </w:r>
      </w:ins>
      <w:bookmarkStart w:id="264" w:name="_Hlk79659060"/>
      <w:ins w:id="265" w:author="IUFRO HQ" w:date="2021-08-16T12:27:00Z">
        <w:r w:rsidR="005D7329" w:rsidRPr="00E71B36">
          <w:rPr>
            <w:rFonts w:ascii="Arial" w:eastAsia="Arial" w:hAnsi="Arial" w:cs="Arial"/>
            <w:color w:val="auto"/>
            <w:sz w:val="18"/>
            <w:szCs w:val="18"/>
          </w:rPr>
          <w:t xml:space="preserve">Each </w:t>
        </w:r>
      </w:ins>
      <w:ins w:id="266" w:author="IUFRO HQ" w:date="2021-08-12T11:07:00Z">
        <w:r w:rsidR="002A77EB" w:rsidRPr="00E71B36">
          <w:rPr>
            <w:rFonts w:ascii="Arial" w:eastAsia="Arial" w:hAnsi="Arial" w:cs="Arial"/>
            <w:color w:val="auto"/>
            <w:sz w:val="18"/>
            <w:szCs w:val="18"/>
          </w:rPr>
          <w:t xml:space="preserve">Division Co-Coordinators </w:t>
        </w:r>
      </w:ins>
      <w:ins w:id="267" w:author="IUFRO HQ" w:date="2021-08-16T12:27:00Z">
        <w:r w:rsidR="005D7329" w:rsidRPr="00E71B36">
          <w:rPr>
            <w:rFonts w:ascii="Arial" w:eastAsia="Arial" w:hAnsi="Arial" w:cs="Arial"/>
            <w:color w:val="auto"/>
            <w:sz w:val="18"/>
            <w:szCs w:val="18"/>
          </w:rPr>
          <w:t>will</w:t>
        </w:r>
      </w:ins>
      <w:ins w:id="268" w:author="IUFRO HQ" w:date="2021-08-12T11:07:00Z">
        <w:r w:rsidR="002A77EB" w:rsidRPr="00E71B36">
          <w:rPr>
            <w:rFonts w:ascii="Arial" w:eastAsia="Arial" w:hAnsi="Arial" w:cs="Arial"/>
            <w:color w:val="auto"/>
            <w:sz w:val="18"/>
            <w:szCs w:val="18"/>
          </w:rPr>
          <w:t xml:space="preserve"> have 0</w:t>
        </w:r>
      </w:ins>
      <w:r w:rsidR="008E6981" w:rsidRPr="00E71B36">
        <w:rPr>
          <w:rFonts w:ascii="Arial" w:eastAsia="Arial" w:hAnsi="Arial" w:cs="Arial"/>
          <w:color w:val="auto"/>
          <w:sz w:val="18"/>
          <w:szCs w:val="18"/>
        </w:rPr>
        <w:t>.</w:t>
      </w:r>
      <w:ins w:id="269" w:author="IUFRO HQ" w:date="2021-08-12T11:07:00Z">
        <w:r w:rsidR="002A77EB" w:rsidRPr="00E71B36">
          <w:rPr>
            <w:rFonts w:ascii="Arial" w:eastAsia="Arial" w:hAnsi="Arial" w:cs="Arial"/>
            <w:color w:val="auto"/>
            <w:sz w:val="18"/>
            <w:szCs w:val="18"/>
          </w:rPr>
          <w:t xml:space="preserve">5 </w:t>
        </w:r>
      </w:ins>
      <w:ins w:id="270" w:author="IUFRO HQ" w:date="2021-08-16T12:27:00Z">
        <w:r w:rsidR="005D7329" w:rsidRPr="00E71B36">
          <w:rPr>
            <w:rFonts w:ascii="Arial" w:eastAsia="Arial" w:hAnsi="Arial" w:cs="Arial"/>
            <w:color w:val="auto"/>
            <w:sz w:val="18"/>
            <w:szCs w:val="18"/>
          </w:rPr>
          <w:t>(one-half) votes; all other voting members of the Board will each have one vote</w:t>
        </w:r>
      </w:ins>
      <w:ins w:id="271" w:author="IUFRO HQ" w:date="2021-08-12T11:07:00Z">
        <w:r w:rsidR="002A77EB" w:rsidRPr="00E71B36">
          <w:rPr>
            <w:rFonts w:ascii="Arial" w:eastAsia="Arial" w:hAnsi="Arial" w:cs="Arial"/>
            <w:color w:val="auto"/>
            <w:sz w:val="18"/>
            <w:szCs w:val="18"/>
          </w:rPr>
          <w:t>.</w:t>
        </w:r>
      </w:ins>
      <w:bookmarkEnd w:id="264"/>
      <w:ins w:id="272" w:author="IUFRO HQ" w:date="2021-08-17T16:15:00Z">
        <w:r w:rsidR="004A7B7B" w:rsidRPr="00E71B36">
          <w:rPr>
            <w:rFonts w:ascii="Arial" w:eastAsia="Arial" w:hAnsi="Arial" w:cs="Arial"/>
            <w:color w:val="auto"/>
            <w:sz w:val="18"/>
            <w:szCs w:val="18"/>
          </w:rPr>
          <w:t xml:space="preserve"> </w:t>
        </w:r>
        <w:r w:rsidR="004A7B7B" w:rsidRPr="00E71B36">
          <w:rPr>
            <w:rFonts w:ascii="Arial" w:eastAsia="Arial" w:hAnsi="Arial" w:cs="Arial"/>
            <w:sz w:val="18"/>
            <w:szCs w:val="18"/>
          </w:rPr>
          <w:t>If one of the two Division Co-Coordinators is unable to attend a Board meeting, the other Co-Coordinator will have one full vote.</w:t>
        </w:r>
      </w:ins>
      <w:ins w:id="273" w:author="IUFRO HQ" w:date="2021-08-12T11:07:00Z">
        <w:r w:rsidR="002A77EB" w:rsidRPr="00E71B36">
          <w:rPr>
            <w:rFonts w:ascii="Arial" w:eastAsia="Arial" w:hAnsi="Arial" w:cs="Arial"/>
            <w:color w:val="auto"/>
            <w:sz w:val="18"/>
            <w:szCs w:val="18"/>
          </w:rPr>
          <w:t xml:space="preserve"> </w:t>
        </w:r>
      </w:ins>
    </w:p>
    <w:p w14:paraId="5BDFDEEC" w14:textId="5EF46AA9" w:rsidR="002C248E" w:rsidRPr="00E71B36" w:rsidRDefault="00CD4742" w:rsidP="00B956B0">
      <w:pPr>
        <w:tabs>
          <w:tab w:val="left" w:pos="567"/>
        </w:tabs>
        <w:spacing w:after="80"/>
        <w:ind w:left="567" w:hanging="567"/>
        <w:jc w:val="both"/>
        <w:rPr>
          <w:color w:val="auto"/>
        </w:rPr>
      </w:pPr>
      <w:r w:rsidRPr="00E71B36">
        <w:rPr>
          <w:rFonts w:ascii="Arial" w:eastAsia="Arial" w:hAnsi="Arial" w:cs="Arial"/>
          <w:color w:val="auto"/>
          <w:sz w:val="18"/>
          <w:szCs w:val="18"/>
        </w:rPr>
        <w:t>1</w:t>
      </w:r>
      <w:ins w:id="274" w:author="IUFRO HQ" w:date="2021-01-08T15:17:00Z">
        <w:r w:rsidR="002E5028" w:rsidRPr="00E71B36">
          <w:rPr>
            <w:rFonts w:ascii="Arial" w:eastAsia="Arial" w:hAnsi="Arial" w:cs="Arial"/>
            <w:color w:val="auto"/>
            <w:sz w:val="18"/>
            <w:szCs w:val="18"/>
          </w:rPr>
          <w:t>6</w:t>
        </w:r>
      </w:ins>
      <w:del w:id="275" w:author="IUFRO HQ" w:date="2021-01-08T15:17:00Z">
        <w:r w:rsidRPr="00E71B36" w:rsidDel="002E5028">
          <w:rPr>
            <w:rFonts w:ascii="Arial" w:eastAsia="Arial" w:hAnsi="Arial" w:cs="Arial"/>
            <w:color w:val="auto"/>
            <w:sz w:val="18"/>
            <w:szCs w:val="18"/>
          </w:rPr>
          <w:delText>7</w:delText>
        </w:r>
      </w:del>
      <w:r w:rsidR="0086106E" w:rsidRPr="00E71B36">
        <w:rPr>
          <w:rFonts w:ascii="Arial" w:eastAsia="Arial" w:hAnsi="Arial" w:cs="Arial"/>
          <w:color w:val="auto"/>
          <w:sz w:val="18"/>
          <w:szCs w:val="18"/>
        </w:rPr>
        <w:t xml:space="preserve"> </w:t>
      </w:r>
      <w:r w:rsidR="0086106E" w:rsidRPr="00E71B36">
        <w:rPr>
          <w:rFonts w:ascii="Arial" w:eastAsia="Arial" w:hAnsi="Arial" w:cs="Arial"/>
          <w:color w:val="auto"/>
          <w:sz w:val="18"/>
          <w:szCs w:val="18"/>
        </w:rPr>
        <w:tab/>
      </w:r>
      <w:ins w:id="276" w:author="IUFRO HQ" w:date="2021-01-08T16:12:00Z">
        <w:r w:rsidR="00341E7F" w:rsidRPr="00E71B36">
          <w:rPr>
            <w:rFonts w:ascii="Arial" w:eastAsia="Arial" w:hAnsi="Arial" w:cs="Arial"/>
            <w:color w:val="auto"/>
            <w:sz w:val="18"/>
            <w:szCs w:val="18"/>
          </w:rPr>
          <w:t xml:space="preserve">Special </w:t>
        </w:r>
      </w:ins>
      <w:r w:rsidR="0086106E" w:rsidRPr="00E71B36">
        <w:rPr>
          <w:rFonts w:ascii="Arial" w:eastAsia="Arial" w:hAnsi="Arial" w:cs="Arial"/>
          <w:color w:val="auto"/>
          <w:sz w:val="18"/>
          <w:szCs w:val="18"/>
        </w:rPr>
        <w:t xml:space="preserve">Committees can be established by the President with </w:t>
      </w:r>
      <w:del w:id="277" w:author="IUFRO HQ" w:date="2021-08-12T10:27:00Z">
        <w:r w:rsidR="0086106E" w:rsidRPr="00E71B36" w:rsidDel="00E93783">
          <w:rPr>
            <w:rFonts w:ascii="Arial" w:eastAsia="Arial" w:hAnsi="Arial" w:cs="Arial"/>
            <w:color w:val="auto"/>
            <w:sz w:val="18"/>
            <w:szCs w:val="18"/>
          </w:rPr>
          <w:delText xml:space="preserve">agreement </w:delText>
        </w:r>
      </w:del>
      <w:ins w:id="278" w:author="IUFRO HQ" w:date="2021-08-12T10:27:00Z">
        <w:r w:rsidR="00E93783" w:rsidRPr="00E71B36">
          <w:rPr>
            <w:rFonts w:ascii="Arial" w:eastAsia="Arial" w:hAnsi="Arial" w:cs="Arial"/>
            <w:color w:val="auto"/>
            <w:sz w:val="18"/>
            <w:szCs w:val="18"/>
          </w:rPr>
          <w:t xml:space="preserve">approval </w:t>
        </w:r>
      </w:ins>
      <w:r w:rsidR="0086106E" w:rsidRPr="00E71B36">
        <w:rPr>
          <w:rFonts w:ascii="Arial" w:eastAsia="Arial" w:hAnsi="Arial" w:cs="Arial"/>
          <w:color w:val="auto"/>
          <w:sz w:val="18"/>
          <w:szCs w:val="18"/>
        </w:rPr>
        <w:t>of the Board to support the Board in its tasks and functions</w:t>
      </w:r>
      <w:ins w:id="279" w:author="IUFRO HQ" w:date="2021-01-08T15:22:00Z">
        <w:r w:rsidR="00AA7C74" w:rsidRPr="00E71B36">
          <w:rPr>
            <w:rFonts w:ascii="Arial" w:eastAsia="Arial" w:hAnsi="Arial" w:cs="Arial"/>
            <w:color w:val="auto"/>
            <w:sz w:val="18"/>
            <w:szCs w:val="18"/>
          </w:rPr>
          <w:t>, such as facilitating nominations for Board positions (Nominating Committee) and assessing nominations for honours and awards (Honours and Awards Committee)</w:t>
        </w:r>
      </w:ins>
      <w:r w:rsidR="0086106E" w:rsidRPr="00E71B36">
        <w:rPr>
          <w:rFonts w:ascii="Arial" w:eastAsia="Arial" w:hAnsi="Arial" w:cs="Arial"/>
          <w:color w:val="auto"/>
          <w:sz w:val="18"/>
          <w:szCs w:val="18"/>
        </w:rPr>
        <w:t>. Committees consist of a chair and at least two other members</w:t>
      </w:r>
      <w:ins w:id="280" w:author="IUFRO HQ" w:date="2021-08-16T12:29:00Z">
        <w:r w:rsidR="00F750AF" w:rsidRPr="00E71B36">
          <w:rPr>
            <w:rFonts w:ascii="Arial" w:eastAsia="Arial" w:hAnsi="Arial" w:cs="Arial"/>
            <w:color w:val="auto"/>
            <w:sz w:val="18"/>
            <w:szCs w:val="18"/>
          </w:rPr>
          <w:t>,</w:t>
        </w:r>
      </w:ins>
      <w:r w:rsidR="0086106E" w:rsidRPr="00E71B36">
        <w:rPr>
          <w:rFonts w:ascii="Arial" w:eastAsia="Arial" w:hAnsi="Arial" w:cs="Arial"/>
          <w:color w:val="auto"/>
          <w:sz w:val="18"/>
          <w:szCs w:val="18"/>
        </w:rPr>
        <w:t xml:space="preserve"> and may differ with regard to </w:t>
      </w:r>
      <w:ins w:id="281" w:author="IUFRO HQ" w:date="2021-08-16T12:29:00Z">
        <w:r w:rsidR="00F750AF" w:rsidRPr="00E71B36">
          <w:rPr>
            <w:rFonts w:ascii="Arial" w:eastAsia="Arial" w:hAnsi="Arial" w:cs="Arial"/>
            <w:color w:val="auto"/>
            <w:sz w:val="18"/>
            <w:szCs w:val="18"/>
          </w:rPr>
          <w:t xml:space="preserve">their </w:t>
        </w:r>
      </w:ins>
      <w:r w:rsidR="0086106E" w:rsidRPr="00E71B36">
        <w:rPr>
          <w:rFonts w:ascii="Arial" w:eastAsia="Arial" w:hAnsi="Arial" w:cs="Arial"/>
          <w:color w:val="auto"/>
          <w:sz w:val="18"/>
          <w:szCs w:val="18"/>
        </w:rPr>
        <w:t>duration and scope:</w:t>
      </w:r>
    </w:p>
    <w:p w14:paraId="3677EB5C" w14:textId="7B95659E" w:rsidR="002C248E" w:rsidRPr="00C55F98" w:rsidRDefault="00CD4742" w:rsidP="00B956B0">
      <w:pPr>
        <w:tabs>
          <w:tab w:val="left" w:pos="567"/>
        </w:tabs>
        <w:spacing w:after="80"/>
        <w:ind w:left="1134" w:hanging="567"/>
        <w:jc w:val="both"/>
        <w:rPr>
          <w:color w:val="auto"/>
        </w:rPr>
      </w:pPr>
      <w:r w:rsidRPr="00E71B36">
        <w:rPr>
          <w:rFonts w:ascii="Arial" w:eastAsia="Arial" w:hAnsi="Arial" w:cs="Arial"/>
          <w:color w:val="auto"/>
          <w:sz w:val="18"/>
          <w:szCs w:val="18"/>
        </w:rPr>
        <w:t>1</w:t>
      </w:r>
      <w:ins w:id="282" w:author="IUFRO HQ" w:date="2021-01-08T15:17:00Z">
        <w:r w:rsidR="002E5028" w:rsidRPr="00E71B36">
          <w:rPr>
            <w:rFonts w:ascii="Arial" w:eastAsia="Arial" w:hAnsi="Arial" w:cs="Arial"/>
            <w:color w:val="auto"/>
            <w:sz w:val="18"/>
            <w:szCs w:val="18"/>
          </w:rPr>
          <w:t>6</w:t>
        </w:r>
      </w:ins>
      <w:del w:id="283" w:author="IUFRO HQ" w:date="2021-01-08T15:17:00Z">
        <w:r w:rsidRPr="00E71B36" w:rsidDel="002E5028">
          <w:rPr>
            <w:rFonts w:ascii="Arial" w:eastAsia="Arial" w:hAnsi="Arial" w:cs="Arial"/>
            <w:color w:val="auto"/>
            <w:sz w:val="18"/>
            <w:szCs w:val="18"/>
          </w:rPr>
          <w:delText>7</w:delText>
        </w:r>
      </w:del>
      <w:r w:rsidR="0086106E" w:rsidRPr="00E71B36">
        <w:rPr>
          <w:rFonts w:ascii="Arial" w:eastAsia="Arial" w:hAnsi="Arial" w:cs="Arial"/>
          <w:color w:val="auto"/>
          <w:sz w:val="18"/>
          <w:szCs w:val="18"/>
        </w:rPr>
        <w:t xml:space="preserve">.1 </w:t>
      </w:r>
      <w:r w:rsidR="0086106E" w:rsidRPr="00E71B36">
        <w:rPr>
          <w:rFonts w:ascii="Arial" w:eastAsia="Arial" w:hAnsi="Arial" w:cs="Arial"/>
          <w:color w:val="auto"/>
          <w:sz w:val="18"/>
          <w:szCs w:val="18"/>
        </w:rPr>
        <w:tab/>
        <w:t xml:space="preserve">The Management Committee (MC), a permanent committee comprising the President </w:t>
      </w:r>
      <w:r w:rsidR="0086106E" w:rsidRPr="00E71B36">
        <w:rPr>
          <w:rFonts w:ascii="Arial" w:eastAsia="Arial" w:hAnsi="Arial" w:cs="Arial"/>
          <w:i/>
          <w:color w:val="auto"/>
          <w:sz w:val="18"/>
          <w:szCs w:val="18"/>
        </w:rPr>
        <w:t>(chair)</w:t>
      </w:r>
      <w:r w:rsidR="0086106E" w:rsidRPr="00E71B36">
        <w:rPr>
          <w:rFonts w:ascii="Arial" w:eastAsia="Arial" w:hAnsi="Arial" w:cs="Arial"/>
          <w:color w:val="auto"/>
          <w:sz w:val="18"/>
          <w:szCs w:val="18"/>
        </w:rPr>
        <w:t xml:space="preserve">, Vice-Presidents, Immediate Past President, Executive Director, one of the Division </w:t>
      </w:r>
      <w:ins w:id="284" w:author="IUFRO HQ" w:date="2021-08-12T10:42:00Z">
        <w:r w:rsidR="00873EE2" w:rsidRPr="00E71B36">
          <w:rPr>
            <w:rFonts w:ascii="Arial" w:eastAsia="Arial" w:hAnsi="Arial" w:cs="Arial"/>
            <w:color w:val="auto"/>
            <w:sz w:val="18"/>
            <w:szCs w:val="18"/>
          </w:rPr>
          <w:t>Co-</w:t>
        </w:r>
      </w:ins>
      <w:r w:rsidR="0086106E" w:rsidRPr="00E71B36">
        <w:rPr>
          <w:rFonts w:ascii="Arial" w:eastAsia="Arial" w:hAnsi="Arial" w:cs="Arial"/>
          <w:color w:val="auto"/>
          <w:sz w:val="18"/>
          <w:szCs w:val="18"/>
        </w:rPr>
        <w:t>Coordinators, one of the President’s Nominees and, as observers, the Chair of the Congress Organizing Committee and the Chair of the Congress Scientific Committee. The MC acts between Board meetings and has</w:t>
      </w:r>
      <w:r w:rsidR="0086106E" w:rsidRPr="00C55F98">
        <w:rPr>
          <w:rFonts w:ascii="Arial" w:eastAsia="Arial" w:hAnsi="Arial" w:cs="Arial"/>
          <w:color w:val="auto"/>
          <w:sz w:val="18"/>
          <w:szCs w:val="18"/>
        </w:rPr>
        <w:t xml:space="preserve"> the responsibility, </w:t>
      </w:r>
      <w:r w:rsidR="0086106E" w:rsidRPr="00C55F98">
        <w:rPr>
          <w:rFonts w:ascii="Arial" w:eastAsia="Arial" w:hAnsi="Arial" w:cs="Arial"/>
          <w:i/>
          <w:color w:val="auto"/>
          <w:sz w:val="18"/>
          <w:szCs w:val="18"/>
        </w:rPr>
        <w:t>inter alia</w:t>
      </w:r>
      <w:r w:rsidR="0086106E" w:rsidRPr="00C55F98">
        <w:rPr>
          <w:rFonts w:ascii="Arial" w:eastAsia="Arial" w:hAnsi="Arial" w:cs="Arial"/>
          <w:color w:val="auto"/>
          <w:sz w:val="18"/>
          <w:szCs w:val="18"/>
        </w:rPr>
        <w:t xml:space="preserve">, of </w:t>
      </w:r>
      <w:del w:id="285" w:author="IUFRO HQ" w:date="2021-01-08T15:23:00Z">
        <w:r w:rsidR="0086106E" w:rsidRPr="00C55F98" w:rsidDel="00AA7C74">
          <w:rPr>
            <w:rFonts w:ascii="Arial" w:eastAsia="Arial" w:hAnsi="Arial" w:cs="Arial"/>
            <w:color w:val="auto"/>
            <w:sz w:val="18"/>
            <w:szCs w:val="18"/>
          </w:rPr>
          <w:delText xml:space="preserve">identifying </w:delText>
        </w:r>
      </w:del>
      <w:ins w:id="286" w:author="IUFRO HQ" w:date="2021-01-08T15:23:00Z">
        <w:r w:rsidR="00AA7C74">
          <w:rPr>
            <w:rFonts w:ascii="Arial" w:eastAsia="Arial" w:hAnsi="Arial" w:cs="Arial"/>
            <w:color w:val="auto"/>
            <w:sz w:val="18"/>
            <w:szCs w:val="18"/>
          </w:rPr>
          <w:t>advising the Board on</w:t>
        </w:r>
        <w:r w:rsidR="00AA7C74" w:rsidRPr="00C55F98">
          <w:rPr>
            <w:rFonts w:ascii="Arial" w:eastAsia="Arial" w:hAnsi="Arial" w:cs="Arial"/>
            <w:color w:val="auto"/>
            <w:sz w:val="18"/>
            <w:szCs w:val="18"/>
          </w:rPr>
          <w:t xml:space="preserve"> </w:t>
        </w:r>
      </w:ins>
      <w:r w:rsidR="0086106E" w:rsidRPr="00C55F98">
        <w:rPr>
          <w:rFonts w:ascii="Arial" w:eastAsia="Arial" w:hAnsi="Arial" w:cs="Arial"/>
          <w:color w:val="auto"/>
          <w:sz w:val="18"/>
          <w:szCs w:val="18"/>
        </w:rPr>
        <w:t xml:space="preserve">overall policy, assisting the Board and preparing materials for </w:t>
      </w:r>
      <w:ins w:id="287" w:author="IUFRO HQ" w:date="2021-01-08T15:23:00Z">
        <w:r w:rsidR="00AA7C74">
          <w:rPr>
            <w:rFonts w:ascii="Arial" w:eastAsia="Arial" w:hAnsi="Arial" w:cs="Arial"/>
            <w:color w:val="auto"/>
            <w:sz w:val="18"/>
            <w:szCs w:val="18"/>
          </w:rPr>
          <w:t>up</w:t>
        </w:r>
      </w:ins>
      <w:r w:rsidR="0086106E" w:rsidRPr="00C55F98">
        <w:rPr>
          <w:rFonts w:ascii="Arial" w:eastAsia="Arial" w:hAnsi="Arial" w:cs="Arial"/>
          <w:color w:val="auto"/>
          <w:sz w:val="18"/>
          <w:szCs w:val="18"/>
        </w:rPr>
        <w:t>coming meetings an</w:t>
      </w:r>
      <w:r w:rsidR="007F5CA5" w:rsidRPr="00C55F98">
        <w:rPr>
          <w:rFonts w:ascii="Arial" w:eastAsia="Arial" w:hAnsi="Arial" w:cs="Arial"/>
          <w:color w:val="auto"/>
          <w:sz w:val="18"/>
          <w:szCs w:val="18"/>
        </w:rPr>
        <w:t>d</w:t>
      </w:r>
      <w:r w:rsidR="0086106E" w:rsidRPr="00C55F98">
        <w:rPr>
          <w:rFonts w:ascii="Arial" w:eastAsia="Arial" w:hAnsi="Arial" w:cs="Arial"/>
          <w:color w:val="auto"/>
          <w:sz w:val="18"/>
          <w:szCs w:val="18"/>
        </w:rPr>
        <w:t xml:space="preserve"> Congresses</w:t>
      </w:r>
      <w:r w:rsidR="007F5CA5" w:rsidRPr="00C55F98">
        <w:rPr>
          <w:rFonts w:ascii="Arial" w:eastAsia="Arial" w:hAnsi="Arial" w:cs="Arial"/>
          <w:color w:val="auto"/>
          <w:sz w:val="18"/>
          <w:szCs w:val="18"/>
        </w:rPr>
        <w:t xml:space="preserve">, </w:t>
      </w:r>
      <w:r w:rsidR="0086106E" w:rsidRPr="00C55F98">
        <w:rPr>
          <w:rFonts w:ascii="Arial" w:eastAsia="Arial" w:hAnsi="Arial" w:cs="Arial"/>
          <w:color w:val="auto"/>
          <w:sz w:val="18"/>
          <w:szCs w:val="18"/>
        </w:rPr>
        <w:t>including the IUFRO World Congress</w:t>
      </w:r>
      <w:r w:rsidR="007F5CA5" w:rsidRPr="00C55F98">
        <w:rPr>
          <w:rFonts w:ascii="Arial" w:eastAsia="Arial" w:hAnsi="Arial" w:cs="Arial"/>
          <w:color w:val="auto"/>
          <w:sz w:val="18"/>
          <w:szCs w:val="18"/>
        </w:rPr>
        <w:t>, regional congresses and other major IUFRO events.</w:t>
      </w:r>
      <w:r w:rsidR="0086106E" w:rsidRPr="00C55F98">
        <w:rPr>
          <w:rFonts w:ascii="Arial" w:eastAsia="Arial" w:hAnsi="Arial" w:cs="Arial"/>
          <w:color w:val="auto"/>
          <w:sz w:val="18"/>
          <w:szCs w:val="18"/>
        </w:rPr>
        <w:t xml:space="preserve"> The MC oversees the finances of the Union and, excluding the President and the Executive Director, verifies the use of fun</w:t>
      </w:r>
      <w:r w:rsidRPr="00C55F98">
        <w:rPr>
          <w:rFonts w:ascii="Arial" w:eastAsia="Arial" w:hAnsi="Arial" w:cs="Arial"/>
          <w:color w:val="auto"/>
          <w:sz w:val="18"/>
          <w:szCs w:val="18"/>
        </w:rPr>
        <w:t xml:space="preserve">ds according to the aims of the </w:t>
      </w:r>
      <w:r w:rsidR="0086106E" w:rsidRPr="00C55F98">
        <w:rPr>
          <w:rFonts w:ascii="Arial" w:eastAsia="Arial" w:hAnsi="Arial" w:cs="Arial"/>
          <w:color w:val="auto"/>
          <w:sz w:val="18"/>
          <w:szCs w:val="18"/>
        </w:rPr>
        <w:t>Union.</w:t>
      </w:r>
    </w:p>
    <w:p w14:paraId="318D0A48" w14:textId="1D7ECC34" w:rsidR="002C248E" w:rsidRPr="00C55F98" w:rsidRDefault="00CD4742" w:rsidP="00B956B0">
      <w:pPr>
        <w:tabs>
          <w:tab w:val="left" w:pos="567"/>
        </w:tabs>
        <w:spacing w:after="80"/>
        <w:ind w:left="567"/>
        <w:jc w:val="both"/>
        <w:rPr>
          <w:color w:val="auto"/>
        </w:rPr>
      </w:pPr>
      <w:r w:rsidRPr="00C55F98">
        <w:rPr>
          <w:rFonts w:ascii="Arial" w:eastAsia="Arial" w:hAnsi="Arial" w:cs="Arial"/>
          <w:color w:val="auto"/>
          <w:sz w:val="18"/>
          <w:szCs w:val="18"/>
        </w:rPr>
        <w:t>1</w:t>
      </w:r>
      <w:ins w:id="288" w:author="IUFRO HQ" w:date="2021-01-08T15:17:00Z">
        <w:r w:rsidR="002E5028">
          <w:rPr>
            <w:rFonts w:ascii="Arial" w:eastAsia="Arial" w:hAnsi="Arial" w:cs="Arial"/>
            <w:color w:val="auto"/>
            <w:sz w:val="18"/>
            <w:szCs w:val="18"/>
          </w:rPr>
          <w:t>6</w:t>
        </w:r>
      </w:ins>
      <w:del w:id="289" w:author="IUFRO HQ" w:date="2021-01-08T15:17:00Z">
        <w:r w:rsidRPr="00C55F98" w:rsidDel="002E5028">
          <w:rPr>
            <w:rFonts w:ascii="Arial" w:eastAsia="Arial" w:hAnsi="Arial" w:cs="Arial"/>
            <w:color w:val="auto"/>
            <w:sz w:val="18"/>
            <w:szCs w:val="18"/>
          </w:rPr>
          <w:delText>7</w:delText>
        </w:r>
      </w:del>
      <w:r w:rsidR="0086106E" w:rsidRPr="00C55F98">
        <w:rPr>
          <w:rFonts w:ascii="Arial" w:eastAsia="Arial" w:hAnsi="Arial" w:cs="Arial"/>
          <w:color w:val="auto"/>
          <w:sz w:val="18"/>
          <w:szCs w:val="18"/>
        </w:rPr>
        <w:t xml:space="preserve">.2 </w:t>
      </w:r>
      <w:r w:rsidR="000309FE">
        <w:rPr>
          <w:rFonts w:ascii="Arial" w:eastAsia="Arial" w:hAnsi="Arial" w:cs="Arial"/>
          <w:color w:val="auto"/>
          <w:sz w:val="18"/>
          <w:szCs w:val="18"/>
        </w:rPr>
        <w:t xml:space="preserve">    </w:t>
      </w:r>
      <w:r w:rsidR="0086106E" w:rsidRPr="00C55F98">
        <w:rPr>
          <w:rFonts w:ascii="Arial" w:eastAsia="Arial" w:hAnsi="Arial" w:cs="Arial"/>
          <w:color w:val="auto"/>
          <w:sz w:val="18"/>
          <w:szCs w:val="18"/>
        </w:rPr>
        <w:t>Other permanent committees, acting over the full Board period;</w:t>
      </w:r>
    </w:p>
    <w:p w14:paraId="0AD0282D" w14:textId="0DF5BE1E" w:rsidR="002C248E" w:rsidRPr="00C55F98" w:rsidRDefault="0086106E" w:rsidP="00B956B0">
      <w:pPr>
        <w:tabs>
          <w:tab w:val="left" w:pos="567"/>
        </w:tabs>
        <w:spacing w:after="80"/>
        <w:ind w:left="1134" w:hanging="567"/>
        <w:jc w:val="both"/>
        <w:rPr>
          <w:color w:val="auto"/>
        </w:rPr>
      </w:pPr>
      <w:r w:rsidRPr="00C55F98">
        <w:rPr>
          <w:rFonts w:ascii="Arial" w:eastAsia="Arial" w:hAnsi="Arial" w:cs="Arial"/>
          <w:color w:val="auto"/>
          <w:sz w:val="18"/>
          <w:szCs w:val="18"/>
        </w:rPr>
        <w:t>1</w:t>
      </w:r>
      <w:ins w:id="290" w:author="IUFRO HQ" w:date="2021-01-08T15:17:00Z">
        <w:r w:rsidR="002E5028">
          <w:rPr>
            <w:rFonts w:ascii="Arial" w:eastAsia="Arial" w:hAnsi="Arial" w:cs="Arial"/>
            <w:color w:val="auto"/>
            <w:sz w:val="18"/>
            <w:szCs w:val="18"/>
          </w:rPr>
          <w:t>6</w:t>
        </w:r>
      </w:ins>
      <w:del w:id="291" w:author="IUFRO HQ" w:date="2021-01-08T15:17:00Z">
        <w:r w:rsidR="00CD4742" w:rsidRPr="00C55F98" w:rsidDel="002E5028">
          <w:rPr>
            <w:rFonts w:ascii="Arial" w:eastAsia="Arial" w:hAnsi="Arial" w:cs="Arial"/>
            <w:color w:val="auto"/>
            <w:sz w:val="18"/>
            <w:szCs w:val="18"/>
          </w:rPr>
          <w:delText>7</w:delText>
        </w:r>
      </w:del>
      <w:r w:rsidRPr="00C55F98">
        <w:rPr>
          <w:rFonts w:ascii="Arial" w:eastAsia="Arial" w:hAnsi="Arial" w:cs="Arial"/>
          <w:color w:val="auto"/>
          <w:sz w:val="18"/>
          <w:szCs w:val="18"/>
        </w:rPr>
        <w:t xml:space="preserve">.3 </w:t>
      </w:r>
      <w:r w:rsidRPr="00C55F98">
        <w:rPr>
          <w:rFonts w:ascii="Arial" w:eastAsia="Arial" w:hAnsi="Arial" w:cs="Arial"/>
          <w:color w:val="auto"/>
          <w:sz w:val="18"/>
          <w:szCs w:val="18"/>
        </w:rPr>
        <w:tab/>
      </w:r>
      <w:ins w:id="292" w:author="IUFRO HQ" w:date="2021-01-08T15:24:00Z">
        <w:r w:rsidR="00AA7C74">
          <w:rPr>
            <w:rFonts w:ascii="Arial" w:eastAsia="Arial" w:hAnsi="Arial" w:cs="Arial"/>
            <w:color w:val="auto"/>
            <w:sz w:val="18"/>
            <w:szCs w:val="18"/>
          </w:rPr>
          <w:t xml:space="preserve">Ad hoc </w:t>
        </w:r>
        <w:r w:rsidR="00AA7C74" w:rsidRPr="00E71B36">
          <w:rPr>
            <w:rFonts w:ascii="Arial" w:eastAsia="Arial" w:hAnsi="Arial" w:cs="Arial"/>
            <w:color w:val="auto"/>
            <w:sz w:val="18"/>
            <w:szCs w:val="18"/>
          </w:rPr>
          <w:t>c</w:t>
        </w:r>
      </w:ins>
      <w:del w:id="293" w:author="IUFRO HQ" w:date="2021-01-08T15:24:00Z">
        <w:r w:rsidRPr="00E71B36" w:rsidDel="00AA7C74">
          <w:rPr>
            <w:rFonts w:ascii="Arial" w:eastAsia="Arial" w:hAnsi="Arial" w:cs="Arial"/>
            <w:color w:val="auto"/>
            <w:sz w:val="18"/>
            <w:szCs w:val="18"/>
          </w:rPr>
          <w:delText>C</w:delText>
        </w:r>
      </w:del>
      <w:r w:rsidRPr="00E71B36">
        <w:rPr>
          <w:rFonts w:ascii="Arial" w:eastAsia="Arial" w:hAnsi="Arial" w:cs="Arial"/>
          <w:color w:val="auto"/>
          <w:sz w:val="18"/>
          <w:szCs w:val="18"/>
        </w:rPr>
        <w:t xml:space="preserve">ommittees which </w:t>
      </w:r>
      <w:del w:id="294" w:author="IUFRO HQ" w:date="2021-01-08T15:24:00Z">
        <w:r w:rsidRPr="00E71B36" w:rsidDel="00AA7C74">
          <w:rPr>
            <w:rFonts w:ascii="Arial" w:eastAsia="Arial" w:hAnsi="Arial" w:cs="Arial"/>
            <w:color w:val="auto"/>
            <w:sz w:val="18"/>
            <w:szCs w:val="18"/>
          </w:rPr>
          <w:delText>need not exist</w:delText>
        </w:r>
      </w:del>
      <w:ins w:id="295" w:author="IUFRO HQ" w:date="2021-01-08T15:24:00Z">
        <w:r w:rsidR="00AA7C74" w:rsidRPr="00E71B36">
          <w:rPr>
            <w:rFonts w:ascii="Arial" w:eastAsia="Arial" w:hAnsi="Arial" w:cs="Arial"/>
            <w:color w:val="auto"/>
            <w:sz w:val="18"/>
            <w:szCs w:val="18"/>
          </w:rPr>
          <w:t>may be established</w:t>
        </w:r>
      </w:ins>
      <w:r w:rsidRPr="00E71B36">
        <w:rPr>
          <w:rFonts w:ascii="Arial" w:eastAsia="Arial" w:hAnsi="Arial" w:cs="Arial"/>
          <w:color w:val="auto"/>
          <w:sz w:val="18"/>
          <w:szCs w:val="18"/>
        </w:rPr>
        <w:t xml:space="preserve"> for </w:t>
      </w:r>
      <w:ins w:id="296" w:author="IUFRO HQ" w:date="2021-01-08T15:24:00Z">
        <w:r w:rsidR="00AA7C74" w:rsidRPr="00E71B36">
          <w:rPr>
            <w:rFonts w:ascii="Arial" w:eastAsia="Arial" w:hAnsi="Arial" w:cs="Arial"/>
            <w:color w:val="auto"/>
            <w:sz w:val="18"/>
            <w:szCs w:val="18"/>
          </w:rPr>
          <w:t xml:space="preserve">less than </w:t>
        </w:r>
      </w:ins>
      <w:r w:rsidRPr="00E71B36">
        <w:rPr>
          <w:rFonts w:ascii="Arial" w:eastAsia="Arial" w:hAnsi="Arial" w:cs="Arial"/>
          <w:color w:val="auto"/>
          <w:sz w:val="18"/>
          <w:szCs w:val="18"/>
        </w:rPr>
        <w:t>a full Board period. (</w:t>
      </w:r>
      <w:r w:rsidR="009F5FE1" w:rsidRPr="00E71B36">
        <w:rPr>
          <w:rFonts w:ascii="Arial" w:eastAsia="Arial" w:hAnsi="Arial" w:cs="Arial"/>
          <w:color w:val="auto"/>
          <w:sz w:val="18"/>
          <w:szCs w:val="18"/>
        </w:rPr>
        <w:t>s</w:t>
      </w:r>
      <w:r w:rsidRPr="00E71B36">
        <w:rPr>
          <w:rFonts w:ascii="Arial" w:eastAsia="Arial" w:hAnsi="Arial" w:cs="Arial"/>
          <w:color w:val="auto"/>
          <w:sz w:val="18"/>
          <w:szCs w:val="18"/>
        </w:rPr>
        <w:t>ee Internal Regulations Section V.</w:t>
      </w:r>
      <w:ins w:id="297" w:author="IUFRO HQ" w:date="2021-08-13T10:16:00Z">
        <w:r w:rsidR="009F5FE1" w:rsidRPr="00E71B36">
          <w:rPr>
            <w:rFonts w:ascii="Arial" w:eastAsia="Arial" w:hAnsi="Arial" w:cs="Arial"/>
            <w:color w:val="auto"/>
            <w:sz w:val="18"/>
            <w:szCs w:val="18"/>
          </w:rPr>
          <w:t>6</w:t>
        </w:r>
      </w:ins>
      <w:del w:id="298" w:author="IUFRO HQ" w:date="2021-08-13T10:16:00Z">
        <w:r w:rsidRPr="00E71B36" w:rsidDel="009F5FE1">
          <w:rPr>
            <w:rFonts w:ascii="Arial" w:eastAsia="Arial" w:hAnsi="Arial" w:cs="Arial"/>
            <w:color w:val="auto"/>
            <w:sz w:val="18"/>
            <w:szCs w:val="18"/>
          </w:rPr>
          <w:delText>7</w:delText>
        </w:r>
      </w:del>
      <w:r w:rsidRPr="00E71B36">
        <w:rPr>
          <w:rFonts w:ascii="Arial" w:eastAsia="Arial" w:hAnsi="Arial" w:cs="Arial"/>
          <w:color w:val="auto"/>
          <w:sz w:val="18"/>
          <w:szCs w:val="18"/>
        </w:rPr>
        <w:t>.</w:t>
      </w:r>
      <w:del w:id="299" w:author="IUFRO HQ" w:date="2021-01-08T16:12:00Z">
        <w:r w:rsidRPr="00E71B36" w:rsidDel="00341E7F">
          <w:rPr>
            <w:rFonts w:ascii="Arial" w:eastAsia="Arial" w:hAnsi="Arial" w:cs="Arial"/>
            <w:color w:val="auto"/>
            <w:sz w:val="18"/>
            <w:szCs w:val="18"/>
          </w:rPr>
          <w:delText>2-</w:delText>
        </w:r>
      </w:del>
      <w:r w:rsidRPr="00E71B36">
        <w:rPr>
          <w:rFonts w:ascii="Arial" w:eastAsia="Arial" w:hAnsi="Arial" w:cs="Arial"/>
          <w:color w:val="auto"/>
          <w:sz w:val="18"/>
          <w:szCs w:val="18"/>
        </w:rPr>
        <w:t>3)</w:t>
      </w:r>
    </w:p>
    <w:p w14:paraId="6EA20CC7" w14:textId="77777777" w:rsidR="002C248E" w:rsidRPr="00F05C21" w:rsidRDefault="0086106E">
      <w:pPr>
        <w:tabs>
          <w:tab w:val="left" w:pos="567"/>
        </w:tabs>
        <w:spacing w:after="96"/>
        <w:ind w:left="567" w:hanging="567"/>
        <w:jc w:val="both"/>
        <w:rPr>
          <w:color w:val="auto"/>
          <w:sz w:val="22"/>
          <w:szCs w:val="22"/>
        </w:rPr>
      </w:pPr>
      <w:r w:rsidRPr="00F05C21">
        <w:rPr>
          <w:rFonts w:ascii="Arial" w:eastAsia="Arial" w:hAnsi="Arial" w:cs="Arial"/>
          <w:b/>
          <w:i/>
          <w:color w:val="auto"/>
          <w:sz w:val="18"/>
          <w:szCs w:val="18"/>
        </w:rPr>
        <w:t>Enlarged Board</w:t>
      </w:r>
    </w:p>
    <w:p w14:paraId="59D1249A" w14:textId="2E60AE8D" w:rsidR="002C248E" w:rsidRPr="00C55F98" w:rsidRDefault="0086106E" w:rsidP="00B956B0">
      <w:pPr>
        <w:tabs>
          <w:tab w:val="left" w:pos="567"/>
        </w:tabs>
        <w:spacing w:after="60"/>
        <w:ind w:left="567" w:hanging="567"/>
        <w:jc w:val="both"/>
        <w:rPr>
          <w:color w:val="auto"/>
        </w:rPr>
      </w:pPr>
      <w:r w:rsidRPr="00C55F98">
        <w:rPr>
          <w:rFonts w:ascii="Arial" w:eastAsia="Arial" w:hAnsi="Arial" w:cs="Arial"/>
          <w:color w:val="auto"/>
          <w:sz w:val="18"/>
          <w:szCs w:val="18"/>
        </w:rPr>
        <w:t>1</w:t>
      </w:r>
      <w:ins w:id="300" w:author="IUFRO HQ" w:date="2021-01-08T15:17:00Z">
        <w:r w:rsidR="002E5028">
          <w:rPr>
            <w:rFonts w:ascii="Arial" w:eastAsia="Arial" w:hAnsi="Arial" w:cs="Arial"/>
            <w:color w:val="auto"/>
            <w:sz w:val="18"/>
            <w:szCs w:val="18"/>
          </w:rPr>
          <w:t>7</w:t>
        </w:r>
      </w:ins>
      <w:del w:id="301" w:author="IUFRO HQ" w:date="2021-01-08T15:17:00Z">
        <w:r w:rsidR="00CD4742" w:rsidRPr="00C55F98" w:rsidDel="002E5028">
          <w:rPr>
            <w:rFonts w:ascii="Arial" w:eastAsia="Arial" w:hAnsi="Arial" w:cs="Arial"/>
            <w:color w:val="auto"/>
            <w:sz w:val="18"/>
            <w:szCs w:val="18"/>
          </w:rPr>
          <w:delText>8</w:delText>
        </w:r>
      </w:del>
      <w:r w:rsidRPr="00C55F98">
        <w:rPr>
          <w:rFonts w:ascii="Arial" w:eastAsia="Arial" w:hAnsi="Arial" w:cs="Arial"/>
          <w:color w:val="auto"/>
          <w:sz w:val="18"/>
          <w:szCs w:val="18"/>
        </w:rPr>
        <w:t xml:space="preserve"> </w:t>
      </w:r>
      <w:r w:rsidRPr="00C55F98">
        <w:rPr>
          <w:rFonts w:ascii="Arial" w:eastAsia="Arial" w:hAnsi="Arial" w:cs="Arial"/>
          <w:color w:val="auto"/>
          <w:sz w:val="18"/>
          <w:szCs w:val="18"/>
        </w:rPr>
        <w:tab/>
        <w:t>The Enlarged Board comprises all Board Members, Deputy Division Coordinators and the Deputy Executive Director.</w:t>
      </w:r>
    </w:p>
    <w:p w14:paraId="477620F4" w14:textId="063A6450" w:rsidR="002C248E" w:rsidRPr="00C55F98" w:rsidRDefault="00CD4742" w:rsidP="00B956B0">
      <w:pPr>
        <w:tabs>
          <w:tab w:val="left" w:pos="567"/>
        </w:tabs>
        <w:spacing w:after="60"/>
        <w:ind w:left="567" w:hanging="567"/>
        <w:jc w:val="both"/>
        <w:rPr>
          <w:color w:val="auto"/>
        </w:rPr>
      </w:pPr>
      <w:r w:rsidRPr="00C55F98">
        <w:rPr>
          <w:rFonts w:ascii="Arial" w:eastAsia="Arial" w:hAnsi="Arial" w:cs="Arial"/>
          <w:color w:val="auto"/>
          <w:sz w:val="18"/>
          <w:szCs w:val="18"/>
        </w:rPr>
        <w:t>1</w:t>
      </w:r>
      <w:ins w:id="302" w:author="IUFRO HQ" w:date="2021-01-08T15:17:00Z">
        <w:r w:rsidR="002E5028">
          <w:rPr>
            <w:rFonts w:ascii="Arial" w:eastAsia="Arial" w:hAnsi="Arial" w:cs="Arial"/>
            <w:color w:val="auto"/>
            <w:sz w:val="18"/>
            <w:szCs w:val="18"/>
          </w:rPr>
          <w:t>8</w:t>
        </w:r>
      </w:ins>
      <w:del w:id="303" w:author="IUFRO HQ" w:date="2021-01-08T15:17:00Z">
        <w:r w:rsidRPr="00C55F98" w:rsidDel="002E5028">
          <w:rPr>
            <w:rFonts w:ascii="Arial" w:eastAsia="Arial" w:hAnsi="Arial" w:cs="Arial"/>
            <w:color w:val="auto"/>
            <w:sz w:val="18"/>
            <w:szCs w:val="18"/>
          </w:rPr>
          <w:delText>9</w:delText>
        </w:r>
      </w:del>
      <w:r w:rsidR="0086106E" w:rsidRPr="00C55F98">
        <w:rPr>
          <w:rFonts w:ascii="Arial" w:eastAsia="Arial" w:hAnsi="Arial" w:cs="Arial"/>
          <w:color w:val="auto"/>
          <w:sz w:val="18"/>
          <w:szCs w:val="18"/>
        </w:rPr>
        <w:t xml:space="preserve"> </w:t>
      </w:r>
      <w:r w:rsidR="0086106E" w:rsidRPr="00C55F98">
        <w:rPr>
          <w:rFonts w:ascii="Arial" w:eastAsia="Arial" w:hAnsi="Arial" w:cs="Arial"/>
          <w:color w:val="auto"/>
          <w:sz w:val="18"/>
          <w:szCs w:val="18"/>
        </w:rPr>
        <w:tab/>
        <w:t xml:space="preserve">The Enlarged Board </w:t>
      </w:r>
      <w:r w:rsidR="007F5CA5" w:rsidRPr="00C55F98">
        <w:rPr>
          <w:rFonts w:ascii="Arial" w:eastAsia="Arial" w:hAnsi="Arial" w:cs="Arial"/>
          <w:color w:val="auto"/>
          <w:sz w:val="18"/>
          <w:szCs w:val="18"/>
        </w:rPr>
        <w:t xml:space="preserve">normally </w:t>
      </w:r>
      <w:r w:rsidR="0086106E" w:rsidRPr="00C55F98">
        <w:rPr>
          <w:rFonts w:ascii="Arial" w:eastAsia="Arial" w:hAnsi="Arial" w:cs="Arial"/>
          <w:color w:val="auto"/>
          <w:sz w:val="18"/>
          <w:szCs w:val="18"/>
        </w:rPr>
        <w:t>meets only in the beginning and at the end of the Board period.</w:t>
      </w:r>
    </w:p>
    <w:p w14:paraId="19DB17E5" w14:textId="63135091" w:rsidR="002C248E" w:rsidRPr="00C55F98" w:rsidRDefault="002E5028" w:rsidP="00B956B0">
      <w:pPr>
        <w:tabs>
          <w:tab w:val="left" w:pos="567"/>
        </w:tabs>
        <w:spacing w:after="60"/>
        <w:ind w:left="567" w:hanging="567"/>
        <w:jc w:val="both"/>
        <w:rPr>
          <w:color w:val="auto"/>
        </w:rPr>
      </w:pPr>
      <w:ins w:id="304" w:author="IUFRO HQ" w:date="2021-01-08T15:17:00Z">
        <w:r>
          <w:rPr>
            <w:rFonts w:ascii="Arial" w:eastAsia="Arial" w:hAnsi="Arial" w:cs="Arial"/>
            <w:color w:val="auto"/>
            <w:sz w:val="18"/>
            <w:szCs w:val="18"/>
          </w:rPr>
          <w:t>19</w:t>
        </w:r>
      </w:ins>
      <w:del w:id="305" w:author="IUFRO HQ" w:date="2021-01-08T15:17:00Z">
        <w:r w:rsidR="00CD4742" w:rsidRPr="00C55F98" w:rsidDel="002E5028">
          <w:rPr>
            <w:rFonts w:ascii="Arial" w:eastAsia="Arial" w:hAnsi="Arial" w:cs="Arial"/>
            <w:color w:val="auto"/>
            <w:sz w:val="18"/>
            <w:szCs w:val="18"/>
          </w:rPr>
          <w:delText>20</w:delText>
        </w:r>
      </w:del>
      <w:r w:rsidR="0086106E" w:rsidRPr="00C55F98">
        <w:rPr>
          <w:rFonts w:ascii="Arial" w:eastAsia="Arial" w:hAnsi="Arial" w:cs="Arial"/>
          <w:color w:val="auto"/>
          <w:sz w:val="18"/>
          <w:szCs w:val="18"/>
        </w:rPr>
        <w:t xml:space="preserve"> </w:t>
      </w:r>
      <w:r w:rsidR="0086106E" w:rsidRPr="00C55F98">
        <w:rPr>
          <w:rFonts w:ascii="Arial" w:eastAsia="Arial" w:hAnsi="Arial" w:cs="Arial"/>
          <w:color w:val="auto"/>
          <w:sz w:val="18"/>
          <w:szCs w:val="18"/>
        </w:rPr>
        <w:tab/>
        <w:t>The role of the Enlarged Board is to provide a broad base for consultation among IUFRO officeholders as defined above.</w:t>
      </w:r>
    </w:p>
    <w:p w14:paraId="05306B36" w14:textId="3D712E85" w:rsidR="002C248E" w:rsidRDefault="00CD4742" w:rsidP="00B956B0">
      <w:pPr>
        <w:tabs>
          <w:tab w:val="left" w:pos="567"/>
        </w:tabs>
        <w:spacing w:after="60"/>
        <w:ind w:left="567" w:hanging="567"/>
        <w:jc w:val="both"/>
      </w:pPr>
      <w:r w:rsidRPr="00C55F98">
        <w:rPr>
          <w:rFonts w:ascii="Arial" w:eastAsia="Arial" w:hAnsi="Arial" w:cs="Arial"/>
          <w:color w:val="auto"/>
          <w:sz w:val="18"/>
          <w:szCs w:val="18"/>
        </w:rPr>
        <w:t>2</w:t>
      </w:r>
      <w:ins w:id="306" w:author="IUFRO HQ" w:date="2021-01-08T15:17:00Z">
        <w:r w:rsidR="002E5028">
          <w:rPr>
            <w:rFonts w:ascii="Arial" w:eastAsia="Arial" w:hAnsi="Arial" w:cs="Arial"/>
            <w:color w:val="auto"/>
            <w:sz w:val="18"/>
            <w:szCs w:val="18"/>
          </w:rPr>
          <w:t>0</w:t>
        </w:r>
      </w:ins>
      <w:del w:id="307" w:author="IUFRO HQ" w:date="2021-01-08T15:17:00Z">
        <w:r w:rsidRPr="00C55F98" w:rsidDel="002E5028">
          <w:rPr>
            <w:rFonts w:ascii="Arial" w:eastAsia="Arial" w:hAnsi="Arial" w:cs="Arial"/>
            <w:color w:val="auto"/>
            <w:sz w:val="18"/>
            <w:szCs w:val="18"/>
          </w:rPr>
          <w:delText>1</w:delText>
        </w:r>
      </w:del>
      <w:r w:rsidR="0086106E" w:rsidRPr="00C55F98">
        <w:rPr>
          <w:rFonts w:ascii="Arial" w:eastAsia="Arial" w:hAnsi="Arial" w:cs="Arial"/>
          <w:color w:val="auto"/>
          <w:sz w:val="18"/>
          <w:szCs w:val="18"/>
        </w:rPr>
        <w:t xml:space="preserve"> </w:t>
      </w:r>
      <w:r w:rsidR="0086106E" w:rsidRPr="00C55F98">
        <w:rPr>
          <w:rFonts w:ascii="Arial" w:eastAsia="Arial" w:hAnsi="Arial" w:cs="Arial"/>
          <w:color w:val="auto"/>
          <w:sz w:val="18"/>
          <w:szCs w:val="18"/>
        </w:rPr>
        <w:tab/>
        <w:t xml:space="preserve">Members </w:t>
      </w:r>
      <w:r w:rsidR="0086106E">
        <w:rPr>
          <w:rFonts w:ascii="Arial" w:eastAsia="Arial" w:hAnsi="Arial" w:cs="Arial"/>
          <w:sz w:val="18"/>
          <w:szCs w:val="18"/>
        </w:rPr>
        <w:t xml:space="preserve">of the Enlarged Board who do not belong to the Board </w:t>
      </w:r>
      <w:del w:id="308" w:author="IUFRO HQ" w:date="2021-01-08T15:25:00Z">
        <w:r w:rsidR="0086106E" w:rsidDel="00AA7C74">
          <w:rPr>
            <w:rFonts w:ascii="Arial" w:eastAsia="Arial" w:hAnsi="Arial" w:cs="Arial"/>
            <w:sz w:val="18"/>
            <w:szCs w:val="18"/>
          </w:rPr>
          <w:delText xml:space="preserve">have </w:delText>
        </w:r>
      </w:del>
      <w:ins w:id="309" w:author="IUFRO HQ" w:date="2021-01-08T15:25:00Z">
        <w:r w:rsidR="00AA7C74">
          <w:rPr>
            <w:rFonts w:ascii="Arial" w:eastAsia="Arial" w:hAnsi="Arial" w:cs="Arial"/>
            <w:sz w:val="18"/>
            <w:szCs w:val="18"/>
          </w:rPr>
          <w:t xml:space="preserve">do </w:t>
        </w:r>
      </w:ins>
      <w:r w:rsidR="0086106E">
        <w:rPr>
          <w:rFonts w:ascii="Arial" w:eastAsia="Arial" w:hAnsi="Arial" w:cs="Arial"/>
          <w:sz w:val="18"/>
          <w:szCs w:val="18"/>
        </w:rPr>
        <w:t>no</w:t>
      </w:r>
      <w:ins w:id="310" w:author="IUFRO HQ" w:date="2021-01-08T15:25:00Z">
        <w:r w:rsidR="00AA7C74">
          <w:rPr>
            <w:rFonts w:ascii="Arial" w:eastAsia="Arial" w:hAnsi="Arial" w:cs="Arial"/>
            <w:sz w:val="18"/>
            <w:szCs w:val="18"/>
          </w:rPr>
          <w:t>t</w:t>
        </w:r>
      </w:ins>
      <w:r w:rsidR="0086106E">
        <w:rPr>
          <w:rFonts w:ascii="Arial" w:eastAsia="Arial" w:hAnsi="Arial" w:cs="Arial"/>
          <w:sz w:val="18"/>
          <w:szCs w:val="18"/>
        </w:rPr>
        <w:t xml:space="preserve"> vote.</w:t>
      </w:r>
    </w:p>
    <w:p w14:paraId="328352AF" w14:textId="77777777" w:rsidR="002A5B89" w:rsidRDefault="002A5B89" w:rsidP="00E32D69">
      <w:pPr>
        <w:tabs>
          <w:tab w:val="left" w:pos="567"/>
        </w:tabs>
        <w:ind w:left="567" w:hanging="567"/>
        <w:jc w:val="both"/>
      </w:pPr>
      <w:bookmarkStart w:id="311" w:name="h.1ci93xb" w:colFirst="0" w:colLast="0"/>
      <w:bookmarkEnd w:id="311"/>
    </w:p>
    <w:p w14:paraId="2D619C4D" w14:textId="77777777" w:rsidR="002C248E" w:rsidRPr="00E32D69" w:rsidRDefault="0086106E">
      <w:pPr>
        <w:tabs>
          <w:tab w:val="left" w:pos="567"/>
        </w:tabs>
        <w:spacing w:after="96"/>
        <w:ind w:left="567" w:hanging="567"/>
        <w:jc w:val="both"/>
        <w:rPr>
          <w:sz w:val="22"/>
          <w:szCs w:val="22"/>
        </w:rPr>
      </w:pPr>
      <w:r w:rsidRPr="00E32D69">
        <w:rPr>
          <w:rFonts w:ascii="Arial" w:eastAsia="Arial" w:hAnsi="Arial" w:cs="Arial"/>
          <w:b/>
          <w:sz w:val="22"/>
          <w:szCs w:val="22"/>
        </w:rPr>
        <w:t xml:space="preserve">ARTICLE VIII: </w:t>
      </w:r>
      <w:r w:rsidRPr="00E32D69">
        <w:rPr>
          <w:rFonts w:ascii="Arial" w:eastAsia="Arial" w:hAnsi="Arial" w:cs="Arial"/>
          <w:b/>
          <w:i/>
          <w:sz w:val="22"/>
          <w:szCs w:val="22"/>
        </w:rPr>
        <w:t>President</w:t>
      </w:r>
    </w:p>
    <w:p w14:paraId="14B5F12B" w14:textId="77777777" w:rsidR="002C248E" w:rsidRPr="00E32D69" w:rsidRDefault="0086106E" w:rsidP="00B956B0">
      <w:pPr>
        <w:tabs>
          <w:tab w:val="left" w:pos="567"/>
        </w:tabs>
        <w:spacing w:after="80"/>
        <w:rPr>
          <w:sz w:val="22"/>
          <w:szCs w:val="22"/>
        </w:rPr>
      </w:pPr>
      <w:r w:rsidRPr="00E32D69">
        <w:rPr>
          <w:rFonts w:ascii="Arial" w:eastAsia="Arial" w:hAnsi="Arial" w:cs="Arial"/>
          <w:b/>
          <w:i/>
          <w:sz w:val="18"/>
          <w:szCs w:val="18"/>
        </w:rPr>
        <w:t>Function</w:t>
      </w:r>
    </w:p>
    <w:p w14:paraId="22F1C521" w14:textId="70844D70" w:rsidR="002C248E" w:rsidRDefault="0086106E" w:rsidP="00B956B0">
      <w:pPr>
        <w:tabs>
          <w:tab w:val="left" w:pos="567"/>
        </w:tabs>
        <w:spacing w:after="80"/>
        <w:ind w:left="567" w:hanging="567"/>
        <w:jc w:val="both"/>
      </w:pPr>
      <w:r>
        <w:rPr>
          <w:rFonts w:ascii="Arial" w:eastAsia="Arial" w:hAnsi="Arial" w:cs="Arial"/>
          <w:sz w:val="18"/>
          <w:szCs w:val="18"/>
        </w:rPr>
        <w:t xml:space="preserve">1 </w:t>
      </w:r>
      <w:r>
        <w:rPr>
          <w:rFonts w:ascii="Arial" w:eastAsia="Arial" w:hAnsi="Arial" w:cs="Arial"/>
          <w:sz w:val="18"/>
          <w:szCs w:val="18"/>
        </w:rPr>
        <w:tab/>
        <w:t>The President presides over the Congres</w:t>
      </w:r>
      <w:r w:rsidR="004C735B">
        <w:rPr>
          <w:rFonts w:ascii="Arial" w:eastAsia="Arial" w:hAnsi="Arial" w:cs="Arial"/>
          <w:sz w:val="18"/>
          <w:szCs w:val="18"/>
        </w:rPr>
        <w:t>s</w:t>
      </w:r>
      <w:r>
        <w:rPr>
          <w:rFonts w:ascii="Arial" w:eastAsia="Arial" w:hAnsi="Arial" w:cs="Arial"/>
          <w:sz w:val="18"/>
          <w:szCs w:val="18"/>
        </w:rPr>
        <w:t>, meetings of the International Counc</w:t>
      </w:r>
      <w:r w:rsidR="004C735B">
        <w:rPr>
          <w:rFonts w:ascii="Arial" w:eastAsia="Arial" w:hAnsi="Arial" w:cs="Arial"/>
          <w:sz w:val="18"/>
          <w:szCs w:val="18"/>
        </w:rPr>
        <w:t xml:space="preserve">il, and </w:t>
      </w:r>
      <w:r>
        <w:rPr>
          <w:rFonts w:ascii="Arial" w:eastAsia="Arial" w:hAnsi="Arial" w:cs="Arial"/>
          <w:sz w:val="18"/>
          <w:szCs w:val="18"/>
        </w:rPr>
        <w:t>the Board. When voting is tied on any issue, the President casts the deciding vote.</w:t>
      </w:r>
    </w:p>
    <w:p w14:paraId="302459E8" w14:textId="54034C45" w:rsidR="002C248E" w:rsidRDefault="0086106E" w:rsidP="00B956B0">
      <w:pPr>
        <w:tabs>
          <w:tab w:val="left" w:pos="567"/>
        </w:tabs>
        <w:spacing w:after="80"/>
        <w:ind w:left="567" w:hanging="567"/>
        <w:jc w:val="both"/>
      </w:pPr>
      <w:r>
        <w:rPr>
          <w:rFonts w:ascii="Arial" w:eastAsia="Arial" w:hAnsi="Arial" w:cs="Arial"/>
          <w:sz w:val="18"/>
          <w:szCs w:val="18"/>
        </w:rPr>
        <w:t xml:space="preserve">2 </w:t>
      </w:r>
      <w:r>
        <w:rPr>
          <w:rFonts w:ascii="Arial" w:eastAsia="Arial" w:hAnsi="Arial" w:cs="Arial"/>
          <w:sz w:val="18"/>
          <w:szCs w:val="18"/>
        </w:rPr>
        <w:tab/>
        <w:t>The President is responsible for the funds of the Union, subject to provisions of Articles VII.2 and X.7. He/she can designate the Executive Director to sign legally binding contracts subject to legal power of attorney.</w:t>
      </w:r>
    </w:p>
    <w:p w14:paraId="7D99E7BA" w14:textId="29B55ADD" w:rsidR="002C248E" w:rsidRDefault="0086106E" w:rsidP="00B956B0">
      <w:pPr>
        <w:tabs>
          <w:tab w:val="left" w:pos="567"/>
        </w:tabs>
        <w:spacing w:after="80"/>
        <w:ind w:left="567" w:hanging="567"/>
        <w:jc w:val="both"/>
      </w:pPr>
      <w:r>
        <w:rPr>
          <w:rFonts w:ascii="Arial" w:eastAsia="Arial" w:hAnsi="Arial" w:cs="Arial"/>
          <w:sz w:val="18"/>
          <w:szCs w:val="18"/>
        </w:rPr>
        <w:t xml:space="preserve">3 </w:t>
      </w:r>
      <w:r>
        <w:rPr>
          <w:rFonts w:ascii="Arial" w:eastAsia="Arial" w:hAnsi="Arial" w:cs="Arial"/>
          <w:sz w:val="18"/>
          <w:szCs w:val="18"/>
        </w:rPr>
        <w:tab/>
        <w:t>Between meetings of the Congress, he/she makes any necessary decisions, as far as possible with the agreement of the Board and subject to confirmation by the Internatio</w:t>
      </w:r>
      <w:r w:rsidR="00CD4742">
        <w:rPr>
          <w:rFonts w:ascii="Arial" w:eastAsia="Arial" w:hAnsi="Arial" w:cs="Arial"/>
          <w:sz w:val="18"/>
          <w:szCs w:val="18"/>
        </w:rPr>
        <w:t>nal Council</w:t>
      </w:r>
      <w:r>
        <w:rPr>
          <w:rFonts w:ascii="Arial" w:eastAsia="Arial" w:hAnsi="Arial" w:cs="Arial"/>
          <w:sz w:val="18"/>
          <w:szCs w:val="18"/>
        </w:rPr>
        <w:t>, if the Statutes so require.</w:t>
      </w:r>
    </w:p>
    <w:p w14:paraId="145BD198"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4 </w:t>
      </w:r>
      <w:r>
        <w:rPr>
          <w:rFonts w:ascii="Arial" w:eastAsia="Arial" w:hAnsi="Arial" w:cs="Arial"/>
          <w:sz w:val="18"/>
          <w:szCs w:val="18"/>
        </w:rPr>
        <w:tab/>
        <w:t>The President is endowed with all other powers necessary to ensure the operation and representation of the Union.</w:t>
      </w:r>
    </w:p>
    <w:p w14:paraId="218473FC" w14:textId="311083B1" w:rsidR="002C248E" w:rsidRDefault="0086106E" w:rsidP="00B956B0">
      <w:pPr>
        <w:tabs>
          <w:tab w:val="left" w:pos="567"/>
        </w:tabs>
        <w:spacing w:after="80"/>
        <w:ind w:left="567" w:hanging="567"/>
        <w:jc w:val="both"/>
      </w:pPr>
      <w:r>
        <w:rPr>
          <w:rFonts w:ascii="Arial" w:eastAsia="Arial" w:hAnsi="Arial" w:cs="Arial"/>
          <w:sz w:val="18"/>
          <w:szCs w:val="18"/>
        </w:rPr>
        <w:t xml:space="preserve">5 </w:t>
      </w:r>
      <w:r>
        <w:rPr>
          <w:rFonts w:ascii="Arial" w:eastAsia="Arial" w:hAnsi="Arial" w:cs="Arial"/>
          <w:sz w:val="18"/>
          <w:szCs w:val="18"/>
        </w:rPr>
        <w:tab/>
        <w:t>The President is elected by the International Council and keeps it informed of important matters</w:t>
      </w:r>
      <w:ins w:id="312" w:author="IUFRO HQ" w:date="2021-01-08T15:26:00Z">
        <w:r w:rsidR="00AA7C74">
          <w:rPr>
            <w:rFonts w:ascii="Arial" w:eastAsia="Arial" w:hAnsi="Arial" w:cs="Arial"/>
            <w:sz w:val="18"/>
            <w:szCs w:val="18"/>
          </w:rPr>
          <w:t xml:space="preserve"> affecting the Union</w:t>
        </w:r>
      </w:ins>
      <w:r>
        <w:rPr>
          <w:rFonts w:ascii="Arial" w:eastAsia="Arial" w:hAnsi="Arial" w:cs="Arial"/>
          <w:sz w:val="18"/>
          <w:szCs w:val="18"/>
        </w:rPr>
        <w:t>.</w:t>
      </w:r>
    </w:p>
    <w:p w14:paraId="71625420" w14:textId="376C2973" w:rsidR="002C248E" w:rsidRDefault="0086106E" w:rsidP="00B956B0">
      <w:pPr>
        <w:tabs>
          <w:tab w:val="left" w:pos="567"/>
        </w:tabs>
        <w:spacing w:after="80"/>
        <w:ind w:left="567" w:hanging="567"/>
        <w:jc w:val="both"/>
      </w:pPr>
      <w:r>
        <w:rPr>
          <w:rFonts w:ascii="Arial" w:eastAsia="Arial" w:hAnsi="Arial" w:cs="Arial"/>
          <w:sz w:val="18"/>
          <w:szCs w:val="18"/>
        </w:rPr>
        <w:t xml:space="preserve">6 </w:t>
      </w:r>
      <w:r>
        <w:rPr>
          <w:rFonts w:ascii="Arial" w:eastAsia="Arial" w:hAnsi="Arial" w:cs="Arial"/>
          <w:sz w:val="18"/>
          <w:szCs w:val="18"/>
        </w:rPr>
        <w:tab/>
        <w:t xml:space="preserve">The President represents the Union vis-à-vis official bodies or third parties. General representation, without authorization to sign legally binding </w:t>
      </w:r>
      <w:del w:id="313" w:author="IUFRO HQ" w:date="2021-01-08T15:27:00Z">
        <w:r w:rsidDel="00AA7C74">
          <w:rPr>
            <w:rFonts w:ascii="Arial" w:eastAsia="Arial" w:hAnsi="Arial" w:cs="Arial"/>
            <w:sz w:val="18"/>
            <w:szCs w:val="18"/>
          </w:rPr>
          <w:delText>contracts</w:delText>
        </w:r>
      </w:del>
      <w:ins w:id="314" w:author="IUFRO HQ" w:date="2021-01-08T15:27:00Z">
        <w:r w:rsidR="00AA7C74">
          <w:rPr>
            <w:rFonts w:ascii="Arial" w:eastAsia="Arial" w:hAnsi="Arial" w:cs="Arial"/>
            <w:sz w:val="18"/>
            <w:szCs w:val="18"/>
          </w:rPr>
          <w:t>agreements</w:t>
        </w:r>
      </w:ins>
      <w:r>
        <w:rPr>
          <w:rFonts w:ascii="Arial" w:eastAsia="Arial" w:hAnsi="Arial" w:cs="Arial"/>
          <w:sz w:val="18"/>
          <w:szCs w:val="18"/>
        </w:rPr>
        <w:t>, can be designated by the President.</w:t>
      </w:r>
    </w:p>
    <w:p w14:paraId="644237B3"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7 </w:t>
      </w:r>
      <w:r>
        <w:rPr>
          <w:rFonts w:ascii="Arial" w:eastAsia="Arial" w:hAnsi="Arial" w:cs="Arial"/>
          <w:sz w:val="18"/>
          <w:szCs w:val="18"/>
        </w:rPr>
        <w:tab/>
        <w:t>The President designates one of the Vice-Presidents or another Board member to act in his/her place when necessary.</w:t>
      </w:r>
    </w:p>
    <w:p w14:paraId="5B5FB367" w14:textId="373EAED7" w:rsidR="002C248E" w:rsidRDefault="0086106E" w:rsidP="00B956B0">
      <w:pPr>
        <w:tabs>
          <w:tab w:val="left" w:pos="567"/>
        </w:tabs>
        <w:spacing w:after="80"/>
        <w:ind w:left="567" w:hanging="567"/>
        <w:jc w:val="both"/>
      </w:pPr>
      <w:r w:rsidRPr="00E71B36">
        <w:rPr>
          <w:rFonts w:ascii="Arial" w:eastAsia="Arial" w:hAnsi="Arial" w:cs="Arial"/>
          <w:sz w:val="18"/>
          <w:szCs w:val="18"/>
        </w:rPr>
        <w:t xml:space="preserve">8 </w:t>
      </w:r>
      <w:r w:rsidRPr="00E71B36">
        <w:rPr>
          <w:rFonts w:ascii="Arial" w:eastAsia="Arial" w:hAnsi="Arial" w:cs="Arial"/>
          <w:sz w:val="18"/>
          <w:szCs w:val="18"/>
        </w:rPr>
        <w:tab/>
        <w:t>The President appoints the Executive Director</w:t>
      </w:r>
      <w:ins w:id="315" w:author="IUFRO HQ" w:date="2021-08-12T17:06:00Z">
        <w:r w:rsidR="002434A7" w:rsidRPr="00E71B36">
          <w:rPr>
            <w:rFonts w:ascii="Arial" w:eastAsia="Arial" w:hAnsi="Arial" w:cs="Arial"/>
            <w:sz w:val="18"/>
            <w:szCs w:val="18"/>
          </w:rPr>
          <w:t xml:space="preserve"> with approval of the Board</w:t>
        </w:r>
      </w:ins>
      <w:r w:rsidRPr="00E71B36">
        <w:rPr>
          <w:rFonts w:ascii="Arial" w:eastAsia="Arial" w:hAnsi="Arial" w:cs="Arial"/>
          <w:sz w:val="18"/>
          <w:szCs w:val="18"/>
        </w:rPr>
        <w:t>. If there is a Deputy Executive Director, he/she is appointed by the President with the agreement of the Executive</w:t>
      </w:r>
      <w:r>
        <w:rPr>
          <w:rFonts w:ascii="Arial" w:eastAsia="Arial" w:hAnsi="Arial" w:cs="Arial"/>
          <w:sz w:val="18"/>
          <w:szCs w:val="18"/>
        </w:rPr>
        <w:t xml:space="preserve"> Director and the approval of the Board.</w:t>
      </w:r>
    </w:p>
    <w:p w14:paraId="01726D69" w14:textId="77777777" w:rsidR="002C248E" w:rsidRPr="00E32D69" w:rsidRDefault="0086106E" w:rsidP="00B956B0">
      <w:pPr>
        <w:tabs>
          <w:tab w:val="left" w:pos="567"/>
        </w:tabs>
        <w:spacing w:after="80"/>
        <w:ind w:left="567" w:hanging="567"/>
        <w:jc w:val="both"/>
        <w:rPr>
          <w:sz w:val="22"/>
          <w:szCs w:val="22"/>
        </w:rPr>
      </w:pPr>
      <w:r w:rsidRPr="00E32D69">
        <w:rPr>
          <w:rFonts w:ascii="Arial" w:eastAsia="Arial" w:hAnsi="Arial" w:cs="Arial"/>
          <w:b/>
          <w:i/>
          <w:sz w:val="18"/>
          <w:szCs w:val="18"/>
        </w:rPr>
        <w:t>Term of office</w:t>
      </w:r>
    </w:p>
    <w:p w14:paraId="1DDBF358"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9 </w:t>
      </w:r>
      <w:r>
        <w:rPr>
          <w:rFonts w:ascii="Arial" w:eastAsia="Arial" w:hAnsi="Arial" w:cs="Arial"/>
          <w:sz w:val="18"/>
          <w:szCs w:val="18"/>
        </w:rPr>
        <w:tab/>
        <w:t>The President’s term of office begins on the first day after the IUFRO World Congress and ends with the last day of the next World Congress.</w:t>
      </w:r>
    </w:p>
    <w:p w14:paraId="1A13322A" w14:textId="77777777" w:rsidR="002C248E" w:rsidRDefault="0086106E" w:rsidP="00B956B0">
      <w:pPr>
        <w:tabs>
          <w:tab w:val="left" w:pos="567"/>
        </w:tabs>
        <w:spacing w:after="80"/>
        <w:ind w:left="567" w:hanging="567"/>
        <w:jc w:val="both"/>
      </w:pPr>
      <w:r>
        <w:rPr>
          <w:rFonts w:ascii="Arial" w:eastAsia="Arial" w:hAnsi="Arial" w:cs="Arial"/>
          <w:sz w:val="18"/>
          <w:szCs w:val="18"/>
        </w:rPr>
        <w:lastRenderedPageBreak/>
        <w:t xml:space="preserve">10 </w:t>
      </w:r>
      <w:r>
        <w:rPr>
          <w:rFonts w:ascii="Arial" w:eastAsia="Arial" w:hAnsi="Arial" w:cs="Arial"/>
          <w:sz w:val="18"/>
          <w:szCs w:val="18"/>
        </w:rPr>
        <w:tab/>
        <w:t>He/she is not eligible for re-election after serving a full term as President and serves the next full term as an Immediate Past President.</w:t>
      </w:r>
    </w:p>
    <w:p w14:paraId="6D784744" w14:textId="77777777" w:rsidR="002C248E" w:rsidRDefault="0086106E" w:rsidP="00B956B0">
      <w:pPr>
        <w:tabs>
          <w:tab w:val="left" w:pos="567"/>
        </w:tabs>
        <w:ind w:left="567" w:hanging="567"/>
        <w:jc w:val="both"/>
      </w:pPr>
      <w:r>
        <w:rPr>
          <w:rFonts w:ascii="Arial" w:eastAsia="Arial" w:hAnsi="Arial" w:cs="Arial"/>
          <w:sz w:val="18"/>
          <w:szCs w:val="18"/>
        </w:rPr>
        <w:t xml:space="preserve">11 </w:t>
      </w:r>
      <w:r>
        <w:rPr>
          <w:rFonts w:ascii="Arial" w:eastAsia="Arial" w:hAnsi="Arial" w:cs="Arial"/>
          <w:sz w:val="18"/>
          <w:szCs w:val="18"/>
        </w:rPr>
        <w:tab/>
        <w:t>If for any reason the President is unable to carry out his/her duties, the Board appoints one of the two Vice-Presidents as President; if neither Vice-President is able to act, the Board appoints a President from among its Members. The International Council must ratify this appointment.</w:t>
      </w:r>
    </w:p>
    <w:p w14:paraId="3A52E145" w14:textId="77777777" w:rsidR="002C248E" w:rsidRDefault="002C248E" w:rsidP="00E32D69">
      <w:pPr>
        <w:tabs>
          <w:tab w:val="left" w:pos="567"/>
        </w:tabs>
      </w:pPr>
      <w:bookmarkStart w:id="316" w:name="h.3whwml4" w:colFirst="0" w:colLast="0"/>
      <w:bookmarkEnd w:id="316"/>
    </w:p>
    <w:p w14:paraId="1898E2F8" w14:textId="77777777" w:rsidR="002C248E" w:rsidRPr="00E32D69" w:rsidRDefault="0086106E">
      <w:pPr>
        <w:tabs>
          <w:tab w:val="left" w:pos="567"/>
        </w:tabs>
        <w:spacing w:after="96"/>
        <w:rPr>
          <w:sz w:val="22"/>
          <w:szCs w:val="22"/>
        </w:rPr>
      </w:pPr>
      <w:r w:rsidRPr="00E32D69">
        <w:rPr>
          <w:rFonts w:ascii="Arial" w:eastAsia="Arial" w:hAnsi="Arial" w:cs="Arial"/>
          <w:b/>
          <w:sz w:val="22"/>
          <w:szCs w:val="22"/>
        </w:rPr>
        <w:t xml:space="preserve">ARTICLE IX: </w:t>
      </w:r>
      <w:r w:rsidRPr="00E32D69">
        <w:rPr>
          <w:rFonts w:ascii="Arial" w:eastAsia="Arial" w:hAnsi="Arial" w:cs="Arial"/>
          <w:b/>
          <w:i/>
          <w:sz w:val="22"/>
          <w:szCs w:val="22"/>
        </w:rPr>
        <w:t>Vice-Presidents</w:t>
      </w:r>
    </w:p>
    <w:p w14:paraId="3C4801D6" w14:textId="77777777" w:rsidR="002C248E" w:rsidRPr="00E32D69" w:rsidRDefault="0086106E">
      <w:pPr>
        <w:tabs>
          <w:tab w:val="left" w:pos="567"/>
        </w:tabs>
        <w:spacing w:after="96"/>
        <w:ind w:left="567" w:hanging="567"/>
        <w:jc w:val="both"/>
        <w:rPr>
          <w:sz w:val="22"/>
          <w:szCs w:val="22"/>
        </w:rPr>
      </w:pPr>
      <w:r w:rsidRPr="00E32D69">
        <w:rPr>
          <w:rFonts w:ascii="Arial" w:eastAsia="Arial" w:hAnsi="Arial" w:cs="Arial"/>
          <w:b/>
          <w:i/>
          <w:sz w:val="18"/>
          <w:szCs w:val="18"/>
        </w:rPr>
        <w:t>Function</w:t>
      </w:r>
    </w:p>
    <w:p w14:paraId="317B3BFF" w14:textId="2872EE23" w:rsidR="002C248E" w:rsidRPr="00C55F98" w:rsidRDefault="0086106E">
      <w:pPr>
        <w:numPr>
          <w:ilvl w:val="0"/>
          <w:numId w:val="5"/>
        </w:numPr>
        <w:tabs>
          <w:tab w:val="left" w:pos="567"/>
        </w:tabs>
        <w:spacing w:after="96"/>
        <w:ind w:left="567" w:hanging="567"/>
        <w:jc w:val="both"/>
        <w:rPr>
          <w:rFonts w:ascii="Arial" w:eastAsia="Arial" w:hAnsi="Arial" w:cs="Arial"/>
          <w:color w:val="auto"/>
          <w:sz w:val="18"/>
          <w:szCs w:val="18"/>
        </w:rPr>
      </w:pPr>
      <w:r>
        <w:rPr>
          <w:rFonts w:ascii="Arial" w:eastAsia="Arial" w:hAnsi="Arial" w:cs="Arial"/>
          <w:sz w:val="18"/>
          <w:szCs w:val="18"/>
        </w:rPr>
        <w:t xml:space="preserve">Vice-Presidents are responsible for the coordination and communication with the Divisions and </w:t>
      </w:r>
      <w:r w:rsidR="00F71F40" w:rsidRPr="00C55F98">
        <w:rPr>
          <w:rFonts w:ascii="Arial" w:eastAsia="Arial" w:hAnsi="Arial" w:cs="Arial"/>
          <w:color w:val="auto"/>
          <w:sz w:val="18"/>
          <w:szCs w:val="18"/>
        </w:rPr>
        <w:t xml:space="preserve">with </w:t>
      </w:r>
      <w:r w:rsidRPr="00C55F98">
        <w:rPr>
          <w:rFonts w:ascii="Arial" w:eastAsia="Arial" w:hAnsi="Arial" w:cs="Arial"/>
          <w:color w:val="auto"/>
          <w:sz w:val="18"/>
          <w:szCs w:val="18"/>
        </w:rPr>
        <w:t>Task Forces</w:t>
      </w:r>
      <w:r w:rsidR="00F71F40" w:rsidRPr="00C55F98">
        <w:rPr>
          <w:rFonts w:ascii="Arial" w:eastAsia="Arial" w:hAnsi="Arial" w:cs="Arial"/>
          <w:color w:val="auto"/>
          <w:sz w:val="18"/>
          <w:szCs w:val="18"/>
        </w:rPr>
        <w:t>, Special Programmes, Projects and IUFRO-led Initiatives</w:t>
      </w:r>
      <w:del w:id="317" w:author="IUFRO HQ" w:date="2021-01-08T15:28:00Z">
        <w:r w:rsidR="00F71F40" w:rsidRPr="00C55F98" w:rsidDel="007F6EBA">
          <w:rPr>
            <w:rFonts w:ascii="Arial" w:eastAsia="Arial" w:hAnsi="Arial" w:cs="Arial"/>
            <w:color w:val="auto"/>
            <w:sz w:val="18"/>
            <w:szCs w:val="18"/>
          </w:rPr>
          <w:delText xml:space="preserve"> respectively</w:delText>
        </w:r>
      </w:del>
      <w:r w:rsidRPr="00C55F98">
        <w:rPr>
          <w:rFonts w:ascii="Arial" w:eastAsia="Arial" w:hAnsi="Arial" w:cs="Arial"/>
          <w:color w:val="auto"/>
          <w:sz w:val="18"/>
          <w:szCs w:val="18"/>
        </w:rPr>
        <w:t>. One of the Vice-Presidents acts for the President if the latter is unable to serve.</w:t>
      </w:r>
    </w:p>
    <w:p w14:paraId="5FB96387" w14:textId="77777777" w:rsidR="002C248E" w:rsidRPr="00E32D69" w:rsidRDefault="0086106E">
      <w:pPr>
        <w:tabs>
          <w:tab w:val="left" w:pos="567"/>
        </w:tabs>
        <w:spacing w:after="96"/>
        <w:ind w:left="567" w:hanging="567"/>
        <w:jc w:val="both"/>
        <w:rPr>
          <w:sz w:val="22"/>
          <w:szCs w:val="22"/>
        </w:rPr>
      </w:pPr>
      <w:r w:rsidRPr="00E32D69">
        <w:rPr>
          <w:rFonts w:ascii="Arial" w:eastAsia="Arial" w:hAnsi="Arial" w:cs="Arial"/>
          <w:b/>
          <w:i/>
          <w:sz w:val="18"/>
          <w:szCs w:val="18"/>
        </w:rPr>
        <w:t>Term of office</w:t>
      </w:r>
    </w:p>
    <w:p w14:paraId="662C0D3B"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2 </w:t>
      </w:r>
      <w:r>
        <w:rPr>
          <w:rFonts w:ascii="Arial" w:eastAsia="Arial" w:hAnsi="Arial" w:cs="Arial"/>
          <w:sz w:val="18"/>
          <w:szCs w:val="18"/>
        </w:rPr>
        <w:tab/>
        <w:t>Vice-Presidents are elected by the International Council.</w:t>
      </w:r>
    </w:p>
    <w:p w14:paraId="43046C72"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3 </w:t>
      </w:r>
      <w:r>
        <w:rPr>
          <w:rFonts w:ascii="Arial" w:eastAsia="Arial" w:hAnsi="Arial" w:cs="Arial"/>
          <w:sz w:val="18"/>
          <w:szCs w:val="18"/>
        </w:rPr>
        <w:tab/>
        <w:t xml:space="preserve">Their term of office begins on the first day after the IUFRO World Congress and ends with the last day of the next World Congress. </w:t>
      </w:r>
    </w:p>
    <w:p w14:paraId="1BC12D5B"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4 </w:t>
      </w:r>
      <w:r>
        <w:rPr>
          <w:rFonts w:ascii="Arial" w:eastAsia="Arial" w:hAnsi="Arial" w:cs="Arial"/>
          <w:sz w:val="18"/>
          <w:szCs w:val="18"/>
        </w:rPr>
        <w:tab/>
        <w:t>They are not eligible for re-election as a Vice-President if they have served a full term in their position.</w:t>
      </w:r>
    </w:p>
    <w:p w14:paraId="5CF5AAAA"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5 </w:t>
      </w:r>
      <w:r>
        <w:rPr>
          <w:rFonts w:ascii="Arial" w:eastAsia="Arial" w:hAnsi="Arial" w:cs="Arial"/>
          <w:sz w:val="18"/>
          <w:szCs w:val="18"/>
        </w:rPr>
        <w:tab/>
        <w:t>If for any reason a Vice-President is unable to carry out his/her duties or if he/she has to assume the Presidency, under Article VIII.11 of the Statutes, the Board appoints an alternate Vice-President from among its Members to serve until the end of the term. The International Council must ratify this appointment.</w:t>
      </w:r>
    </w:p>
    <w:p w14:paraId="57A114D9" w14:textId="77777777" w:rsidR="002C248E" w:rsidRDefault="002C248E" w:rsidP="00E32D69">
      <w:pPr>
        <w:tabs>
          <w:tab w:val="left" w:pos="567"/>
        </w:tabs>
        <w:ind w:left="567" w:hanging="567"/>
        <w:jc w:val="both"/>
      </w:pPr>
      <w:bookmarkStart w:id="318" w:name="h.2bn6wsx" w:colFirst="0" w:colLast="0"/>
      <w:bookmarkEnd w:id="318"/>
    </w:p>
    <w:p w14:paraId="59A9A18C" w14:textId="77777777" w:rsidR="002C248E" w:rsidRDefault="0086106E">
      <w:pPr>
        <w:tabs>
          <w:tab w:val="left" w:pos="567"/>
        </w:tabs>
        <w:spacing w:after="96"/>
        <w:ind w:left="567" w:hanging="567"/>
        <w:jc w:val="both"/>
      </w:pPr>
      <w:r w:rsidRPr="00E32D69">
        <w:rPr>
          <w:rFonts w:ascii="Arial" w:eastAsia="Arial" w:hAnsi="Arial" w:cs="Arial"/>
          <w:b/>
          <w:sz w:val="22"/>
          <w:szCs w:val="22"/>
        </w:rPr>
        <w:t xml:space="preserve">ARTICLE X: </w:t>
      </w:r>
      <w:r w:rsidRPr="00E32D69">
        <w:rPr>
          <w:rFonts w:ascii="Arial" w:eastAsia="Arial" w:hAnsi="Arial" w:cs="Arial"/>
          <w:b/>
          <w:i/>
          <w:sz w:val="22"/>
          <w:szCs w:val="22"/>
        </w:rPr>
        <w:t>Executive Director – Secretariat</w:t>
      </w:r>
    </w:p>
    <w:p w14:paraId="5BA75418"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1 </w:t>
      </w:r>
      <w:r>
        <w:rPr>
          <w:rFonts w:ascii="Arial" w:eastAsia="Arial" w:hAnsi="Arial" w:cs="Arial"/>
          <w:sz w:val="18"/>
          <w:szCs w:val="18"/>
        </w:rPr>
        <w:tab/>
        <w:t>The Executive Director is appointed or removed from office by the President upon approval of the Board.</w:t>
      </w:r>
    </w:p>
    <w:p w14:paraId="3D520D90"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2 </w:t>
      </w:r>
      <w:r>
        <w:rPr>
          <w:rFonts w:ascii="Arial" w:eastAsia="Arial" w:hAnsi="Arial" w:cs="Arial"/>
          <w:sz w:val="18"/>
          <w:szCs w:val="18"/>
        </w:rPr>
        <w:tab/>
        <w:t>The Executive Director is responsible for the operation of the Secretariat, for carrying out the business affairs of the Union and reporting to the President. He/she may be designated by the President to represent the Union vis-à-vis official bodies and third parties.</w:t>
      </w:r>
    </w:p>
    <w:p w14:paraId="0FDF15EC" w14:textId="18D01D83" w:rsidR="002C248E" w:rsidRPr="00C55F98" w:rsidRDefault="0086106E" w:rsidP="00B956B0">
      <w:pPr>
        <w:tabs>
          <w:tab w:val="left" w:pos="567"/>
        </w:tabs>
        <w:spacing w:after="80"/>
        <w:ind w:left="567" w:hanging="567"/>
        <w:jc w:val="both"/>
        <w:rPr>
          <w:color w:val="auto"/>
        </w:rPr>
      </w:pPr>
      <w:r w:rsidRPr="00E71B36">
        <w:rPr>
          <w:rFonts w:ascii="Arial" w:eastAsia="Arial" w:hAnsi="Arial" w:cs="Arial"/>
          <w:sz w:val="18"/>
          <w:szCs w:val="18"/>
        </w:rPr>
        <w:t xml:space="preserve">3 </w:t>
      </w:r>
      <w:r w:rsidRPr="00E71B36">
        <w:rPr>
          <w:rFonts w:ascii="Arial" w:eastAsia="Arial" w:hAnsi="Arial" w:cs="Arial"/>
          <w:sz w:val="18"/>
          <w:szCs w:val="18"/>
        </w:rPr>
        <w:tab/>
        <w:t>A Deputy Executive Director may be appointed</w:t>
      </w:r>
      <w:r w:rsidR="00F71F40" w:rsidRPr="00E71B36">
        <w:rPr>
          <w:rFonts w:ascii="Arial" w:eastAsia="Arial" w:hAnsi="Arial" w:cs="Arial"/>
          <w:sz w:val="18"/>
          <w:szCs w:val="18"/>
        </w:rPr>
        <w:t xml:space="preserve">. </w:t>
      </w:r>
      <w:r w:rsidR="005E237B" w:rsidRPr="00E71B36">
        <w:rPr>
          <w:rFonts w:ascii="Arial" w:eastAsia="Arial" w:hAnsi="Arial" w:cs="Arial"/>
          <w:color w:val="auto"/>
          <w:sz w:val="18"/>
          <w:szCs w:val="18"/>
        </w:rPr>
        <w:t>(S</w:t>
      </w:r>
      <w:r w:rsidR="00F71F40" w:rsidRPr="00E71B36">
        <w:rPr>
          <w:rFonts w:ascii="Arial" w:eastAsia="Arial" w:hAnsi="Arial" w:cs="Arial"/>
          <w:color w:val="auto"/>
          <w:sz w:val="18"/>
          <w:szCs w:val="18"/>
        </w:rPr>
        <w:t xml:space="preserve">ee also </w:t>
      </w:r>
      <w:ins w:id="319" w:author="IUFRO HQ" w:date="2021-08-13T10:17:00Z">
        <w:r w:rsidR="009F5FE1" w:rsidRPr="00E71B36">
          <w:rPr>
            <w:rFonts w:ascii="Arial" w:eastAsia="Arial" w:hAnsi="Arial" w:cs="Arial"/>
            <w:color w:val="auto"/>
            <w:sz w:val="18"/>
            <w:szCs w:val="18"/>
          </w:rPr>
          <w:t xml:space="preserve">Statutes </w:t>
        </w:r>
      </w:ins>
      <w:r w:rsidRPr="00E71B36">
        <w:rPr>
          <w:rFonts w:ascii="Arial" w:eastAsia="Arial" w:hAnsi="Arial" w:cs="Arial"/>
          <w:color w:val="auto"/>
          <w:sz w:val="18"/>
          <w:szCs w:val="18"/>
        </w:rPr>
        <w:t>Art</w:t>
      </w:r>
      <w:r w:rsidRPr="00C55F98">
        <w:rPr>
          <w:rFonts w:ascii="Arial" w:eastAsia="Arial" w:hAnsi="Arial" w:cs="Arial"/>
          <w:color w:val="auto"/>
          <w:sz w:val="18"/>
          <w:szCs w:val="18"/>
        </w:rPr>
        <w:t>icle VIII.8</w:t>
      </w:r>
      <w:r w:rsidR="00F71F40" w:rsidRPr="00C55F98">
        <w:rPr>
          <w:rFonts w:ascii="Arial" w:eastAsia="Arial" w:hAnsi="Arial" w:cs="Arial"/>
          <w:color w:val="auto"/>
          <w:sz w:val="18"/>
          <w:szCs w:val="18"/>
        </w:rPr>
        <w:t>)</w:t>
      </w:r>
    </w:p>
    <w:p w14:paraId="7C58B295"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4 </w:t>
      </w:r>
      <w:r>
        <w:rPr>
          <w:rFonts w:ascii="Arial" w:eastAsia="Arial" w:hAnsi="Arial" w:cs="Arial"/>
          <w:sz w:val="18"/>
          <w:szCs w:val="18"/>
        </w:rPr>
        <w:tab/>
        <w:t>The Deputy Executive Director can act as Executive Director if no Executive Director has been appointed or the Executive Director is not able to act.</w:t>
      </w:r>
    </w:p>
    <w:p w14:paraId="71C7F2A4" w14:textId="23D8545F" w:rsidR="002C248E" w:rsidRDefault="0086106E" w:rsidP="00B956B0">
      <w:pPr>
        <w:tabs>
          <w:tab w:val="left" w:pos="567"/>
        </w:tabs>
        <w:spacing w:after="80"/>
        <w:ind w:left="567" w:hanging="567"/>
        <w:jc w:val="both"/>
      </w:pPr>
      <w:r>
        <w:rPr>
          <w:rFonts w:ascii="Arial" w:eastAsia="Arial" w:hAnsi="Arial" w:cs="Arial"/>
          <w:sz w:val="18"/>
          <w:szCs w:val="18"/>
        </w:rPr>
        <w:t xml:space="preserve">5 </w:t>
      </w:r>
      <w:r>
        <w:rPr>
          <w:rFonts w:ascii="Arial" w:eastAsia="Arial" w:hAnsi="Arial" w:cs="Arial"/>
          <w:sz w:val="18"/>
          <w:szCs w:val="18"/>
        </w:rPr>
        <w:tab/>
        <w:t>The Executive Director or Deputy Executive Director</w:t>
      </w:r>
      <w:ins w:id="320" w:author="IUFRO HQ" w:date="2021-01-08T15:28:00Z">
        <w:r w:rsidR="007F6EBA" w:rsidRPr="007F6EBA">
          <w:rPr>
            <w:rFonts w:ascii="Arial" w:eastAsia="Arial" w:hAnsi="Arial" w:cs="Arial"/>
            <w:sz w:val="18"/>
            <w:szCs w:val="18"/>
          </w:rPr>
          <w:t xml:space="preserve"> </w:t>
        </w:r>
        <w:r w:rsidR="007F6EBA">
          <w:rPr>
            <w:rFonts w:ascii="Arial" w:eastAsia="Arial" w:hAnsi="Arial" w:cs="Arial"/>
            <w:sz w:val="18"/>
            <w:szCs w:val="18"/>
          </w:rPr>
          <w:t>is authorized to sign legally binding contracts</w:t>
        </w:r>
      </w:ins>
      <w:r>
        <w:rPr>
          <w:rFonts w:ascii="Arial" w:eastAsia="Arial" w:hAnsi="Arial" w:cs="Arial"/>
          <w:sz w:val="18"/>
          <w:szCs w:val="18"/>
        </w:rPr>
        <w:t>, the latter only in the case that the Executive Director position is vacant</w:t>
      </w:r>
      <w:del w:id="321" w:author="IUFRO HQ" w:date="2021-01-08T15:29:00Z">
        <w:r w:rsidDel="007F6EBA">
          <w:rPr>
            <w:rFonts w:ascii="Arial" w:eastAsia="Arial" w:hAnsi="Arial" w:cs="Arial"/>
            <w:sz w:val="18"/>
            <w:szCs w:val="18"/>
          </w:rPr>
          <w:delText>,</w:delText>
        </w:r>
      </w:del>
      <w:del w:id="322" w:author="IUFRO HQ" w:date="2021-01-08T15:28:00Z">
        <w:r w:rsidDel="007F6EBA">
          <w:rPr>
            <w:rFonts w:ascii="Arial" w:eastAsia="Arial" w:hAnsi="Arial" w:cs="Arial"/>
            <w:sz w:val="18"/>
            <w:szCs w:val="18"/>
          </w:rPr>
          <w:delText xml:space="preserve"> is authorized to sign legally binding contracts</w:delText>
        </w:r>
      </w:del>
      <w:r>
        <w:rPr>
          <w:rFonts w:ascii="Arial" w:eastAsia="Arial" w:hAnsi="Arial" w:cs="Arial"/>
          <w:sz w:val="18"/>
          <w:szCs w:val="18"/>
        </w:rPr>
        <w:t>.</w:t>
      </w:r>
    </w:p>
    <w:p w14:paraId="1EB468CE"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6 </w:t>
      </w:r>
      <w:r>
        <w:rPr>
          <w:rFonts w:ascii="Arial" w:eastAsia="Arial" w:hAnsi="Arial" w:cs="Arial"/>
          <w:sz w:val="18"/>
          <w:szCs w:val="18"/>
        </w:rPr>
        <w:tab/>
        <w:t>The Executive Director is appointed, not elected, and serves a five-year term, renewable subject to appraisal of performance by the Board.</w:t>
      </w:r>
    </w:p>
    <w:p w14:paraId="0A25579E" w14:textId="77777777" w:rsidR="002C248E" w:rsidRPr="00E71B36" w:rsidRDefault="0086106E" w:rsidP="00B956B0">
      <w:pPr>
        <w:tabs>
          <w:tab w:val="left" w:pos="567"/>
        </w:tabs>
        <w:spacing w:after="80"/>
        <w:ind w:left="567" w:hanging="567"/>
        <w:jc w:val="both"/>
      </w:pPr>
      <w:r>
        <w:rPr>
          <w:rFonts w:ascii="Arial" w:eastAsia="Arial" w:hAnsi="Arial" w:cs="Arial"/>
          <w:sz w:val="18"/>
          <w:szCs w:val="18"/>
        </w:rPr>
        <w:t xml:space="preserve">7 </w:t>
      </w:r>
      <w:r>
        <w:rPr>
          <w:rFonts w:ascii="Arial" w:eastAsia="Arial" w:hAnsi="Arial" w:cs="Arial"/>
          <w:sz w:val="18"/>
          <w:szCs w:val="18"/>
        </w:rPr>
        <w:tab/>
        <w:t xml:space="preserve">The Union’s financial affairs are administered by the Executive Director, under the responsibility of the President. The Executive Director also prepares the annual budget for the approval of </w:t>
      </w:r>
      <w:r w:rsidRPr="00E71B36">
        <w:rPr>
          <w:rFonts w:ascii="Arial" w:eastAsia="Arial" w:hAnsi="Arial" w:cs="Arial"/>
          <w:sz w:val="18"/>
          <w:szCs w:val="18"/>
        </w:rPr>
        <w:t>the Board.</w:t>
      </w:r>
    </w:p>
    <w:p w14:paraId="559F0564" w14:textId="058F8B9C" w:rsidR="002C248E" w:rsidRPr="00E71B36" w:rsidRDefault="0086106E" w:rsidP="00B956B0">
      <w:pPr>
        <w:tabs>
          <w:tab w:val="left" w:pos="567"/>
        </w:tabs>
        <w:spacing w:after="80"/>
        <w:ind w:left="567" w:hanging="567"/>
        <w:jc w:val="both"/>
      </w:pPr>
      <w:r w:rsidRPr="00E71B36">
        <w:rPr>
          <w:rFonts w:ascii="Arial" w:eastAsia="Arial" w:hAnsi="Arial" w:cs="Arial"/>
          <w:sz w:val="18"/>
          <w:szCs w:val="18"/>
        </w:rPr>
        <w:t xml:space="preserve">8 </w:t>
      </w:r>
      <w:r w:rsidRPr="00E71B36">
        <w:rPr>
          <w:rFonts w:ascii="Arial" w:eastAsia="Arial" w:hAnsi="Arial" w:cs="Arial"/>
          <w:sz w:val="18"/>
          <w:szCs w:val="18"/>
        </w:rPr>
        <w:tab/>
        <w:t>The Executive Director deposits all funds and investment securities on advice of the Management Committee, in the name and to the credit of the Union (see also Internal Regulations Section V.</w:t>
      </w:r>
      <w:ins w:id="323" w:author="IUFRO HQ" w:date="2021-08-13T10:18:00Z">
        <w:r w:rsidR="009F5FE1" w:rsidRPr="00E71B36">
          <w:rPr>
            <w:rFonts w:ascii="Arial" w:eastAsia="Arial" w:hAnsi="Arial" w:cs="Arial"/>
            <w:sz w:val="18"/>
            <w:szCs w:val="18"/>
          </w:rPr>
          <w:t>6</w:t>
        </w:r>
      </w:ins>
      <w:del w:id="324" w:author="IUFRO HQ" w:date="2021-08-13T10:18:00Z">
        <w:r w:rsidRPr="00E71B36" w:rsidDel="009F5FE1">
          <w:rPr>
            <w:rFonts w:ascii="Arial" w:eastAsia="Arial" w:hAnsi="Arial" w:cs="Arial"/>
            <w:sz w:val="18"/>
            <w:szCs w:val="18"/>
          </w:rPr>
          <w:delText>7</w:delText>
        </w:r>
      </w:del>
      <w:r w:rsidRPr="00E71B36">
        <w:rPr>
          <w:rFonts w:ascii="Arial" w:eastAsia="Arial" w:hAnsi="Arial" w:cs="Arial"/>
          <w:sz w:val="18"/>
          <w:szCs w:val="18"/>
        </w:rPr>
        <w:t>.1.1.4 and V.</w:t>
      </w:r>
      <w:ins w:id="325" w:author="IUFRO HQ" w:date="2021-08-13T10:18:00Z">
        <w:r w:rsidR="009F5FE1" w:rsidRPr="00E71B36">
          <w:rPr>
            <w:rFonts w:ascii="Arial" w:eastAsia="Arial" w:hAnsi="Arial" w:cs="Arial"/>
            <w:sz w:val="18"/>
            <w:szCs w:val="18"/>
          </w:rPr>
          <w:t>6</w:t>
        </w:r>
      </w:ins>
      <w:del w:id="326" w:author="IUFRO HQ" w:date="2021-08-13T10:18:00Z">
        <w:r w:rsidRPr="00E71B36" w:rsidDel="009F5FE1">
          <w:rPr>
            <w:rFonts w:ascii="Arial" w:eastAsia="Arial" w:hAnsi="Arial" w:cs="Arial"/>
            <w:sz w:val="18"/>
            <w:szCs w:val="18"/>
          </w:rPr>
          <w:delText>7</w:delText>
        </w:r>
      </w:del>
      <w:r w:rsidRPr="00E71B36">
        <w:rPr>
          <w:rFonts w:ascii="Arial" w:eastAsia="Arial" w:hAnsi="Arial" w:cs="Arial"/>
          <w:sz w:val="18"/>
          <w:szCs w:val="18"/>
        </w:rPr>
        <w:t>.1.1.6).</w:t>
      </w:r>
    </w:p>
    <w:p w14:paraId="509EA19F" w14:textId="0D86B890" w:rsidR="002C248E" w:rsidRDefault="0086106E" w:rsidP="00B956B0">
      <w:pPr>
        <w:tabs>
          <w:tab w:val="left" w:pos="567"/>
        </w:tabs>
        <w:spacing w:after="80"/>
        <w:ind w:left="567" w:hanging="567"/>
        <w:jc w:val="both"/>
      </w:pPr>
      <w:r w:rsidRPr="00E71B36">
        <w:rPr>
          <w:rFonts w:ascii="Arial" w:eastAsia="Arial" w:hAnsi="Arial" w:cs="Arial"/>
          <w:sz w:val="18"/>
          <w:szCs w:val="18"/>
        </w:rPr>
        <w:t xml:space="preserve">9 </w:t>
      </w:r>
      <w:r w:rsidRPr="00E71B36">
        <w:rPr>
          <w:rFonts w:ascii="Arial" w:eastAsia="Arial" w:hAnsi="Arial" w:cs="Arial"/>
          <w:sz w:val="18"/>
          <w:szCs w:val="18"/>
        </w:rPr>
        <w:tab/>
        <w:t xml:space="preserve">The accounts of the Union are prepared </w:t>
      </w:r>
      <w:r w:rsidR="00F71F40" w:rsidRPr="00E71B36">
        <w:rPr>
          <w:rFonts w:ascii="Arial" w:eastAsia="Arial" w:hAnsi="Arial" w:cs="Arial"/>
          <w:sz w:val="18"/>
          <w:szCs w:val="18"/>
        </w:rPr>
        <w:t xml:space="preserve">at </w:t>
      </w:r>
      <w:r w:rsidRPr="00E71B36">
        <w:rPr>
          <w:rFonts w:ascii="Arial" w:eastAsia="Arial" w:hAnsi="Arial" w:cs="Arial"/>
          <w:sz w:val="18"/>
          <w:szCs w:val="18"/>
        </w:rPr>
        <w:t>the end of each calendar year. The Executive Director submits</w:t>
      </w:r>
      <w:r>
        <w:rPr>
          <w:rFonts w:ascii="Arial" w:eastAsia="Arial" w:hAnsi="Arial" w:cs="Arial"/>
          <w:sz w:val="18"/>
          <w:szCs w:val="18"/>
        </w:rPr>
        <w:t xml:space="preserve"> them to the Board after the accounts have been audited by one authorized independent auditor appointed by the Board.</w:t>
      </w:r>
    </w:p>
    <w:p w14:paraId="70AB37DC"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10 </w:t>
      </w:r>
      <w:r>
        <w:rPr>
          <w:rFonts w:ascii="Arial" w:eastAsia="Arial" w:hAnsi="Arial" w:cs="Arial"/>
          <w:sz w:val="18"/>
          <w:szCs w:val="18"/>
        </w:rPr>
        <w:tab/>
        <w:t>An audited statement of the accounts is published each year in the Annual Report of the Union.</w:t>
      </w:r>
    </w:p>
    <w:p w14:paraId="27F45762" w14:textId="77777777" w:rsidR="00E222AB" w:rsidRDefault="00E222AB" w:rsidP="00E32D69">
      <w:pPr>
        <w:tabs>
          <w:tab w:val="left" w:pos="567"/>
        </w:tabs>
        <w:ind w:left="567" w:hanging="567"/>
        <w:jc w:val="both"/>
      </w:pPr>
      <w:bookmarkStart w:id="327" w:name="h.qsh70q" w:colFirst="0" w:colLast="0"/>
      <w:bookmarkEnd w:id="327"/>
    </w:p>
    <w:p w14:paraId="3441E883" w14:textId="77777777" w:rsidR="002C248E" w:rsidRPr="00E32D69" w:rsidRDefault="0086106E">
      <w:pPr>
        <w:tabs>
          <w:tab w:val="left" w:pos="567"/>
        </w:tabs>
        <w:spacing w:after="96"/>
        <w:ind w:left="567" w:hanging="567"/>
        <w:jc w:val="both"/>
        <w:rPr>
          <w:sz w:val="22"/>
          <w:szCs w:val="22"/>
        </w:rPr>
      </w:pPr>
      <w:r w:rsidRPr="00E32D69">
        <w:rPr>
          <w:rFonts w:ascii="Arial" w:eastAsia="Arial" w:hAnsi="Arial" w:cs="Arial"/>
          <w:b/>
          <w:sz w:val="22"/>
          <w:szCs w:val="22"/>
        </w:rPr>
        <w:t xml:space="preserve">ARTICLE XI: </w:t>
      </w:r>
      <w:r w:rsidRPr="00E32D69">
        <w:rPr>
          <w:rFonts w:ascii="Arial" w:eastAsia="Arial" w:hAnsi="Arial" w:cs="Arial"/>
          <w:b/>
          <w:i/>
          <w:sz w:val="22"/>
          <w:szCs w:val="22"/>
        </w:rPr>
        <w:t>Divisions</w:t>
      </w:r>
    </w:p>
    <w:p w14:paraId="5F81B471" w14:textId="77777777" w:rsidR="002C248E" w:rsidRPr="00E32D69" w:rsidRDefault="0086106E" w:rsidP="00B956B0">
      <w:pPr>
        <w:tabs>
          <w:tab w:val="left" w:pos="567"/>
        </w:tabs>
        <w:spacing w:after="80"/>
        <w:ind w:left="567" w:hanging="567"/>
        <w:jc w:val="both"/>
        <w:rPr>
          <w:sz w:val="22"/>
          <w:szCs w:val="22"/>
        </w:rPr>
      </w:pPr>
      <w:r w:rsidRPr="00E32D69">
        <w:rPr>
          <w:rFonts w:ascii="Arial" w:eastAsia="Arial" w:hAnsi="Arial" w:cs="Arial"/>
          <w:b/>
          <w:i/>
          <w:sz w:val="18"/>
          <w:szCs w:val="18"/>
        </w:rPr>
        <w:t>Function</w:t>
      </w:r>
    </w:p>
    <w:p w14:paraId="0DF43E80" w14:textId="5CFA75F8" w:rsidR="002C248E" w:rsidRDefault="0086106E" w:rsidP="00B956B0">
      <w:pPr>
        <w:tabs>
          <w:tab w:val="left" w:pos="567"/>
        </w:tabs>
        <w:spacing w:after="80"/>
        <w:ind w:left="567" w:hanging="567"/>
        <w:jc w:val="both"/>
      </w:pPr>
      <w:r>
        <w:rPr>
          <w:rFonts w:ascii="Arial" w:eastAsia="Arial" w:hAnsi="Arial" w:cs="Arial"/>
          <w:sz w:val="18"/>
          <w:szCs w:val="18"/>
        </w:rPr>
        <w:t xml:space="preserve">1 </w:t>
      </w:r>
      <w:r>
        <w:rPr>
          <w:rFonts w:ascii="Arial" w:eastAsia="Arial" w:hAnsi="Arial" w:cs="Arial"/>
          <w:sz w:val="18"/>
          <w:szCs w:val="18"/>
        </w:rPr>
        <w:tab/>
        <w:t xml:space="preserve">The Union’s field of scientific activity is </w:t>
      </w:r>
      <w:del w:id="328" w:author="IUFRO HQ" w:date="2021-01-08T15:29:00Z">
        <w:r w:rsidDel="007F6EBA">
          <w:rPr>
            <w:rFonts w:ascii="Arial" w:eastAsia="Arial" w:hAnsi="Arial" w:cs="Arial"/>
            <w:sz w:val="18"/>
            <w:szCs w:val="18"/>
          </w:rPr>
          <w:delText xml:space="preserve">spread </w:delText>
        </w:r>
      </w:del>
      <w:ins w:id="329" w:author="IUFRO HQ" w:date="2021-01-08T15:29:00Z">
        <w:r w:rsidR="007F6EBA">
          <w:rPr>
            <w:rFonts w:ascii="Arial" w:eastAsia="Arial" w:hAnsi="Arial" w:cs="Arial"/>
            <w:sz w:val="18"/>
            <w:szCs w:val="18"/>
          </w:rPr>
          <w:t xml:space="preserve">distributed </w:t>
        </w:r>
      </w:ins>
      <w:r>
        <w:rPr>
          <w:rFonts w:ascii="Arial" w:eastAsia="Arial" w:hAnsi="Arial" w:cs="Arial"/>
          <w:sz w:val="18"/>
          <w:szCs w:val="18"/>
        </w:rPr>
        <w:t>over a number of Divisions.</w:t>
      </w:r>
    </w:p>
    <w:p w14:paraId="6E0E7A1B" w14:textId="110239B4" w:rsidR="002C248E" w:rsidRDefault="0086106E" w:rsidP="00B956B0">
      <w:pPr>
        <w:tabs>
          <w:tab w:val="left" w:pos="567"/>
        </w:tabs>
        <w:spacing w:after="80"/>
        <w:ind w:left="567" w:hanging="567"/>
        <w:jc w:val="both"/>
      </w:pPr>
      <w:r>
        <w:rPr>
          <w:rFonts w:ascii="Arial" w:eastAsia="Arial" w:hAnsi="Arial" w:cs="Arial"/>
          <w:sz w:val="18"/>
          <w:szCs w:val="18"/>
        </w:rPr>
        <w:t xml:space="preserve">2 </w:t>
      </w:r>
      <w:r>
        <w:rPr>
          <w:rFonts w:ascii="Arial" w:eastAsia="Arial" w:hAnsi="Arial" w:cs="Arial"/>
          <w:sz w:val="18"/>
          <w:szCs w:val="18"/>
        </w:rPr>
        <w:tab/>
        <w:t xml:space="preserve">The main function of Divisions is to support researchers in collaborative work and provide an organizational link among Research Groups and </w:t>
      </w:r>
      <w:del w:id="330" w:author="IUFRO HQ" w:date="2021-01-08T15:30:00Z">
        <w:r w:rsidDel="007F6EBA">
          <w:rPr>
            <w:rFonts w:ascii="Arial" w:eastAsia="Arial" w:hAnsi="Arial" w:cs="Arial"/>
            <w:sz w:val="18"/>
            <w:szCs w:val="18"/>
          </w:rPr>
          <w:delText xml:space="preserve">their </w:delText>
        </w:r>
      </w:del>
      <w:r>
        <w:rPr>
          <w:rFonts w:ascii="Arial" w:eastAsia="Arial" w:hAnsi="Arial" w:cs="Arial"/>
          <w:sz w:val="18"/>
          <w:szCs w:val="18"/>
        </w:rPr>
        <w:t xml:space="preserve">associated Working Parties </w:t>
      </w:r>
      <w:ins w:id="331" w:author="IUFRO HQ" w:date="2021-01-08T15:30:00Z">
        <w:r w:rsidR="007F6EBA">
          <w:rPr>
            <w:rFonts w:ascii="Arial" w:eastAsia="Arial" w:hAnsi="Arial" w:cs="Arial"/>
            <w:sz w:val="18"/>
            <w:szCs w:val="18"/>
          </w:rPr>
          <w:t xml:space="preserve">within their respective Divisions, </w:t>
        </w:r>
      </w:ins>
      <w:r>
        <w:rPr>
          <w:rFonts w:ascii="Arial" w:eastAsia="Arial" w:hAnsi="Arial" w:cs="Arial"/>
          <w:sz w:val="18"/>
          <w:szCs w:val="18"/>
        </w:rPr>
        <w:t>and also between these Groups and the Board (See Statutes Article XII).</w:t>
      </w:r>
    </w:p>
    <w:p w14:paraId="3C6F5432" w14:textId="77777777" w:rsidR="002C248E" w:rsidRPr="00E32D69" w:rsidRDefault="0086106E" w:rsidP="00B956B0">
      <w:pPr>
        <w:tabs>
          <w:tab w:val="left" w:pos="567"/>
        </w:tabs>
        <w:spacing w:after="80"/>
        <w:ind w:left="567" w:hanging="567"/>
        <w:jc w:val="both"/>
        <w:rPr>
          <w:sz w:val="22"/>
          <w:szCs w:val="22"/>
        </w:rPr>
      </w:pPr>
      <w:r w:rsidRPr="00E32D69">
        <w:rPr>
          <w:rFonts w:ascii="Arial" w:eastAsia="Arial" w:hAnsi="Arial" w:cs="Arial"/>
          <w:b/>
          <w:i/>
          <w:sz w:val="18"/>
          <w:szCs w:val="18"/>
        </w:rPr>
        <w:t>Composition</w:t>
      </w:r>
    </w:p>
    <w:p w14:paraId="15FDDBB5" w14:textId="29CEC92E" w:rsidR="002C248E" w:rsidRDefault="0086106E" w:rsidP="00B956B0">
      <w:pPr>
        <w:tabs>
          <w:tab w:val="left" w:pos="567"/>
        </w:tabs>
        <w:spacing w:after="80"/>
        <w:ind w:left="567" w:hanging="567"/>
        <w:jc w:val="both"/>
      </w:pPr>
      <w:r>
        <w:rPr>
          <w:rFonts w:ascii="Arial" w:eastAsia="Arial" w:hAnsi="Arial" w:cs="Arial"/>
          <w:sz w:val="18"/>
          <w:szCs w:val="18"/>
        </w:rPr>
        <w:t xml:space="preserve">3 </w:t>
      </w:r>
      <w:r>
        <w:rPr>
          <w:rFonts w:ascii="Arial" w:eastAsia="Arial" w:hAnsi="Arial" w:cs="Arial"/>
          <w:sz w:val="18"/>
          <w:szCs w:val="18"/>
        </w:rPr>
        <w:tab/>
        <w:t>Each Division may have a</w:t>
      </w:r>
      <w:ins w:id="332" w:author="IUFRO HQ" w:date="2021-01-08T15:30:00Z">
        <w:r w:rsidR="007F6EBA">
          <w:rPr>
            <w:rFonts w:ascii="Arial" w:eastAsia="Arial" w:hAnsi="Arial" w:cs="Arial"/>
            <w:sz w:val="18"/>
            <w:szCs w:val="18"/>
          </w:rPr>
          <w:t>ny</w:t>
        </w:r>
      </w:ins>
      <w:r>
        <w:rPr>
          <w:rFonts w:ascii="Arial" w:eastAsia="Arial" w:hAnsi="Arial" w:cs="Arial"/>
          <w:sz w:val="18"/>
          <w:szCs w:val="18"/>
        </w:rPr>
        <w:t xml:space="preserve"> number of Research Groups and Working Parties.</w:t>
      </w:r>
    </w:p>
    <w:p w14:paraId="46E2648D" w14:textId="77777777" w:rsidR="002C248E" w:rsidRPr="00E32D69" w:rsidRDefault="0086106E" w:rsidP="00B956B0">
      <w:pPr>
        <w:tabs>
          <w:tab w:val="left" w:pos="567"/>
        </w:tabs>
        <w:spacing w:after="80"/>
        <w:ind w:left="567" w:hanging="567"/>
        <w:jc w:val="both"/>
        <w:rPr>
          <w:sz w:val="22"/>
          <w:szCs w:val="22"/>
        </w:rPr>
      </w:pPr>
      <w:r w:rsidRPr="00E32D69">
        <w:rPr>
          <w:rFonts w:ascii="Arial" w:eastAsia="Arial" w:hAnsi="Arial" w:cs="Arial"/>
          <w:b/>
          <w:i/>
          <w:sz w:val="18"/>
          <w:szCs w:val="18"/>
        </w:rPr>
        <w:t>Procedure</w:t>
      </w:r>
    </w:p>
    <w:p w14:paraId="76385F18" w14:textId="07CFB633" w:rsidR="002C248E" w:rsidRDefault="0086106E" w:rsidP="00B956B0">
      <w:pPr>
        <w:tabs>
          <w:tab w:val="left" w:pos="567"/>
        </w:tabs>
        <w:spacing w:after="80"/>
        <w:ind w:left="567" w:hanging="567"/>
        <w:jc w:val="both"/>
      </w:pPr>
      <w:r w:rsidRPr="00E71B36">
        <w:rPr>
          <w:rFonts w:ascii="Arial" w:eastAsia="Arial" w:hAnsi="Arial" w:cs="Arial"/>
          <w:sz w:val="18"/>
          <w:szCs w:val="18"/>
        </w:rPr>
        <w:t xml:space="preserve">4 </w:t>
      </w:r>
      <w:r w:rsidRPr="00E71B36">
        <w:rPr>
          <w:rFonts w:ascii="Arial" w:eastAsia="Arial" w:hAnsi="Arial" w:cs="Arial"/>
          <w:sz w:val="18"/>
          <w:szCs w:val="18"/>
        </w:rPr>
        <w:tab/>
        <w:t xml:space="preserve">Each Division is led by a </w:t>
      </w:r>
      <w:ins w:id="333" w:author="IUFRO HQ" w:date="2021-08-12T10:42:00Z">
        <w:r w:rsidR="00873EE2" w:rsidRPr="00E71B36">
          <w:rPr>
            <w:rFonts w:ascii="Arial" w:eastAsia="Arial" w:hAnsi="Arial" w:cs="Arial"/>
            <w:sz w:val="18"/>
            <w:szCs w:val="18"/>
          </w:rPr>
          <w:t>team of</w:t>
        </w:r>
      </w:ins>
      <w:ins w:id="334" w:author="IUFRO HQ" w:date="2021-08-12T17:06:00Z">
        <w:r w:rsidR="001A7B78" w:rsidRPr="00E71B36">
          <w:rPr>
            <w:rFonts w:ascii="Arial" w:eastAsia="Arial" w:hAnsi="Arial" w:cs="Arial"/>
            <w:sz w:val="18"/>
            <w:szCs w:val="18"/>
          </w:rPr>
          <w:t xml:space="preserve"> two</w:t>
        </w:r>
      </w:ins>
      <w:ins w:id="335" w:author="IUFRO HQ" w:date="2021-08-12T10:42:00Z">
        <w:r w:rsidR="00873EE2" w:rsidRPr="00E71B36">
          <w:rPr>
            <w:rFonts w:ascii="Arial" w:eastAsia="Arial" w:hAnsi="Arial" w:cs="Arial"/>
            <w:sz w:val="18"/>
            <w:szCs w:val="18"/>
          </w:rPr>
          <w:t xml:space="preserve"> </w:t>
        </w:r>
      </w:ins>
      <w:r w:rsidRPr="00E71B36">
        <w:rPr>
          <w:rFonts w:ascii="Arial" w:eastAsia="Arial" w:hAnsi="Arial" w:cs="Arial"/>
          <w:sz w:val="18"/>
          <w:szCs w:val="18"/>
        </w:rPr>
        <w:t xml:space="preserve">Division </w:t>
      </w:r>
      <w:ins w:id="336" w:author="IUFRO HQ" w:date="2021-08-12T10:43:00Z">
        <w:r w:rsidR="00873EE2" w:rsidRPr="00E71B36">
          <w:rPr>
            <w:rFonts w:ascii="Arial" w:eastAsia="Arial" w:hAnsi="Arial" w:cs="Arial"/>
            <w:sz w:val="18"/>
            <w:szCs w:val="18"/>
          </w:rPr>
          <w:t>Co-</w:t>
        </w:r>
      </w:ins>
      <w:r w:rsidRPr="00E71B36">
        <w:rPr>
          <w:rFonts w:ascii="Arial" w:eastAsia="Arial" w:hAnsi="Arial" w:cs="Arial"/>
          <w:sz w:val="18"/>
          <w:szCs w:val="18"/>
        </w:rPr>
        <w:t>Coordinator</w:t>
      </w:r>
      <w:ins w:id="337" w:author="IUFRO HQ" w:date="2021-08-12T10:43:00Z">
        <w:r w:rsidR="00873EE2" w:rsidRPr="00E71B36">
          <w:rPr>
            <w:rFonts w:ascii="Arial" w:eastAsia="Arial" w:hAnsi="Arial" w:cs="Arial"/>
            <w:sz w:val="18"/>
            <w:szCs w:val="18"/>
          </w:rPr>
          <w:t>s</w:t>
        </w:r>
      </w:ins>
      <w:r w:rsidRPr="00E71B36">
        <w:rPr>
          <w:rFonts w:ascii="Arial" w:eastAsia="Arial" w:hAnsi="Arial" w:cs="Arial"/>
          <w:sz w:val="18"/>
          <w:szCs w:val="18"/>
        </w:rPr>
        <w:t xml:space="preserve"> who </w:t>
      </w:r>
      <w:ins w:id="338" w:author="IUFRO HQ" w:date="2021-08-12T10:43:00Z">
        <w:r w:rsidR="00873EE2" w:rsidRPr="00E71B36">
          <w:rPr>
            <w:rFonts w:ascii="Arial" w:eastAsia="Arial" w:hAnsi="Arial" w:cs="Arial"/>
            <w:sz w:val="18"/>
            <w:szCs w:val="18"/>
          </w:rPr>
          <w:t>are</w:t>
        </w:r>
      </w:ins>
      <w:del w:id="339" w:author="IUFRO HQ" w:date="2021-08-12T10:43:00Z">
        <w:r w:rsidRPr="00E71B36" w:rsidDel="00873EE2">
          <w:rPr>
            <w:rFonts w:ascii="Arial" w:eastAsia="Arial" w:hAnsi="Arial" w:cs="Arial"/>
            <w:sz w:val="18"/>
            <w:szCs w:val="18"/>
          </w:rPr>
          <w:delText>is a</w:delText>
        </w:r>
      </w:del>
      <w:r w:rsidRPr="00E71B36">
        <w:rPr>
          <w:rFonts w:ascii="Arial" w:eastAsia="Arial" w:hAnsi="Arial" w:cs="Arial"/>
          <w:sz w:val="18"/>
          <w:szCs w:val="18"/>
        </w:rPr>
        <w:t xml:space="preserve"> Memb</w:t>
      </w:r>
      <w:r w:rsidR="007669AE" w:rsidRPr="00E71B36">
        <w:rPr>
          <w:rFonts w:ascii="Arial" w:eastAsia="Arial" w:hAnsi="Arial" w:cs="Arial"/>
          <w:sz w:val="18"/>
          <w:szCs w:val="18"/>
        </w:rPr>
        <w:t>er</w:t>
      </w:r>
      <w:ins w:id="340" w:author="IUFRO HQ" w:date="2021-08-12T10:43:00Z">
        <w:r w:rsidR="00873EE2" w:rsidRPr="00E71B36">
          <w:rPr>
            <w:rFonts w:ascii="Arial" w:eastAsia="Arial" w:hAnsi="Arial" w:cs="Arial"/>
            <w:sz w:val="18"/>
            <w:szCs w:val="18"/>
          </w:rPr>
          <w:t>s</w:t>
        </w:r>
      </w:ins>
      <w:r w:rsidR="007669AE" w:rsidRPr="00E71B36">
        <w:rPr>
          <w:rFonts w:ascii="Arial" w:eastAsia="Arial" w:hAnsi="Arial" w:cs="Arial"/>
          <w:sz w:val="18"/>
          <w:szCs w:val="18"/>
        </w:rPr>
        <w:t xml:space="preserve"> of the Board, and up to four</w:t>
      </w:r>
      <w:r w:rsidRPr="00E71B36">
        <w:rPr>
          <w:rFonts w:ascii="Arial" w:eastAsia="Arial" w:hAnsi="Arial" w:cs="Arial"/>
          <w:sz w:val="18"/>
          <w:szCs w:val="18"/>
        </w:rPr>
        <w:t xml:space="preserve"> Deputy Coordinators of whom </w:t>
      </w:r>
      <w:r w:rsidR="00BF365F" w:rsidRPr="00E71B36">
        <w:rPr>
          <w:rFonts w:ascii="Arial" w:eastAsia="Arial" w:hAnsi="Arial" w:cs="Arial"/>
          <w:color w:val="auto"/>
          <w:sz w:val="18"/>
          <w:szCs w:val="18"/>
        </w:rPr>
        <w:t xml:space="preserve">preferably </w:t>
      </w:r>
      <w:r w:rsidRPr="00E71B36">
        <w:rPr>
          <w:rFonts w:ascii="Arial" w:eastAsia="Arial" w:hAnsi="Arial" w:cs="Arial"/>
          <w:color w:val="auto"/>
          <w:sz w:val="18"/>
          <w:szCs w:val="18"/>
        </w:rPr>
        <w:t xml:space="preserve">two </w:t>
      </w:r>
      <w:r w:rsidR="00BF365F" w:rsidRPr="00E71B36">
        <w:rPr>
          <w:rFonts w:ascii="Arial" w:eastAsia="Arial" w:hAnsi="Arial" w:cs="Arial"/>
          <w:color w:val="auto"/>
          <w:sz w:val="18"/>
          <w:szCs w:val="18"/>
        </w:rPr>
        <w:t xml:space="preserve">should </w:t>
      </w:r>
      <w:r w:rsidRPr="00E71B36">
        <w:rPr>
          <w:rFonts w:ascii="Arial" w:eastAsia="Arial" w:hAnsi="Arial" w:cs="Arial"/>
          <w:sz w:val="18"/>
          <w:szCs w:val="18"/>
        </w:rPr>
        <w:t>come from amongst the Coordinators</w:t>
      </w:r>
      <w:r>
        <w:rPr>
          <w:rFonts w:ascii="Arial" w:eastAsia="Arial" w:hAnsi="Arial" w:cs="Arial"/>
          <w:sz w:val="18"/>
          <w:szCs w:val="18"/>
        </w:rPr>
        <w:t xml:space="preserve"> of the Research Groups of the Division.</w:t>
      </w:r>
    </w:p>
    <w:p w14:paraId="6BA50ECE"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5 </w:t>
      </w:r>
      <w:r>
        <w:rPr>
          <w:rFonts w:ascii="Arial" w:eastAsia="Arial" w:hAnsi="Arial" w:cs="Arial"/>
          <w:sz w:val="18"/>
          <w:szCs w:val="18"/>
        </w:rPr>
        <w:tab/>
        <w:t>The number of Divisions and the broad research field of each is determined by the Board and approved by the International Council.</w:t>
      </w:r>
    </w:p>
    <w:p w14:paraId="3635F50A" w14:textId="2CC2F76A" w:rsidR="002C248E" w:rsidRPr="00E71B36" w:rsidRDefault="0086106E" w:rsidP="00B956B0">
      <w:pPr>
        <w:tabs>
          <w:tab w:val="left" w:pos="567"/>
        </w:tabs>
        <w:spacing w:after="80"/>
        <w:ind w:left="567" w:hanging="567"/>
        <w:jc w:val="both"/>
      </w:pPr>
      <w:r>
        <w:rPr>
          <w:rFonts w:ascii="Arial" w:eastAsia="Arial" w:hAnsi="Arial" w:cs="Arial"/>
          <w:sz w:val="18"/>
          <w:szCs w:val="18"/>
        </w:rPr>
        <w:lastRenderedPageBreak/>
        <w:t xml:space="preserve">6 </w:t>
      </w:r>
      <w:r>
        <w:rPr>
          <w:rFonts w:ascii="Arial" w:eastAsia="Arial" w:hAnsi="Arial" w:cs="Arial"/>
          <w:sz w:val="18"/>
          <w:szCs w:val="18"/>
        </w:rPr>
        <w:tab/>
        <w:t xml:space="preserve">Each </w:t>
      </w:r>
      <w:r w:rsidRPr="00E71B36">
        <w:rPr>
          <w:rFonts w:ascii="Arial" w:eastAsia="Arial" w:hAnsi="Arial" w:cs="Arial"/>
          <w:sz w:val="18"/>
          <w:szCs w:val="18"/>
        </w:rPr>
        <w:t xml:space="preserve">Division </w:t>
      </w:r>
      <w:ins w:id="341" w:author="IUFRO HQ" w:date="2021-08-12T10:45:00Z">
        <w:r w:rsidR="00873EE2" w:rsidRPr="00E71B36">
          <w:rPr>
            <w:rFonts w:ascii="Arial" w:eastAsia="Arial" w:hAnsi="Arial" w:cs="Arial"/>
            <w:sz w:val="18"/>
            <w:szCs w:val="18"/>
          </w:rPr>
          <w:t>Co-</w:t>
        </w:r>
      </w:ins>
      <w:r w:rsidRPr="00E71B36">
        <w:rPr>
          <w:rFonts w:ascii="Arial" w:eastAsia="Arial" w:hAnsi="Arial" w:cs="Arial"/>
          <w:sz w:val="18"/>
          <w:szCs w:val="18"/>
        </w:rPr>
        <w:t>Coordinator represents the Research Groups in his/her Division on the Board.</w:t>
      </w:r>
      <w:ins w:id="342" w:author="IUFRO HQ" w:date="2021-08-12T10:49:00Z">
        <w:r w:rsidR="008C56C1" w:rsidRPr="00E71B36">
          <w:rPr>
            <w:rFonts w:ascii="Arial" w:eastAsia="Arial" w:hAnsi="Arial" w:cs="Arial"/>
            <w:sz w:val="18"/>
            <w:szCs w:val="18"/>
          </w:rPr>
          <w:t xml:space="preserve"> The division of duties between the Division Co-Coordinators shall be determined </w:t>
        </w:r>
      </w:ins>
      <w:ins w:id="343" w:author="IUFRO HQ" w:date="2021-08-12T10:50:00Z">
        <w:r w:rsidR="008C56C1" w:rsidRPr="00E71B36">
          <w:rPr>
            <w:rFonts w:ascii="Arial" w:eastAsia="Arial" w:hAnsi="Arial" w:cs="Arial"/>
            <w:sz w:val="18"/>
            <w:szCs w:val="18"/>
          </w:rPr>
          <w:t>and agreed upon by the Division Co-Coordinators.</w:t>
        </w:r>
      </w:ins>
    </w:p>
    <w:p w14:paraId="4F065261" w14:textId="14A9B2F3" w:rsidR="002C248E" w:rsidRPr="00E71B36" w:rsidRDefault="0086106E" w:rsidP="00B956B0">
      <w:pPr>
        <w:tabs>
          <w:tab w:val="left" w:pos="567"/>
        </w:tabs>
        <w:spacing w:after="80"/>
        <w:ind w:left="567" w:hanging="567"/>
        <w:jc w:val="both"/>
      </w:pPr>
      <w:r w:rsidRPr="00E71B36">
        <w:rPr>
          <w:rFonts w:ascii="Arial" w:eastAsia="Arial" w:hAnsi="Arial" w:cs="Arial"/>
          <w:sz w:val="18"/>
          <w:szCs w:val="18"/>
        </w:rPr>
        <w:t xml:space="preserve">7 </w:t>
      </w:r>
      <w:r w:rsidRPr="00E71B36">
        <w:rPr>
          <w:rFonts w:ascii="Arial" w:eastAsia="Arial" w:hAnsi="Arial" w:cs="Arial"/>
          <w:sz w:val="18"/>
          <w:szCs w:val="18"/>
        </w:rPr>
        <w:tab/>
        <w:t xml:space="preserve">Candidates for Division </w:t>
      </w:r>
      <w:ins w:id="344" w:author="IUFRO HQ" w:date="2021-08-12T10:45:00Z">
        <w:r w:rsidR="00873EE2" w:rsidRPr="00E71B36">
          <w:rPr>
            <w:rFonts w:ascii="Arial" w:eastAsia="Arial" w:hAnsi="Arial" w:cs="Arial"/>
            <w:sz w:val="18"/>
            <w:szCs w:val="18"/>
          </w:rPr>
          <w:t>Co-</w:t>
        </w:r>
      </w:ins>
      <w:r w:rsidRPr="00E71B36">
        <w:rPr>
          <w:rFonts w:ascii="Arial" w:eastAsia="Arial" w:hAnsi="Arial" w:cs="Arial"/>
          <w:sz w:val="18"/>
          <w:szCs w:val="18"/>
        </w:rPr>
        <w:t>Coordinator will normally be proposed by the Divisions concerned and will be elected by the International Council on the recommendation of the Board.</w:t>
      </w:r>
      <w:ins w:id="345" w:author="IUFRO HQ" w:date="2021-08-12T10:51:00Z">
        <w:r w:rsidR="00C11D7D" w:rsidRPr="00E71B36">
          <w:rPr>
            <w:rFonts w:ascii="Arial" w:eastAsia="Arial" w:hAnsi="Arial" w:cs="Arial"/>
            <w:sz w:val="18"/>
            <w:szCs w:val="18"/>
          </w:rPr>
          <w:t xml:space="preserve"> At least one of the </w:t>
        </w:r>
      </w:ins>
      <w:ins w:id="346" w:author="IUFRO HQ" w:date="2021-08-12T17:13:00Z">
        <w:r w:rsidR="00035B35" w:rsidRPr="00E71B36">
          <w:rPr>
            <w:rFonts w:ascii="Arial" w:eastAsia="Arial" w:hAnsi="Arial" w:cs="Arial"/>
            <w:sz w:val="18"/>
            <w:szCs w:val="18"/>
          </w:rPr>
          <w:t xml:space="preserve">two </w:t>
        </w:r>
      </w:ins>
      <w:ins w:id="347" w:author="IUFRO HQ" w:date="2021-08-12T10:51:00Z">
        <w:r w:rsidR="00C11D7D" w:rsidRPr="00E71B36">
          <w:rPr>
            <w:rFonts w:ascii="Arial" w:eastAsia="Arial" w:hAnsi="Arial" w:cs="Arial"/>
            <w:sz w:val="18"/>
            <w:szCs w:val="18"/>
          </w:rPr>
          <w:t>Division Co-Coordinators must be female an</w:t>
        </w:r>
      </w:ins>
      <w:ins w:id="348" w:author="IUFRO HQ" w:date="2021-08-12T17:13:00Z">
        <w:r w:rsidR="00035B35" w:rsidRPr="00E71B36">
          <w:rPr>
            <w:rFonts w:ascii="Arial" w:eastAsia="Arial" w:hAnsi="Arial" w:cs="Arial"/>
            <w:sz w:val="18"/>
            <w:szCs w:val="18"/>
          </w:rPr>
          <w:t>d</w:t>
        </w:r>
      </w:ins>
      <w:ins w:id="349" w:author="IUFRO HQ" w:date="2021-08-12T10:51:00Z">
        <w:r w:rsidR="00C11D7D" w:rsidRPr="00E71B36">
          <w:rPr>
            <w:rFonts w:ascii="Arial" w:eastAsia="Arial" w:hAnsi="Arial" w:cs="Arial"/>
            <w:sz w:val="18"/>
            <w:szCs w:val="18"/>
          </w:rPr>
          <w:t xml:space="preserve">/or from a region of the world currently under-represented in the </w:t>
        </w:r>
      </w:ins>
      <w:ins w:id="350" w:author="IUFRO HQ" w:date="2021-08-12T11:07:00Z">
        <w:r w:rsidR="00FD73AC" w:rsidRPr="00E71B36">
          <w:rPr>
            <w:rFonts w:ascii="Arial" w:eastAsia="Arial" w:hAnsi="Arial" w:cs="Arial"/>
            <w:sz w:val="18"/>
            <w:szCs w:val="18"/>
          </w:rPr>
          <w:t>v</w:t>
        </w:r>
      </w:ins>
      <w:ins w:id="351" w:author="IUFRO HQ" w:date="2021-08-12T10:51:00Z">
        <w:r w:rsidR="00C11D7D" w:rsidRPr="00E71B36">
          <w:rPr>
            <w:rFonts w:ascii="Arial" w:eastAsia="Arial" w:hAnsi="Arial" w:cs="Arial"/>
            <w:sz w:val="18"/>
            <w:szCs w:val="18"/>
          </w:rPr>
          <w:t xml:space="preserve">oting Board. </w:t>
        </w:r>
      </w:ins>
    </w:p>
    <w:p w14:paraId="40933399" w14:textId="29318477" w:rsidR="002C248E" w:rsidRPr="00E71B36" w:rsidRDefault="0086106E" w:rsidP="00B956B0">
      <w:pPr>
        <w:tabs>
          <w:tab w:val="left" w:pos="567"/>
        </w:tabs>
        <w:spacing w:after="80"/>
        <w:ind w:left="567" w:hanging="567"/>
        <w:jc w:val="both"/>
        <w:rPr>
          <w:color w:val="auto"/>
        </w:rPr>
      </w:pPr>
      <w:r w:rsidRPr="00E71B36">
        <w:rPr>
          <w:rFonts w:ascii="Arial" w:eastAsia="Arial" w:hAnsi="Arial" w:cs="Arial"/>
          <w:sz w:val="18"/>
          <w:szCs w:val="18"/>
        </w:rPr>
        <w:t xml:space="preserve">8 </w:t>
      </w:r>
      <w:r w:rsidRPr="00E71B36">
        <w:rPr>
          <w:rFonts w:ascii="Arial" w:eastAsia="Arial" w:hAnsi="Arial" w:cs="Arial"/>
          <w:sz w:val="18"/>
          <w:szCs w:val="18"/>
        </w:rPr>
        <w:tab/>
        <w:t xml:space="preserve">Deputy Division Coordinators will be proposed by the Division </w:t>
      </w:r>
      <w:ins w:id="352" w:author="IUFRO HQ" w:date="2021-08-12T10:48:00Z">
        <w:r w:rsidR="008C56C1" w:rsidRPr="00E71B36">
          <w:rPr>
            <w:rFonts w:ascii="Arial" w:eastAsia="Arial" w:hAnsi="Arial" w:cs="Arial"/>
            <w:sz w:val="18"/>
            <w:szCs w:val="18"/>
          </w:rPr>
          <w:t>Co-</w:t>
        </w:r>
      </w:ins>
      <w:r w:rsidRPr="00E71B36">
        <w:rPr>
          <w:rFonts w:ascii="Arial" w:eastAsia="Arial" w:hAnsi="Arial" w:cs="Arial"/>
          <w:sz w:val="18"/>
          <w:szCs w:val="18"/>
        </w:rPr>
        <w:t>Coordinator</w:t>
      </w:r>
      <w:ins w:id="353" w:author="IUFRO HQ" w:date="2021-08-12T10:48:00Z">
        <w:r w:rsidR="008C56C1" w:rsidRPr="00E71B36">
          <w:rPr>
            <w:rFonts w:ascii="Arial" w:eastAsia="Arial" w:hAnsi="Arial" w:cs="Arial"/>
            <w:sz w:val="18"/>
            <w:szCs w:val="18"/>
          </w:rPr>
          <w:t>s</w:t>
        </w:r>
      </w:ins>
      <w:r w:rsidRPr="00E71B36">
        <w:rPr>
          <w:rFonts w:ascii="Arial" w:eastAsia="Arial" w:hAnsi="Arial" w:cs="Arial"/>
          <w:sz w:val="18"/>
          <w:szCs w:val="18"/>
        </w:rPr>
        <w:t xml:space="preserve"> in consultation with</w:t>
      </w:r>
      <w:r w:rsidR="00BF365F" w:rsidRPr="00E71B36">
        <w:rPr>
          <w:rFonts w:ascii="Arial" w:eastAsia="Arial" w:hAnsi="Arial" w:cs="Arial"/>
          <w:sz w:val="18"/>
          <w:szCs w:val="18"/>
        </w:rPr>
        <w:t xml:space="preserve"> </w:t>
      </w:r>
      <w:r w:rsidR="00BF365F" w:rsidRPr="00E71B36">
        <w:rPr>
          <w:rFonts w:ascii="Arial" w:eastAsia="Arial" w:hAnsi="Arial" w:cs="Arial"/>
          <w:color w:val="auto"/>
          <w:sz w:val="18"/>
          <w:szCs w:val="18"/>
        </w:rPr>
        <w:t>other officeholders in their</w:t>
      </w:r>
      <w:r w:rsidRPr="00E71B36">
        <w:rPr>
          <w:rFonts w:ascii="Arial" w:eastAsia="Arial" w:hAnsi="Arial" w:cs="Arial"/>
          <w:color w:val="auto"/>
          <w:sz w:val="18"/>
          <w:szCs w:val="18"/>
        </w:rPr>
        <w:t xml:space="preserve"> Divisions and appointed by the Board.</w:t>
      </w:r>
    </w:p>
    <w:p w14:paraId="6A2F3EAF" w14:textId="420B5F6D" w:rsidR="002C248E" w:rsidRDefault="0086106E" w:rsidP="00B956B0">
      <w:pPr>
        <w:tabs>
          <w:tab w:val="left" w:pos="567"/>
        </w:tabs>
        <w:spacing w:after="80"/>
        <w:ind w:left="567" w:hanging="567"/>
        <w:jc w:val="both"/>
      </w:pPr>
      <w:r w:rsidRPr="00E71B36">
        <w:rPr>
          <w:rFonts w:ascii="Arial" w:eastAsia="Arial" w:hAnsi="Arial" w:cs="Arial"/>
          <w:sz w:val="18"/>
          <w:szCs w:val="18"/>
        </w:rPr>
        <w:t xml:space="preserve">9 </w:t>
      </w:r>
      <w:r w:rsidRPr="00E71B36">
        <w:rPr>
          <w:rFonts w:ascii="Arial" w:eastAsia="Arial" w:hAnsi="Arial" w:cs="Arial"/>
          <w:sz w:val="18"/>
          <w:szCs w:val="18"/>
        </w:rPr>
        <w:tab/>
        <w:t xml:space="preserve">Division </w:t>
      </w:r>
      <w:ins w:id="354" w:author="IUFRO HQ" w:date="2021-08-12T10:49:00Z">
        <w:r w:rsidR="008C56C1" w:rsidRPr="00E71B36">
          <w:rPr>
            <w:rFonts w:ascii="Arial" w:eastAsia="Arial" w:hAnsi="Arial" w:cs="Arial"/>
            <w:sz w:val="18"/>
            <w:szCs w:val="18"/>
          </w:rPr>
          <w:t>Co-</w:t>
        </w:r>
      </w:ins>
      <w:r w:rsidRPr="00E71B36">
        <w:rPr>
          <w:rFonts w:ascii="Arial" w:eastAsia="Arial" w:hAnsi="Arial" w:cs="Arial"/>
          <w:sz w:val="18"/>
          <w:szCs w:val="18"/>
        </w:rPr>
        <w:t>Coordinators and their Deputies hold office from the first day after the IUFRO World Congress until the last day of the next World Congress. If they</w:t>
      </w:r>
      <w:r>
        <w:rPr>
          <w:rFonts w:ascii="Arial" w:eastAsia="Arial" w:hAnsi="Arial" w:cs="Arial"/>
          <w:sz w:val="18"/>
          <w:szCs w:val="18"/>
        </w:rPr>
        <w:t xml:space="preserve"> have served one full term, they are eligible for only one more term in the same post; if they were appointed between Congresses to fill a vacancy</w:t>
      </w:r>
      <w:r w:rsidR="008E6981">
        <w:rPr>
          <w:rFonts w:ascii="Arial" w:eastAsia="Arial" w:hAnsi="Arial" w:cs="Arial"/>
          <w:sz w:val="18"/>
          <w:szCs w:val="18"/>
        </w:rPr>
        <w:t>,</w:t>
      </w:r>
      <w:r>
        <w:rPr>
          <w:rFonts w:ascii="Arial" w:eastAsia="Arial" w:hAnsi="Arial" w:cs="Arial"/>
          <w:sz w:val="18"/>
          <w:szCs w:val="18"/>
        </w:rPr>
        <w:t xml:space="preserve"> they are eligible for two full terms.</w:t>
      </w:r>
    </w:p>
    <w:p w14:paraId="3184B211" w14:textId="77777777" w:rsidR="002C248E" w:rsidRDefault="002C248E" w:rsidP="00E32D69">
      <w:pPr>
        <w:tabs>
          <w:tab w:val="left" w:pos="567"/>
        </w:tabs>
        <w:ind w:left="567" w:hanging="567"/>
        <w:jc w:val="both"/>
      </w:pPr>
      <w:bookmarkStart w:id="355" w:name="h.3as4poj" w:colFirst="0" w:colLast="0"/>
      <w:bookmarkEnd w:id="355"/>
    </w:p>
    <w:p w14:paraId="4AAFFEA2" w14:textId="77777777" w:rsidR="002C248E" w:rsidRPr="00E32D69" w:rsidRDefault="0086106E">
      <w:pPr>
        <w:tabs>
          <w:tab w:val="left" w:pos="567"/>
        </w:tabs>
        <w:spacing w:after="96"/>
        <w:ind w:left="567" w:hanging="567"/>
        <w:jc w:val="both"/>
        <w:rPr>
          <w:sz w:val="22"/>
          <w:szCs w:val="22"/>
        </w:rPr>
      </w:pPr>
      <w:r w:rsidRPr="00E32D69">
        <w:rPr>
          <w:rFonts w:ascii="Arial" w:eastAsia="Arial" w:hAnsi="Arial" w:cs="Arial"/>
          <w:b/>
          <w:sz w:val="22"/>
          <w:szCs w:val="22"/>
        </w:rPr>
        <w:t xml:space="preserve">ARTICLE XII: </w:t>
      </w:r>
      <w:r w:rsidRPr="00E32D69">
        <w:rPr>
          <w:rFonts w:ascii="Arial" w:eastAsia="Arial" w:hAnsi="Arial" w:cs="Arial"/>
          <w:b/>
          <w:i/>
          <w:sz w:val="22"/>
          <w:szCs w:val="22"/>
        </w:rPr>
        <w:t>Research Groups and Working Parties</w:t>
      </w:r>
    </w:p>
    <w:p w14:paraId="5CC85921" w14:textId="77777777" w:rsidR="002C248E" w:rsidRPr="00E32D69" w:rsidRDefault="0086106E" w:rsidP="00B956B0">
      <w:pPr>
        <w:tabs>
          <w:tab w:val="left" w:pos="567"/>
        </w:tabs>
        <w:spacing w:after="80"/>
        <w:ind w:left="567" w:hanging="567"/>
        <w:jc w:val="both"/>
        <w:rPr>
          <w:sz w:val="22"/>
          <w:szCs w:val="22"/>
        </w:rPr>
      </w:pPr>
      <w:r w:rsidRPr="00E32D69">
        <w:rPr>
          <w:rFonts w:ascii="Arial" w:eastAsia="Arial" w:hAnsi="Arial" w:cs="Arial"/>
          <w:b/>
          <w:i/>
          <w:sz w:val="18"/>
          <w:szCs w:val="18"/>
        </w:rPr>
        <w:t>Functions</w:t>
      </w:r>
    </w:p>
    <w:p w14:paraId="0D101D62" w14:textId="7F48AE9D" w:rsidR="002C248E" w:rsidRDefault="0086106E" w:rsidP="00B956B0">
      <w:pPr>
        <w:tabs>
          <w:tab w:val="left" w:pos="567"/>
        </w:tabs>
        <w:spacing w:after="80"/>
        <w:ind w:left="567" w:hanging="567"/>
        <w:jc w:val="both"/>
      </w:pPr>
      <w:r>
        <w:rPr>
          <w:rFonts w:ascii="Arial" w:eastAsia="Arial" w:hAnsi="Arial" w:cs="Arial"/>
          <w:sz w:val="18"/>
          <w:szCs w:val="18"/>
        </w:rPr>
        <w:t xml:space="preserve">1 </w:t>
      </w:r>
      <w:r>
        <w:rPr>
          <w:rFonts w:ascii="Arial" w:eastAsia="Arial" w:hAnsi="Arial" w:cs="Arial"/>
          <w:sz w:val="18"/>
          <w:szCs w:val="18"/>
        </w:rPr>
        <w:tab/>
        <w:t xml:space="preserve">The scientific activity of the Union is </w:t>
      </w:r>
      <w:del w:id="356" w:author="IUFRO HQ" w:date="2021-01-08T15:31:00Z">
        <w:r w:rsidDel="007F6EBA">
          <w:rPr>
            <w:rFonts w:ascii="Arial" w:eastAsia="Arial" w:hAnsi="Arial" w:cs="Arial"/>
            <w:sz w:val="18"/>
            <w:szCs w:val="18"/>
          </w:rPr>
          <w:delText>spread over</w:delText>
        </w:r>
      </w:del>
      <w:ins w:id="357" w:author="IUFRO HQ" w:date="2021-01-08T15:31:00Z">
        <w:r w:rsidR="007F6EBA">
          <w:rPr>
            <w:rFonts w:ascii="Arial" w:eastAsia="Arial" w:hAnsi="Arial" w:cs="Arial"/>
            <w:sz w:val="18"/>
            <w:szCs w:val="18"/>
          </w:rPr>
          <w:t>carried out through</w:t>
        </w:r>
      </w:ins>
      <w:r>
        <w:rPr>
          <w:rFonts w:ascii="Arial" w:eastAsia="Arial" w:hAnsi="Arial" w:cs="Arial"/>
          <w:sz w:val="18"/>
          <w:szCs w:val="18"/>
        </w:rPr>
        <w:t xml:space="preserve"> a number of Research Groups.</w:t>
      </w:r>
    </w:p>
    <w:p w14:paraId="3E43FCA3"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2 </w:t>
      </w:r>
      <w:r>
        <w:rPr>
          <w:rFonts w:ascii="Arial" w:eastAsia="Arial" w:hAnsi="Arial" w:cs="Arial"/>
          <w:sz w:val="18"/>
          <w:szCs w:val="18"/>
        </w:rPr>
        <w:tab/>
        <w:t>Any Research Group typically includes Working Parties as required to carry out specific tasks within the Research Group’s programme of work.</w:t>
      </w:r>
    </w:p>
    <w:p w14:paraId="513FD05B" w14:textId="77777777" w:rsidR="002C248E" w:rsidRPr="00E32D69" w:rsidRDefault="0086106E" w:rsidP="00B956B0">
      <w:pPr>
        <w:tabs>
          <w:tab w:val="left" w:pos="567"/>
        </w:tabs>
        <w:spacing w:after="80"/>
        <w:ind w:left="567" w:hanging="567"/>
        <w:jc w:val="both"/>
        <w:rPr>
          <w:sz w:val="22"/>
          <w:szCs w:val="22"/>
        </w:rPr>
      </w:pPr>
      <w:r w:rsidRPr="00E32D69">
        <w:rPr>
          <w:rFonts w:ascii="Arial" w:eastAsia="Arial" w:hAnsi="Arial" w:cs="Arial"/>
          <w:b/>
          <w:i/>
          <w:sz w:val="18"/>
          <w:szCs w:val="18"/>
        </w:rPr>
        <w:t>Composition</w:t>
      </w:r>
    </w:p>
    <w:p w14:paraId="1829166B" w14:textId="7BF95192" w:rsidR="002C248E" w:rsidRDefault="0086106E" w:rsidP="00B956B0">
      <w:pPr>
        <w:tabs>
          <w:tab w:val="left" w:pos="567"/>
        </w:tabs>
        <w:spacing w:after="80"/>
        <w:ind w:left="567" w:hanging="567"/>
        <w:jc w:val="both"/>
      </w:pPr>
      <w:r>
        <w:rPr>
          <w:rFonts w:ascii="Arial" w:eastAsia="Arial" w:hAnsi="Arial" w:cs="Arial"/>
          <w:sz w:val="18"/>
          <w:szCs w:val="18"/>
        </w:rPr>
        <w:t xml:space="preserve">3 </w:t>
      </w:r>
      <w:r>
        <w:rPr>
          <w:rFonts w:ascii="Arial" w:eastAsia="Arial" w:hAnsi="Arial" w:cs="Arial"/>
          <w:sz w:val="18"/>
          <w:szCs w:val="18"/>
        </w:rPr>
        <w:tab/>
        <w:t>Each Research Group will have a Coordinator and one or more Deputy Coordinators.</w:t>
      </w:r>
    </w:p>
    <w:p w14:paraId="7B4DB4CD" w14:textId="515AC561" w:rsidR="002C248E" w:rsidRPr="00E71B36" w:rsidRDefault="0086106E" w:rsidP="00B956B0">
      <w:pPr>
        <w:tabs>
          <w:tab w:val="left" w:pos="567"/>
        </w:tabs>
        <w:spacing w:after="80"/>
        <w:ind w:left="567" w:hanging="567"/>
        <w:jc w:val="both"/>
      </w:pPr>
      <w:r>
        <w:rPr>
          <w:rFonts w:ascii="Arial" w:eastAsia="Arial" w:hAnsi="Arial" w:cs="Arial"/>
          <w:sz w:val="18"/>
          <w:szCs w:val="18"/>
        </w:rPr>
        <w:t xml:space="preserve">4 </w:t>
      </w:r>
      <w:r>
        <w:rPr>
          <w:rFonts w:ascii="Arial" w:eastAsia="Arial" w:hAnsi="Arial" w:cs="Arial"/>
          <w:sz w:val="18"/>
          <w:szCs w:val="18"/>
        </w:rPr>
        <w:tab/>
        <w:t xml:space="preserve">Each </w:t>
      </w:r>
      <w:r w:rsidRPr="00E71B36">
        <w:rPr>
          <w:rFonts w:ascii="Arial" w:eastAsia="Arial" w:hAnsi="Arial" w:cs="Arial"/>
          <w:sz w:val="18"/>
          <w:szCs w:val="18"/>
        </w:rPr>
        <w:t>Working Party will have a Coordinator and one or more Deputy Coordinators.</w:t>
      </w:r>
    </w:p>
    <w:p w14:paraId="6F1E0392" w14:textId="40FAF8EE" w:rsidR="002C248E" w:rsidRPr="00E71B36" w:rsidRDefault="0086106E" w:rsidP="00B956B0">
      <w:pPr>
        <w:tabs>
          <w:tab w:val="left" w:pos="567"/>
        </w:tabs>
        <w:spacing w:after="80"/>
        <w:ind w:left="567" w:hanging="567"/>
        <w:jc w:val="both"/>
      </w:pPr>
      <w:r w:rsidRPr="00E71B36">
        <w:rPr>
          <w:rFonts w:ascii="Arial" w:eastAsia="Arial" w:hAnsi="Arial" w:cs="Arial"/>
          <w:sz w:val="18"/>
          <w:szCs w:val="18"/>
        </w:rPr>
        <w:t xml:space="preserve">5 </w:t>
      </w:r>
      <w:r w:rsidRPr="00E71B36">
        <w:rPr>
          <w:rFonts w:ascii="Arial" w:eastAsia="Arial" w:hAnsi="Arial" w:cs="Arial"/>
          <w:sz w:val="18"/>
          <w:szCs w:val="18"/>
        </w:rPr>
        <w:tab/>
        <w:t xml:space="preserve">Coordinators </w:t>
      </w:r>
      <w:ins w:id="358" w:author="IUFRO HQ" w:date="2021-01-08T15:31:00Z">
        <w:r w:rsidR="007F6EBA" w:rsidRPr="00E71B36">
          <w:rPr>
            <w:rFonts w:ascii="Arial" w:eastAsia="Arial" w:hAnsi="Arial" w:cs="Arial"/>
            <w:sz w:val="18"/>
            <w:szCs w:val="18"/>
          </w:rPr>
          <w:t xml:space="preserve">and Deputy Coordinators </w:t>
        </w:r>
      </w:ins>
      <w:r w:rsidRPr="00E71B36">
        <w:rPr>
          <w:rFonts w:ascii="Arial" w:eastAsia="Arial" w:hAnsi="Arial" w:cs="Arial"/>
          <w:sz w:val="18"/>
          <w:szCs w:val="18"/>
        </w:rPr>
        <w:t xml:space="preserve">of Research Groups or Working Parties must be from Member Organizations or be </w:t>
      </w:r>
      <w:del w:id="359" w:author="IUFRO HQ" w:date="2021-08-17T16:12:00Z">
        <w:r w:rsidRPr="00E71B36" w:rsidDel="004A7B7B">
          <w:rPr>
            <w:rFonts w:ascii="Arial" w:eastAsia="Arial" w:hAnsi="Arial" w:cs="Arial"/>
            <w:sz w:val="18"/>
            <w:szCs w:val="18"/>
          </w:rPr>
          <w:delText xml:space="preserve">Individual </w:delText>
        </w:r>
      </w:del>
      <w:ins w:id="360" w:author="IUFRO HQ" w:date="2021-08-17T16:13:00Z">
        <w:r w:rsidR="004A7B7B" w:rsidRPr="00E71B36">
          <w:rPr>
            <w:rFonts w:ascii="Arial" w:eastAsia="Arial" w:hAnsi="Arial" w:cs="Arial"/>
            <w:sz w:val="18"/>
            <w:szCs w:val="18"/>
          </w:rPr>
          <w:t xml:space="preserve">Associate </w:t>
        </w:r>
      </w:ins>
      <w:r w:rsidRPr="00E71B36">
        <w:rPr>
          <w:rFonts w:ascii="Arial" w:eastAsia="Arial" w:hAnsi="Arial" w:cs="Arial"/>
          <w:sz w:val="18"/>
          <w:szCs w:val="18"/>
        </w:rPr>
        <w:t>Members.</w:t>
      </w:r>
      <w:ins w:id="361" w:author="IUFRO HQ" w:date="2021-01-08T15:31:00Z">
        <w:r w:rsidR="007F6EBA" w:rsidRPr="00E71B36">
          <w:rPr>
            <w:rFonts w:ascii="Arial" w:eastAsia="Arial" w:hAnsi="Arial" w:cs="Arial"/>
            <w:sz w:val="18"/>
            <w:szCs w:val="18"/>
          </w:rPr>
          <w:t xml:space="preserve"> Deputy Coordinators should p</w:t>
        </w:r>
      </w:ins>
      <w:ins w:id="362" w:author="IUFRO HQ" w:date="2021-01-08T15:32:00Z">
        <w:r w:rsidR="007F6EBA" w:rsidRPr="00E71B36">
          <w:rPr>
            <w:rFonts w:ascii="Arial" w:eastAsia="Arial" w:hAnsi="Arial" w:cs="Arial"/>
            <w:sz w:val="18"/>
            <w:szCs w:val="18"/>
          </w:rPr>
          <w:t xml:space="preserve">referably be from countries other than those of the Coordinator. </w:t>
        </w:r>
      </w:ins>
    </w:p>
    <w:p w14:paraId="6D7BF5D7" w14:textId="77777777" w:rsidR="002C248E" w:rsidRPr="00E71B36" w:rsidRDefault="0086106E" w:rsidP="00B956B0">
      <w:pPr>
        <w:tabs>
          <w:tab w:val="left" w:pos="567"/>
        </w:tabs>
        <w:spacing w:after="80"/>
        <w:ind w:left="567" w:hanging="567"/>
        <w:jc w:val="both"/>
        <w:rPr>
          <w:sz w:val="22"/>
          <w:szCs w:val="22"/>
        </w:rPr>
      </w:pPr>
      <w:r w:rsidRPr="00E71B36">
        <w:rPr>
          <w:rFonts w:ascii="Arial" w:eastAsia="Arial" w:hAnsi="Arial" w:cs="Arial"/>
          <w:b/>
          <w:i/>
          <w:sz w:val="18"/>
          <w:szCs w:val="18"/>
        </w:rPr>
        <w:t>Procedure</w:t>
      </w:r>
    </w:p>
    <w:p w14:paraId="47933869" w14:textId="7EF8BDFA" w:rsidR="002C248E" w:rsidRPr="00E71B36" w:rsidRDefault="0086106E" w:rsidP="00B956B0">
      <w:pPr>
        <w:tabs>
          <w:tab w:val="left" w:pos="567"/>
        </w:tabs>
        <w:spacing w:after="80"/>
        <w:ind w:left="567" w:hanging="567"/>
        <w:jc w:val="both"/>
      </w:pPr>
      <w:r w:rsidRPr="00E71B36">
        <w:rPr>
          <w:rFonts w:ascii="Arial" w:eastAsia="Arial" w:hAnsi="Arial" w:cs="Arial"/>
          <w:sz w:val="18"/>
          <w:szCs w:val="18"/>
        </w:rPr>
        <w:t xml:space="preserve">6 </w:t>
      </w:r>
      <w:r w:rsidRPr="00E71B36">
        <w:rPr>
          <w:rFonts w:ascii="Arial" w:eastAsia="Arial" w:hAnsi="Arial" w:cs="Arial"/>
          <w:sz w:val="18"/>
          <w:szCs w:val="18"/>
        </w:rPr>
        <w:tab/>
        <w:t xml:space="preserve">Research Groups and Working Parties are established and terminated by the Board on the recommendation of the Divisions. The need for each Research Group and Working Party is continuously reviewed by the Division and proposals for formation, continuation, amendment or termination should be submitted to the Board by the Division </w:t>
      </w:r>
      <w:ins w:id="363" w:author="IUFRO HQ" w:date="2021-08-12T10:52:00Z">
        <w:r w:rsidR="00BC4CD7" w:rsidRPr="00E71B36">
          <w:rPr>
            <w:rFonts w:ascii="Arial" w:eastAsia="Arial" w:hAnsi="Arial" w:cs="Arial"/>
            <w:sz w:val="18"/>
            <w:szCs w:val="18"/>
          </w:rPr>
          <w:t>Co-</w:t>
        </w:r>
      </w:ins>
      <w:r w:rsidRPr="00E71B36">
        <w:rPr>
          <w:rFonts w:ascii="Arial" w:eastAsia="Arial" w:hAnsi="Arial" w:cs="Arial"/>
          <w:sz w:val="18"/>
          <w:szCs w:val="18"/>
        </w:rPr>
        <w:t>Coordinator</w:t>
      </w:r>
      <w:ins w:id="364" w:author="IUFRO HQ" w:date="2021-08-12T10:52:00Z">
        <w:r w:rsidR="00BC4CD7" w:rsidRPr="00E71B36">
          <w:rPr>
            <w:rFonts w:ascii="Arial" w:eastAsia="Arial" w:hAnsi="Arial" w:cs="Arial"/>
            <w:sz w:val="18"/>
            <w:szCs w:val="18"/>
          </w:rPr>
          <w:t>s</w:t>
        </w:r>
      </w:ins>
      <w:r w:rsidRPr="00E71B36">
        <w:rPr>
          <w:rFonts w:ascii="Arial" w:eastAsia="Arial" w:hAnsi="Arial" w:cs="Arial"/>
          <w:sz w:val="18"/>
          <w:szCs w:val="18"/>
        </w:rPr>
        <w:t>.</w:t>
      </w:r>
    </w:p>
    <w:p w14:paraId="75E7DEFF" w14:textId="75988881" w:rsidR="002C248E" w:rsidRPr="00E71B36" w:rsidRDefault="0086106E" w:rsidP="00B956B0">
      <w:pPr>
        <w:tabs>
          <w:tab w:val="left" w:pos="567"/>
        </w:tabs>
        <w:spacing w:after="80"/>
        <w:ind w:left="567" w:hanging="567"/>
        <w:jc w:val="both"/>
        <w:rPr>
          <w:color w:val="auto"/>
        </w:rPr>
      </w:pPr>
      <w:r w:rsidRPr="00E71B36">
        <w:rPr>
          <w:rFonts w:ascii="Arial" w:eastAsia="Arial" w:hAnsi="Arial" w:cs="Arial"/>
          <w:sz w:val="18"/>
          <w:szCs w:val="18"/>
        </w:rPr>
        <w:t xml:space="preserve">7 </w:t>
      </w:r>
      <w:r w:rsidRPr="00E71B36">
        <w:rPr>
          <w:rFonts w:ascii="Arial" w:eastAsia="Arial" w:hAnsi="Arial" w:cs="Arial"/>
          <w:sz w:val="18"/>
          <w:szCs w:val="18"/>
        </w:rPr>
        <w:tab/>
        <w:t xml:space="preserve">Research Group Coordinators are appointed by the Board </w:t>
      </w:r>
      <w:del w:id="365" w:author="IUFRO HQ" w:date="2021-08-17T16:13:00Z">
        <w:r w:rsidRPr="00E71B36" w:rsidDel="004A7B7B">
          <w:rPr>
            <w:rFonts w:ascii="Arial" w:eastAsia="Arial" w:hAnsi="Arial" w:cs="Arial"/>
            <w:sz w:val="18"/>
            <w:szCs w:val="18"/>
          </w:rPr>
          <w:delText xml:space="preserve">after consultation with the respective Research Groups </w:delText>
        </w:r>
      </w:del>
      <w:del w:id="366" w:author="IUFRO HQ" w:date="2021-08-17T16:14:00Z">
        <w:r w:rsidRPr="00E71B36" w:rsidDel="004A7B7B">
          <w:rPr>
            <w:rFonts w:ascii="Arial" w:eastAsia="Arial" w:hAnsi="Arial" w:cs="Arial"/>
            <w:sz w:val="18"/>
            <w:szCs w:val="18"/>
          </w:rPr>
          <w:delText xml:space="preserve">and </w:delText>
        </w:r>
      </w:del>
      <w:r w:rsidRPr="00E71B36">
        <w:rPr>
          <w:rFonts w:ascii="Arial" w:eastAsia="Arial" w:hAnsi="Arial" w:cs="Arial"/>
          <w:sz w:val="18"/>
          <w:szCs w:val="18"/>
        </w:rPr>
        <w:t xml:space="preserve">on the recommendation of the Division </w:t>
      </w:r>
      <w:ins w:id="367" w:author="IUFRO HQ" w:date="2021-08-12T10:52:00Z">
        <w:r w:rsidR="00BC4CD7" w:rsidRPr="00E71B36">
          <w:rPr>
            <w:rFonts w:ascii="Arial" w:eastAsia="Arial" w:hAnsi="Arial" w:cs="Arial"/>
            <w:sz w:val="18"/>
            <w:szCs w:val="18"/>
          </w:rPr>
          <w:t>Co-</w:t>
        </w:r>
      </w:ins>
      <w:r w:rsidRPr="00E71B36">
        <w:rPr>
          <w:rFonts w:ascii="Arial" w:eastAsia="Arial" w:hAnsi="Arial" w:cs="Arial"/>
          <w:sz w:val="18"/>
          <w:szCs w:val="18"/>
        </w:rPr>
        <w:t>Coordinator</w:t>
      </w:r>
      <w:ins w:id="368" w:author="IUFRO HQ" w:date="2021-08-12T10:53:00Z">
        <w:r w:rsidR="00BC4CD7" w:rsidRPr="00E71B36">
          <w:rPr>
            <w:rFonts w:ascii="Arial" w:eastAsia="Arial" w:hAnsi="Arial" w:cs="Arial"/>
            <w:sz w:val="18"/>
            <w:szCs w:val="18"/>
          </w:rPr>
          <w:t>s</w:t>
        </w:r>
      </w:ins>
      <w:ins w:id="369" w:author="IUFRO HQ" w:date="2021-08-17T16:13:00Z">
        <w:r w:rsidR="004A7B7B" w:rsidRPr="00E71B36">
          <w:rPr>
            <w:rFonts w:ascii="Arial" w:eastAsia="Arial" w:hAnsi="Arial" w:cs="Arial"/>
            <w:sz w:val="18"/>
            <w:szCs w:val="18"/>
          </w:rPr>
          <w:t xml:space="preserve"> </w:t>
        </w:r>
      </w:ins>
      <w:ins w:id="370" w:author="IUFRO HQ" w:date="2021-08-17T16:14:00Z">
        <w:r w:rsidR="004A7B7B" w:rsidRPr="00E71B36">
          <w:rPr>
            <w:rFonts w:ascii="Arial" w:eastAsia="Arial" w:hAnsi="Arial" w:cs="Arial"/>
            <w:sz w:val="18"/>
            <w:szCs w:val="18"/>
          </w:rPr>
          <w:t xml:space="preserve">following </w:t>
        </w:r>
      </w:ins>
      <w:ins w:id="371" w:author="IUFRO HQ" w:date="2021-08-17T16:13:00Z">
        <w:r w:rsidR="004A7B7B" w:rsidRPr="00E71B36">
          <w:rPr>
            <w:rFonts w:ascii="Arial" w:eastAsia="Arial" w:hAnsi="Arial" w:cs="Arial"/>
            <w:sz w:val="18"/>
            <w:szCs w:val="18"/>
          </w:rPr>
          <w:t>consultation with the respective Research Groups</w:t>
        </w:r>
      </w:ins>
      <w:r w:rsidRPr="00E71B36">
        <w:rPr>
          <w:rFonts w:ascii="Arial" w:eastAsia="Arial" w:hAnsi="Arial" w:cs="Arial"/>
          <w:sz w:val="18"/>
          <w:szCs w:val="18"/>
        </w:rPr>
        <w:t>. They normally hold office until the end of the next World Congress and are normally eligible for a maximum of two full terms.</w:t>
      </w:r>
      <w:r w:rsidR="00B47101" w:rsidRPr="00E71B36">
        <w:rPr>
          <w:rFonts w:ascii="Arial" w:eastAsia="Arial" w:hAnsi="Arial" w:cs="Arial"/>
          <w:sz w:val="18"/>
          <w:szCs w:val="18"/>
        </w:rPr>
        <w:t xml:space="preserve"> </w:t>
      </w:r>
      <w:r w:rsidR="00B47101" w:rsidRPr="00E71B36">
        <w:rPr>
          <w:rFonts w:ascii="Arial" w:eastAsia="Arial" w:hAnsi="Arial" w:cs="Arial"/>
          <w:color w:val="auto"/>
          <w:sz w:val="18"/>
          <w:szCs w:val="18"/>
        </w:rPr>
        <w:t xml:space="preserve">Deputy Research Group Coordinators are appointed by the Division </w:t>
      </w:r>
      <w:ins w:id="372" w:author="IUFRO HQ" w:date="2021-08-12T10:53:00Z">
        <w:r w:rsidR="00BC4CD7" w:rsidRPr="00E71B36">
          <w:rPr>
            <w:rFonts w:ascii="Arial" w:eastAsia="Arial" w:hAnsi="Arial" w:cs="Arial"/>
            <w:color w:val="auto"/>
            <w:sz w:val="18"/>
            <w:szCs w:val="18"/>
          </w:rPr>
          <w:t>Co-</w:t>
        </w:r>
      </w:ins>
      <w:r w:rsidR="00B47101" w:rsidRPr="00E71B36">
        <w:rPr>
          <w:rFonts w:ascii="Arial" w:eastAsia="Arial" w:hAnsi="Arial" w:cs="Arial"/>
          <w:color w:val="auto"/>
          <w:sz w:val="18"/>
          <w:szCs w:val="18"/>
        </w:rPr>
        <w:t>Coordinator</w:t>
      </w:r>
      <w:ins w:id="373" w:author="IUFRO HQ" w:date="2021-08-12T10:53:00Z">
        <w:r w:rsidR="00BC4CD7" w:rsidRPr="00E71B36">
          <w:rPr>
            <w:rFonts w:ascii="Arial" w:eastAsia="Arial" w:hAnsi="Arial" w:cs="Arial"/>
            <w:color w:val="auto"/>
            <w:sz w:val="18"/>
            <w:szCs w:val="18"/>
          </w:rPr>
          <w:t>s</w:t>
        </w:r>
      </w:ins>
      <w:r w:rsidR="00B47101" w:rsidRPr="00E71B36">
        <w:rPr>
          <w:rFonts w:ascii="Arial" w:eastAsia="Arial" w:hAnsi="Arial" w:cs="Arial"/>
          <w:color w:val="auto"/>
          <w:sz w:val="18"/>
          <w:szCs w:val="18"/>
        </w:rPr>
        <w:t>.</w:t>
      </w:r>
    </w:p>
    <w:p w14:paraId="5B62C815" w14:textId="4C141D62" w:rsidR="002C248E" w:rsidRPr="00E71B36" w:rsidRDefault="0086106E" w:rsidP="00B956B0">
      <w:pPr>
        <w:tabs>
          <w:tab w:val="left" w:pos="567"/>
        </w:tabs>
        <w:spacing w:after="80"/>
        <w:ind w:left="567" w:hanging="567"/>
        <w:jc w:val="both"/>
      </w:pPr>
      <w:r w:rsidRPr="00E71B36">
        <w:rPr>
          <w:rFonts w:ascii="Arial" w:eastAsia="Arial" w:hAnsi="Arial" w:cs="Arial"/>
          <w:sz w:val="18"/>
          <w:szCs w:val="18"/>
        </w:rPr>
        <w:t xml:space="preserve">8 </w:t>
      </w:r>
      <w:r w:rsidRPr="00E71B36">
        <w:rPr>
          <w:rFonts w:ascii="Arial" w:eastAsia="Arial" w:hAnsi="Arial" w:cs="Arial"/>
          <w:sz w:val="18"/>
          <w:szCs w:val="18"/>
        </w:rPr>
        <w:tab/>
        <w:t xml:space="preserve">If a Research Group Coordinator is unable to carry out his/her duties, the corresponding Division </w:t>
      </w:r>
      <w:ins w:id="374" w:author="IUFRO HQ" w:date="2021-08-12T10:53:00Z">
        <w:r w:rsidR="00BC4CD7" w:rsidRPr="00E71B36">
          <w:rPr>
            <w:rFonts w:ascii="Arial" w:eastAsia="Arial" w:hAnsi="Arial" w:cs="Arial"/>
            <w:sz w:val="18"/>
            <w:szCs w:val="18"/>
          </w:rPr>
          <w:t>Co-</w:t>
        </w:r>
      </w:ins>
      <w:r w:rsidRPr="00E71B36">
        <w:rPr>
          <w:rFonts w:ascii="Arial" w:eastAsia="Arial" w:hAnsi="Arial" w:cs="Arial"/>
          <w:sz w:val="18"/>
          <w:szCs w:val="18"/>
        </w:rPr>
        <w:t>Coordinator</w:t>
      </w:r>
      <w:ins w:id="375" w:author="IUFRO HQ" w:date="2021-08-12T10:53:00Z">
        <w:r w:rsidR="00BC4CD7" w:rsidRPr="00E71B36">
          <w:rPr>
            <w:rFonts w:ascii="Arial" w:eastAsia="Arial" w:hAnsi="Arial" w:cs="Arial"/>
            <w:sz w:val="18"/>
            <w:szCs w:val="18"/>
          </w:rPr>
          <w:t>s</w:t>
        </w:r>
      </w:ins>
      <w:r w:rsidRPr="00E71B36">
        <w:rPr>
          <w:rFonts w:ascii="Arial" w:eastAsia="Arial" w:hAnsi="Arial" w:cs="Arial"/>
          <w:sz w:val="18"/>
          <w:szCs w:val="18"/>
        </w:rPr>
        <w:t xml:space="preserve"> will replace him/her by a Deputy Coordinator or another individual, after consultation with the respective Research Group and approval by the Board.</w:t>
      </w:r>
    </w:p>
    <w:p w14:paraId="77A2B9BF" w14:textId="1EC3BDAA" w:rsidR="002C248E" w:rsidRDefault="0086106E" w:rsidP="00B956B0">
      <w:pPr>
        <w:tabs>
          <w:tab w:val="left" w:pos="567"/>
        </w:tabs>
        <w:spacing w:after="80"/>
        <w:ind w:left="567" w:hanging="567"/>
        <w:jc w:val="both"/>
      </w:pPr>
      <w:r w:rsidRPr="00E71B36">
        <w:rPr>
          <w:rFonts w:ascii="Arial" w:eastAsia="Arial" w:hAnsi="Arial" w:cs="Arial"/>
          <w:sz w:val="18"/>
          <w:szCs w:val="18"/>
        </w:rPr>
        <w:t xml:space="preserve">9 </w:t>
      </w:r>
      <w:r w:rsidRPr="00E71B36">
        <w:rPr>
          <w:rFonts w:ascii="Arial" w:eastAsia="Arial" w:hAnsi="Arial" w:cs="Arial"/>
          <w:sz w:val="18"/>
          <w:szCs w:val="18"/>
        </w:rPr>
        <w:tab/>
        <w:t xml:space="preserve">Coordinators and Deputy Coordinators of already existing Working Parties are normally elected by the Working Party members and approved by the Division </w:t>
      </w:r>
      <w:ins w:id="376" w:author="IUFRO HQ" w:date="2021-08-12T10:54:00Z">
        <w:r w:rsidR="00BC4CD7" w:rsidRPr="00E71B36">
          <w:rPr>
            <w:rFonts w:ascii="Arial" w:eastAsia="Arial" w:hAnsi="Arial" w:cs="Arial"/>
            <w:sz w:val="18"/>
            <w:szCs w:val="18"/>
          </w:rPr>
          <w:t>Co-</w:t>
        </w:r>
      </w:ins>
      <w:r w:rsidRPr="00E71B36">
        <w:rPr>
          <w:rFonts w:ascii="Arial" w:eastAsia="Arial" w:hAnsi="Arial" w:cs="Arial"/>
          <w:sz w:val="18"/>
          <w:szCs w:val="18"/>
        </w:rPr>
        <w:t xml:space="preserve">Coordinators. The Coordinator and Deputy Coordinator of a newly established Working Party are appointed by the Division </w:t>
      </w:r>
      <w:ins w:id="377" w:author="IUFRO HQ" w:date="2021-08-12T10:54:00Z">
        <w:r w:rsidR="00BC4CD7" w:rsidRPr="00E71B36">
          <w:rPr>
            <w:rFonts w:ascii="Arial" w:eastAsia="Arial" w:hAnsi="Arial" w:cs="Arial"/>
            <w:sz w:val="18"/>
            <w:szCs w:val="18"/>
          </w:rPr>
          <w:t>Co-</w:t>
        </w:r>
      </w:ins>
      <w:r w:rsidRPr="00E71B36">
        <w:rPr>
          <w:rFonts w:ascii="Arial" w:eastAsia="Arial" w:hAnsi="Arial" w:cs="Arial"/>
          <w:sz w:val="18"/>
          <w:szCs w:val="18"/>
        </w:rPr>
        <w:t>Coordinators. They normally hold office until the end of the next World Congress and are normally eligible for a maximum of</w:t>
      </w:r>
      <w:r>
        <w:rPr>
          <w:rFonts w:ascii="Arial" w:eastAsia="Arial" w:hAnsi="Arial" w:cs="Arial"/>
          <w:sz w:val="18"/>
          <w:szCs w:val="18"/>
        </w:rPr>
        <w:t xml:space="preserve"> two full terms.</w:t>
      </w:r>
    </w:p>
    <w:p w14:paraId="38BCD8B6" w14:textId="77777777" w:rsidR="002C248E" w:rsidRDefault="002C248E" w:rsidP="00E32D69">
      <w:pPr>
        <w:tabs>
          <w:tab w:val="left" w:pos="567"/>
        </w:tabs>
        <w:ind w:left="567" w:hanging="567"/>
        <w:jc w:val="both"/>
      </w:pPr>
      <w:bookmarkStart w:id="378" w:name="h.1pxezwc" w:colFirst="0" w:colLast="0"/>
      <w:bookmarkEnd w:id="378"/>
    </w:p>
    <w:p w14:paraId="3FD28F91" w14:textId="3D72FD4C" w:rsidR="002C248E" w:rsidRPr="00E32D69" w:rsidRDefault="0086106E" w:rsidP="00035B35">
      <w:pPr>
        <w:tabs>
          <w:tab w:val="left" w:pos="567"/>
        </w:tabs>
        <w:spacing w:after="96"/>
        <w:rPr>
          <w:sz w:val="22"/>
          <w:szCs w:val="22"/>
        </w:rPr>
      </w:pPr>
      <w:r w:rsidRPr="00E32D69">
        <w:rPr>
          <w:rFonts w:ascii="Arial" w:eastAsia="Arial" w:hAnsi="Arial" w:cs="Arial"/>
          <w:b/>
          <w:sz w:val="22"/>
          <w:szCs w:val="22"/>
        </w:rPr>
        <w:t xml:space="preserve">ARTICLE XIII: </w:t>
      </w:r>
      <w:r w:rsidRPr="00E32D69">
        <w:rPr>
          <w:rFonts w:ascii="Arial" w:eastAsia="Arial" w:hAnsi="Arial" w:cs="Arial"/>
          <w:b/>
          <w:i/>
          <w:sz w:val="22"/>
          <w:szCs w:val="22"/>
        </w:rPr>
        <w:t>Task Forces, Special Programmes, Projects</w:t>
      </w:r>
      <w:del w:id="379" w:author="IUFRO HQ" w:date="2021-08-11T15:33:00Z">
        <w:r w:rsidRPr="00E71B36" w:rsidDel="004E408E">
          <w:rPr>
            <w:rFonts w:ascii="Arial" w:eastAsia="Arial" w:hAnsi="Arial" w:cs="Arial"/>
            <w:b/>
            <w:i/>
            <w:sz w:val="22"/>
            <w:szCs w:val="22"/>
            <w:rPrChange w:id="380" w:author="IUFRO HQ" w:date="2021-08-11T15:33:00Z">
              <w:rPr>
                <w:rFonts w:ascii="Arial" w:eastAsia="Arial" w:hAnsi="Arial" w:cs="Arial"/>
                <w:b/>
                <w:i/>
              </w:rPr>
            </w:rPrChange>
          </w:rPr>
          <w:delText>, Chapters</w:delText>
        </w:r>
      </w:del>
      <w:r w:rsidRPr="00E32D69">
        <w:rPr>
          <w:rFonts w:ascii="Arial" w:eastAsia="Arial" w:hAnsi="Arial" w:cs="Arial"/>
          <w:b/>
          <w:i/>
          <w:sz w:val="22"/>
          <w:szCs w:val="22"/>
        </w:rPr>
        <w:t xml:space="preserve"> and IUFRO-led International Initiatives</w:t>
      </w:r>
    </w:p>
    <w:p w14:paraId="0BDA722A" w14:textId="16F751D2" w:rsidR="002C248E" w:rsidRPr="00E71B36" w:rsidRDefault="0086106E">
      <w:pPr>
        <w:tabs>
          <w:tab w:val="left" w:pos="567"/>
        </w:tabs>
        <w:spacing w:after="96"/>
        <w:ind w:left="567" w:hanging="567"/>
        <w:jc w:val="both"/>
      </w:pPr>
      <w:r>
        <w:rPr>
          <w:rFonts w:ascii="Arial" w:eastAsia="Arial" w:hAnsi="Arial" w:cs="Arial"/>
          <w:sz w:val="18"/>
          <w:szCs w:val="18"/>
        </w:rPr>
        <w:t xml:space="preserve">1 </w:t>
      </w:r>
      <w:r>
        <w:rPr>
          <w:rFonts w:ascii="Arial" w:eastAsia="Arial" w:hAnsi="Arial" w:cs="Arial"/>
          <w:sz w:val="18"/>
          <w:szCs w:val="18"/>
        </w:rPr>
        <w:tab/>
        <w:t xml:space="preserve">Task Forces, Special Programmes, Projects </w:t>
      </w:r>
      <w:r w:rsidRPr="00E71B36">
        <w:rPr>
          <w:rFonts w:ascii="Arial" w:eastAsia="Arial" w:hAnsi="Arial" w:cs="Arial"/>
          <w:sz w:val="18"/>
          <w:szCs w:val="18"/>
        </w:rPr>
        <w:t xml:space="preserve">and </w:t>
      </w:r>
      <w:ins w:id="381" w:author="IUFRO HQ" w:date="2021-08-11T15:34:00Z">
        <w:r w:rsidR="004E408E" w:rsidRPr="00E71B36">
          <w:rPr>
            <w:rFonts w:ascii="Arial" w:eastAsia="Arial" w:hAnsi="Arial" w:cs="Arial"/>
            <w:sz w:val="18"/>
            <w:szCs w:val="18"/>
          </w:rPr>
          <w:t xml:space="preserve">IUFRO-led International Initiatives </w:t>
        </w:r>
      </w:ins>
      <w:del w:id="382" w:author="IUFRO HQ" w:date="2021-08-11T15:34:00Z">
        <w:r w:rsidRPr="00E71B36" w:rsidDel="004E408E">
          <w:rPr>
            <w:rFonts w:ascii="Arial" w:eastAsia="Arial" w:hAnsi="Arial" w:cs="Arial"/>
            <w:sz w:val="18"/>
            <w:szCs w:val="18"/>
          </w:rPr>
          <w:delText xml:space="preserve">Chapters </w:delText>
        </w:r>
      </w:del>
      <w:r w:rsidRPr="00E71B36">
        <w:rPr>
          <w:rFonts w:ascii="Arial" w:eastAsia="Arial" w:hAnsi="Arial" w:cs="Arial"/>
          <w:sz w:val="18"/>
          <w:szCs w:val="18"/>
        </w:rPr>
        <w:t>may be established and terminated by the President, subject to Board approval.</w:t>
      </w:r>
    </w:p>
    <w:p w14:paraId="565A697B" w14:textId="4ABB7EE6" w:rsidR="002C248E" w:rsidRDefault="0086106E" w:rsidP="00E32D69">
      <w:pPr>
        <w:tabs>
          <w:tab w:val="left" w:pos="567"/>
        </w:tabs>
        <w:spacing w:after="96"/>
        <w:ind w:left="567" w:hanging="425"/>
        <w:jc w:val="both"/>
      </w:pPr>
      <w:r w:rsidRPr="00E71B36">
        <w:rPr>
          <w:rFonts w:ascii="Arial" w:eastAsia="Arial" w:hAnsi="Arial" w:cs="Arial"/>
          <w:sz w:val="18"/>
          <w:szCs w:val="18"/>
        </w:rPr>
        <w:t xml:space="preserve">1.1 </w:t>
      </w:r>
      <w:r w:rsidRPr="00E71B36">
        <w:rPr>
          <w:rFonts w:ascii="Arial" w:eastAsia="Arial" w:hAnsi="Arial" w:cs="Arial"/>
          <w:sz w:val="18"/>
          <w:szCs w:val="18"/>
        </w:rPr>
        <w:tab/>
        <w:t xml:space="preserve">The aim of IUFRO Task Forces is to </w:t>
      </w:r>
      <w:r w:rsidR="00E7140A" w:rsidRPr="00E71B36">
        <w:rPr>
          <w:rFonts w:ascii="Arial" w:eastAsia="Arial" w:hAnsi="Arial" w:cs="Arial"/>
          <w:color w:val="auto"/>
          <w:sz w:val="18"/>
          <w:szCs w:val="18"/>
        </w:rPr>
        <w:t>initiate and</w:t>
      </w:r>
      <w:r w:rsidRPr="00E71B36">
        <w:rPr>
          <w:rFonts w:ascii="Arial" w:eastAsia="Arial" w:hAnsi="Arial" w:cs="Arial"/>
          <w:color w:val="auto"/>
          <w:sz w:val="18"/>
          <w:szCs w:val="18"/>
        </w:rPr>
        <w:t xml:space="preserve"> strengthen</w:t>
      </w:r>
      <w:r w:rsidR="00B47101" w:rsidRPr="00E71B36">
        <w:rPr>
          <w:rFonts w:ascii="Arial" w:eastAsia="Arial" w:hAnsi="Arial" w:cs="Arial"/>
          <w:color w:val="auto"/>
          <w:sz w:val="18"/>
          <w:szCs w:val="18"/>
        </w:rPr>
        <w:t xml:space="preserve"> interdisciplinary </w:t>
      </w:r>
      <w:r w:rsidRPr="00E71B36">
        <w:rPr>
          <w:rFonts w:ascii="Arial" w:eastAsia="Arial" w:hAnsi="Arial" w:cs="Arial"/>
          <w:sz w:val="18"/>
          <w:szCs w:val="18"/>
        </w:rPr>
        <w:t>activities in specific areas. They usually also contribute to international processes and activities.</w:t>
      </w:r>
    </w:p>
    <w:p w14:paraId="658D84AC" w14:textId="77777777" w:rsidR="002C248E" w:rsidRDefault="0086106E" w:rsidP="00E32D69">
      <w:pPr>
        <w:tabs>
          <w:tab w:val="left" w:pos="567"/>
        </w:tabs>
        <w:spacing w:after="96"/>
        <w:ind w:left="567" w:hanging="425"/>
        <w:jc w:val="both"/>
      </w:pPr>
      <w:r>
        <w:rPr>
          <w:rFonts w:ascii="Arial" w:eastAsia="Arial" w:hAnsi="Arial" w:cs="Arial"/>
          <w:sz w:val="18"/>
          <w:szCs w:val="18"/>
        </w:rPr>
        <w:t xml:space="preserve">1.2 </w:t>
      </w:r>
      <w:r>
        <w:rPr>
          <w:rFonts w:ascii="Arial" w:eastAsia="Arial" w:hAnsi="Arial" w:cs="Arial"/>
          <w:sz w:val="18"/>
          <w:szCs w:val="18"/>
        </w:rPr>
        <w:tab/>
        <w:t>Special Programmes are long-term activities with the aim to improve networking, research capacities and information exchange.</w:t>
      </w:r>
    </w:p>
    <w:p w14:paraId="0127B765" w14:textId="77777777" w:rsidR="002C248E" w:rsidRPr="00E71B36" w:rsidRDefault="0086106E">
      <w:pPr>
        <w:tabs>
          <w:tab w:val="left" w:pos="567"/>
        </w:tabs>
        <w:spacing w:after="96"/>
        <w:ind w:left="711" w:hanging="567"/>
        <w:jc w:val="both"/>
      </w:pPr>
      <w:r>
        <w:rPr>
          <w:rFonts w:ascii="Arial" w:eastAsia="Arial" w:hAnsi="Arial" w:cs="Arial"/>
          <w:sz w:val="18"/>
          <w:szCs w:val="18"/>
        </w:rPr>
        <w:t>1.</w:t>
      </w:r>
      <w:r w:rsidRPr="00E71B36">
        <w:rPr>
          <w:rFonts w:ascii="Arial" w:eastAsia="Arial" w:hAnsi="Arial" w:cs="Arial"/>
          <w:sz w:val="18"/>
          <w:szCs w:val="18"/>
        </w:rPr>
        <w:t xml:space="preserve">3 </w:t>
      </w:r>
      <w:r w:rsidRPr="00E71B36">
        <w:rPr>
          <w:rFonts w:ascii="Arial" w:eastAsia="Arial" w:hAnsi="Arial" w:cs="Arial"/>
          <w:sz w:val="18"/>
          <w:szCs w:val="18"/>
        </w:rPr>
        <w:tab/>
        <w:t>Projects are limited-term activities with specific objectives.</w:t>
      </w:r>
    </w:p>
    <w:p w14:paraId="6BB3494C" w14:textId="23873D0E" w:rsidR="002C248E" w:rsidRPr="00E71B36" w:rsidDel="004E408E" w:rsidRDefault="0086106E" w:rsidP="007F6EBA">
      <w:pPr>
        <w:tabs>
          <w:tab w:val="left" w:pos="567"/>
        </w:tabs>
        <w:spacing w:after="96"/>
        <w:ind w:left="720" w:hanging="569"/>
        <w:jc w:val="both"/>
        <w:rPr>
          <w:del w:id="383" w:author="IUFRO HQ" w:date="2021-08-11T15:35:00Z"/>
        </w:rPr>
      </w:pPr>
      <w:del w:id="384" w:author="IUFRO HQ" w:date="2021-08-11T15:35:00Z">
        <w:r w:rsidRPr="00E71B36" w:rsidDel="004E408E">
          <w:rPr>
            <w:rFonts w:ascii="Arial" w:eastAsia="Arial" w:hAnsi="Arial" w:cs="Arial"/>
            <w:sz w:val="18"/>
            <w:szCs w:val="18"/>
          </w:rPr>
          <w:delText xml:space="preserve">1.4 </w:delText>
        </w:r>
        <w:r w:rsidRPr="00E71B36" w:rsidDel="004E408E">
          <w:rPr>
            <w:rFonts w:ascii="Arial" w:eastAsia="Arial" w:hAnsi="Arial" w:cs="Arial"/>
            <w:sz w:val="18"/>
            <w:szCs w:val="18"/>
          </w:rPr>
          <w:tab/>
          <w:delText xml:space="preserve">Chapters comprise groupings of Member Organizations or Individual Members </w:delText>
        </w:r>
      </w:del>
      <w:ins w:id="385" w:author="IUFRO HQ" w:date="2021-01-08T15:33:00Z">
        <w:del w:id="386" w:author="IUFRO HQ" w:date="2021-08-11T15:35:00Z">
          <w:r w:rsidR="007F6EBA" w:rsidRPr="00E71B36" w:rsidDel="004E408E">
            <w:rPr>
              <w:rFonts w:ascii="Arial" w:eastAsia="Arial" w:hAnsi="Arial" w:cs="Arial"/>
              <w:sz w:val="18"/>
              <w:szCs w:val="18"/>
            </w:rPr>
            <w:delText xml:space="preserve">from two or more countries </w:delText>
          </w:r>
        </w:del>
      </w:ins>
      <w:del w:id="387" w:author="IUFRO HQ" w:date="2021-08-11T15:35:00Z">
        <w:r w:rsidRPr="00E71B36" w:rsidDel="004E408E">
          <w:rPr>
            <w:rFonts w:ascii="Arial" w:eastAsia="Arial" w:hAnsi="Arial" w:cs="Arial"/>
            <w:sz w:val="18"/>
            <w:szCs w:val="18"/>
          </w:rPr>
          <w:delText>within a geographic region that seek closer collaboration within the IUFRO framework and are approved by the Board.</w:delText>
        </w:r>
        <w:r w:rsidR="005403E2" w:rsidRPr="00E71B36" w:rsidDel="004E408E">
          <w:rPr>
            <w:rFonts w:ascii="Arial" w:eastAsia="Arial" w:hAnsi="Arial" w:cs="Arial"/>
            <w:sz w:val="18"/>
            <w:szCs w:val="18"/>
          </w:rPr>
          <w:delText xml:space="preserve"> </w:delText>
        </w:r>
      </w:del>
    </w:p>
    <w:p w14:paraId="580FDDDF" w14:textId="147397BA" w:rsidR="002C248E" w:rsidRPr="00E71B36" w:rsidDel="004E408E" w:rsidRDefault="0086106E" w:rsidP="007F6EBA">
      <w:pPr>
        <w:tabs>
          <w:tab w:val="left" w:pos="567"/>
        </w:tabs>
        <w:spacing w:after="96"/>
        <w:ind w:left="720" w:hanging="569"/>
        <w:jc w:val="both"/>
        <w:rPr>
          <w:del w:id="388" w:author="IUFRO HQ" w:date="2021-08-11T15:35:00Z"/>
        </w:rPr>
      </w:pPr>
      <w:del w:id="389" w:author="IUFRO HQ" w:date="2021-08-11T15:35:00Z">
        <w:r w:rsidRPr="00E71B36" w:rsidDel="004E408E">
          <w:rPr>
            <w:rFonts w:ascii="Arial" w:eastAsia="Arial" w:hAnsi="Arial" w:cs="Arial"/>
            <w:sz w:val="18"/>
            <w:szCs w:val="18"/>
          </w:rPr>
          <w:delText xml:space="preserve">1.5 </w:delText>
        </w:r>
        <w:r w:rsidRPr="00E71B36" w:rsidDel="004E408E">
          <w:rPr>
            <w:rFonts w:ascii="Arial" w:eastAsia="Arial" w:hAnsi="Arial" w:cs="Arial"/>
            <w:sz w:val="18"/>
            <w:szCs w:val="18"/>
          </w:rPr>
          <w:tab/>
          <w:delText>Chapters can make recommendations to the Board through any</w:delText>
        </w:r>
        <w:r w:rsidR="00EB4A3E" w:rsidRPr="00E71B36" w:rsidDel="004E408E">
          <w:rPr>
            <w:rFonts w:ascii="Arial" w:eastAsia="Arial" w:hAnsi="Arial" w:cs="Arial"/>
            <w:sz w:val="18"/>
            <w:szCs w:val="18"/>
          </w:rPr>
          <w:delText xml:space="preserve"> M</w:delText>
        </w:r>
        <w:r w:rsidRPr="00E71B36" w:rsidDel="004E408E">
          <w:rPr>
            <w:rFonts w:ascii="Arial" w:eastAsia="Arial" w:hAnsi="Arial" w:cs="Arial"/>
            <w:sz w:val="18"/>
            <w:szCs w:val="18"/>
          </w:rPr>
          <w:delText>ember of the Board.</w:delText>
        </w:r>
      </w:del>
    </w:p>
    <w:p w14:paraId="73BFA3BA" w14:textId="3A42E738" w:rsidR="002C248E" w:rsidRDefault="0086106E" w:rsidP="00E32D69">
      <w:pPr>
        <w:tabs>
          <w:tab w:val="left" w:pos="567"/>
        </w:tabs>
        <w:spacing w:after="96"/>
        <w:ind w:left="567" w:hanging="425"/>
        <w:jc w:val="both"/>
      </w:pPr>
      <w:r w:rsidRPr="00E71B36">
        <w:rPr>
          <w:rFonts w:ascii="Arial" w:eastAsia="Arial" w:hAnsi="Arial" w:cs="Arial"/>
          <w:sz w:val="18"/>
          <w:szCs w:val="18"/>
        </w:rPr>
        <w:t>1.</w:t>
      </w:r>
      <w:del w:id="390" w:author="IUFRO HQ" w:date="2021-08-11T15:36:00Z">
        <w:r w:rsidRPr="00E71B36" w:rsidDel="004E408E">
          <w:rPr>
            <w:rFonts w:ascii="Arial" w:eastAsia="Arial" w:hAnsi="Arial" w:cs="Arial"/>
            <w:sz w:val="18"/>
            <w:szCs w:val="18"/>
          </w:rPr>
          <w:delText>6</w:delText>
        </w:r>
      </w:del>
      <w:ins w:id="391" w:author="IUFRO HQ" w:date="2021-08-11T15:36:00Z">
        <w:r w:rsidR="004E408E" w:rsidRPr="00E71B36">
          <w:rPr>
            <w:rFonts w:ascii="Arial" w:eastAsia="Arial" w:hAnsi="Arial" w:cs="Arial"/>
            <w:sz w:val="18"/>
            <w:szCs w:val="18"/>
          </w:rPr>
          <w:t>4</w:t>
        </w:r>
      </w:ins>
      <w:r w:rsidRPr="00E71B36">
        <w:rPr>
          <w:rFonts w:ascii="Arial" w:eastAsia="Arial" w:hAnsi="Arial" w:cs="Arial"/>
          <w:sz w:val="18"/>
          <w:szCs w:val="18"/>
        </w:rPr>
        <w:tab/>
        <w:t>IUFRO-led International Initiatives are international cooperation activities of IUFRO with other interested forest organizations</w:t>
      </w:r>
      <w:r>
        <w:rPr>
          <w:rFonts w:ascii="Arial" w:eastAsia="Arial" w:hAnsi="Arial" w:cs="Arial"/>
          <w:sz w:val="18"/>
          <w:szCs w:val="18"/>
        </w:rPr>
        <w:t xml:space="preserve"> and/or in the framework of the Collaborative Partnership on Forests (CPF).</w:t>
      </w:r>
    </w:p>
    <w:p w14:paraId="19F9101B" w14:textId="77777777" w:rsidR="002C248E" w:rsidRDefault="0086106E" w:rsidP="00E32D69">
      <w:pPr>
        <w:tabs>
          <w:tab w:val="left" w:pos="567"/>
        </w:tabs>
        <w:ind w:left="567" w:hanging="567"/>
        <w:jc w:val="both"/>
      </w:pPr>
      <w:r>
        <w:rPr>
          <w:rFonts w:ascii="Arial" w:eastAsia="Arial" w:hAnsi="Arial" w:cs="Arial"/>
          <w:sz w:val="18"/>
          <w:szCs w:val="18"/>
        </w:rPr>
        <w:t xml:space="preserve">2 </w:t>
      </w:r>
      <w:r>
        <w:rPr>
          <w:rFonts w:ascii="Arial" w:eastAsia="Arial" w:hAnsi="Arial" w:cs="Arial"/>
          <w:sz w:val="18"/>
          <w:szCs w:val="18"/>
        </w:rPr>
        <w:tab/>
        <w:t>Coordinators of Task Forces, Special Programmes, Projects and IUFRO-led International Initiatives are non-voting members of the Board.</w:t>
      </w:r>
    </w:p>
    <w:p w14:paraId="02EBA744" w14:textId="123F8541" w:rsidR="002C248E" w:rsidRDefault="002C248E" w:rsidP="00E32D69">
      <w:pPr>
        <w:tabs>
          <w:tab w:val="left" w:pos="567"/>
        </w:tabs>
        <w:ind w:left="567" w:hanging="567"/>
        <w:jc w:val="both"/>
      </w:pPr>
      <w:bookmarkStart w:id="392" w:name="h.49x2ik5" w:colFirst="0" w:colLast="0"/>
      <w:bookmarkEnd w:id="392"/>
    </w:p>
    <w:p w14:paraId="29E7D74C" w14:textId="3E3B396E" w:rsidR="00B956B0" w:rsidRDefault="00B956B0" w:rsidP="00E32D69">
      <w:pPr>
        <w:tabs>
          <w:tab w:val="left" w:pos="567"/>
        </w:tabs>
        <w:ind w:left="567" w:hanging="567"/>
        <w:jc w:val="both"/>
      </w:pPr>
    </w:p>
    <w:p w14:paraId="0116FAFF" w14:textId="77777777" w:rsidR="00B956B0" w:rsidRDefault="00B956B0" w:rsidP="00E32D69">
      <w:pPr>
        <w:tabs>
          <w:tab w:val="left" w:pos="567"/>
        </w:tabs>
        <w:ind w:left="567" w:hanging="567"/>
        <w:jc w:val="both"/>
      </w:pPr>
    </w:p>
    <w:p w14:paraId="257C8BCF" w14:textId="77777777" w:rsidR="002C248E" w:rsidRPr="00E32D69" w:rsidRDefault="0086106E">
      <w:pPr>
        <w:tabs>
          <w:tab w:val="left" w:pos="567"/>
        </w:tabs>
        <w:spacing w:after="96"/>
        <w:ind w:left="567" w:hanging="567"/>
        <w:jc w:val="both"/>
        <w:rPr>
          <w:sz w:val="22"/>
          <w:szCs w:val="22"/>
        </w:rPr>
      </w:pPr>
      <w:r w:rsidRPr="00E32D69">
        <w:rPr>
          <w:rFonts w:ascii="Arial" w:eastAsia="Arial" w:hAnsi="Arial" w:cs="Arial"/>
          <w:b/>
          <w:sz w:val="22"/>
          <w:szCs w:val="22"/>
        </w:rPr>
        <w:lastRenderedPageBreak/>
        <w:t xml:space="preserve">ARTICLE XIV: </w:t>
      </w:r>
      <w:r w:rsidRPr="00E32D69">
        <w:rPr>
          <w:rFonts w:ascii="Arial" w:eastAsia="Arial" w:hAnsi="Arial" w:cs="Arial"/>
          <w:b/>
          <w:i/>
          <w:sz w:val="22"/>
          <w:szCs w:val="22"/>
        </w:rPr>
        <w:t>Awards and Recognition</w:t>
      </w:r>
    </w:p>
    <w:p w14:paraId="360C4F35" w14:textId="77777777" w:rsidR="002C248E" w:rsidRDefault="0086106E">
      <w:pPr>
        <w:tabs>
          <w:tab w:val="left" w:pos="567"/>
        </w:tabs>
        <w:spacing w:after="96"/>
        <w:ind w:left="567" w:hanging="567"/>
        <w:jc w:val="both"/>
      </w:pPr>
      <w:r>
        <w:rPr>
          <w:rFonts w:ascii="Arial" w:eastAsia="Arial" w:hAnsi="Arial" w:cs="Arial"/>
          <w:sz w:val="18"/>
          <w:szCs w:val="18"/>
        </w:rPr>
        <w:t xml:space="preserve">1 </w:t>
      </w:r>
      <w:r>
        <w:rPr>
          <w:rFonts w:ascii="Arial" w:eastAsia="Arial" w:hAnsi="Arial" w:cs="Arial"/>
          <w:sz w:val="18"/>
          <w:szCs w:val="18"/>
        </w:rPr>
        <w:tab/>
        <w:t>The Union will recognize selected Individual Members and Member Organizations that contribute significantly to achieving its aims or to advancing forest research.</w:t>
      </w:r>
    </w:p>
    <w:p w14:paraId="114767EB" w14:textId="77777777" w:rsidR="002C248E" w:rsidRDefault="0086106E">
      <w:pPr>
        <w:tabs>
          <w:tab w:val="left" w:pos="567"/>
        </w:tabs>
        <w:spacing w:after="96"/>
        <w:ind w:left="567" w:hanging="567"/>
        <w:jc w:val="both"/>
      </w:pPr>
      <w:r>
        <w:rPr>
          <w:rFonts w:ascii="Arial" w:eastAsia="Arial" w:hAnsi="Arial" w:cs="Arial"/>
          <w:sz w:val="18"/>
          <w:szCs w:val="18"/>
        </w:rPr>
        <w:t xml:space="preserve">2 </w:t>
      </w:r>
      <w:r>
        <w:rPr>
          <w:rFonts w:ascii="Arial" w:eastAsia="Arial" w:hAnsi="Arial" w:cs="Arial"/>
          <w:sz w:val="18"/>
          <w:szCs w:val="18"/>
        </w:rPr>
        <w:tab/>
        <w:t>The Board establishes awards and recognitions.</w:t>
      </w:r>
    </w:p>
    <w:p w14:paraId="7B6A56AB" w14:textId="32CE3BC1" w:rsidR="002C248E" w:rsidRDefault="0086106E">
      <w:pPr>
        <w:tabs>
          <w:tab w:val="left" w:pos="567"/>
        </w:tabs>
        <w:spacing w:after="96"/>
        <w:ind w:left="567" w:hanging="567"/>
        <w:jc w:val="both"/>
      </w:pPr>
      <w:r>
        <w:rPr>
          <w:rFonts w:ascii="Arial" w:eastAsia="Arial" w:hAnsi="Arial" w:cs="Arial"/>
          <w:sz w:val="18"/>
          <w:szCs w:val="18"/>
        </w:rPr>
        <w:t xml:space="preserve">3 </w:t>
      </w:r>
      <w:r>
        <w:rPr>
          <w:rFonts w:ascii="Arial" w:eastAsia="Arial" w:hAnsi="Arial" w:cs="Arial"/>
          <w:sz w:val="18"/>
          <w:szCs w:val="18"/>
        </w:rPr>
        <w:tab/>
        <w:t xml:space="preserve">The Board </w:t>
      </w:r>
      <w:del w:id="393" w:author="IUFRO HQ" w:date="2021-01-08T15:35:00Z">
        <w:r w:rsidDel="007F6EBA">
          <w:rPr>
            <w:rFonts w:ascii="Arial" w:eastAsia="Arial" w:hAnsi="Arial" w:cs="Arial"/>
            <w:sz w:val="18"/>
            <w:szCs w:val="18"/>
          </w:rPr>
          <w:delText>decides on</w:delText>
        </w:r>
      </w:del>
      <w:ins w:id="394" w:author="IUFRO HQ" w:date="2021-01-08T15:35:00Z">
        <w:r w:rsidR="007F6EBA">
          <w:rPr>
            <w:rFonts w:ascii="Arial" w:eastAsia="Arial" w:hAnsi="Arial" w:cs="Arial"/>
            <w:sz w:val="18"/>
            <w:szCs w:val="18"/>
          </w:rPr>
          <w:t>approves</w:t>
        </w:r>
      </w:ins>
      <w:r>
        <w:rPr>
          <w:rFonts w:ascii="Arial" w:eastAsia="Arial" w:hAnsi="Arial" w:cs="Arial"/>
          <w:sz w:val="18"/>
          <w:szCs w:val="18"/>
        </w:rPr>
        <w:t xml:space="preserve"> the presentation of awards with exception of</w:t>
      </w:r>
      <w:del w:id="395" w:author="IUFRO HQ" w:date="2021-03-11T14:32:00Z">
        <w:r w:rsidDel="005400EB">
          <w:rPr>
            <w:rFonts w:ascii="Arial" w:eastAsia="Arial" w:hAnsi="Arial" w:cs="Arial"/>
            <w:sz w:val="18"/>
            <w:szCs w:val="18"/>
          </w:rPr>
          <w:delText>,</w:delText>
        </w:r>
      </w:del>
      <w:r>
        <w:rPr>
          <w:rFonts w:ascii="Arial" w:eastAsia="Arial" w:hAnsi="Arial" w:cs="Arial"/>
          <w:sz w:val="18"/>
          <w:szCs w:val="18"/>
        </w:rPr>
        <w:t xml:space="preserve"> the Honorary Membership, which is </w:t>
      </w:r>
      <w:del w:id="396" w:author="IUFRO HQ" w:date="2021-01-08T15:35:00Z">
        <w:r w:rsidDel="007F6EBA">
          <w:rPr>
            <w:rFonts w:ascii="Arial" w:eastAsia="Arial" w:hAnsi="Arial" w:cs="Arial"/>
            <w:sz w:val="18"/>
            <w:szCs w:val="18"/>
          </w:rPr>
          <w:delText xml:space="preserve">determined </w:delText>
        </w:r>
      </w:del>
      <w:ins w:id="397" w:author="IUFRO HQ" w:date="2021-01-08T15:35:00Z">
        <w:r w:rsidR="007F6EBA">
          <w:rPr>
            <w:rFonts w:ascii="Arial" w:eastAsia="Arial" w:hAnsi="Arial" w:cs="Arial"/>
            <w:sz w:val="18"/>
            <w:szCs w:val="18"/>
          </w:rPr>
          <w:t xml:space="preserve">approved </w:t>
        </w:r>
      </w:ins>
      <w:r>
        <w:rPr>
          <w:rFonts w:ascii="Arial" w:eastAsia="Arial" w:hAnsi="Arial" w:cs="Arial"/>
          <w:sz w:val="18"/>
          <w:szCs w:val="18"/>
        </w:rPr>
        <w:t xml:space="preserve">by the International Council. </w:t>
      </w:r>
      <w:del w:id="398" w:author="IUFRO HQ" w:date="2021-01-08T15:35:00Z">
        <w:r w:rsidDel="007F6EBA">
          <w:rPr>
            <w:rFonts w:ascii="Arial" w:eastAsia="Arial" w:hAnsi="Arial" w:cs="Arial"/>
            <w:sz w:val="18"/>
            <w:szCs w:val="18"/>
          </w:rPr>
          <w:delText xml:space="preserve">It </w:delText>
        </w:r>
      </w:del>
      <w:ins w:id="399" w:author="IUFRO HQ" w:date="2021-01-08T15:35:00Z">
        <w:r w:rsidR="007F6EBA">
          <w:rPr>
            <w:rFonts w:ascii="Arial" w:eastAsia="Arial" w:hAnsi="Arial" w:cs="Arial"/>
            <w:sz w:val="18"/>
            <w:szCs w:val="18"/>
          </w:rPr>
          <w:t>The Board an</w:t>
        </w:r>
      </w:ins>
      <w:ins w:id="400" w:author="IUFRO HQ" w:date="2021-01-08T15:36:00Z">
        <w:r w:rsidR="007F6EBA">
          <w:rPr>
            <w:rFonts w:ascii="Arial" w:eastAsia="Arial" w:hAnsi="Arial" w:cs="Arial"/>
            <w:sz w:val="18"/>
            <w:szCs w:val="18"/>
          </w:rPr>
          <w:t>d its Honours and Awards Committee</w:t>
        </w:r>
      </w:ins>
      <w:ins w:id="401" w:author="IUFRO HQ" w:date="2021-01-08T15:35:00Z">
        <w:r w:rsidR="007F6EBA">
          <w:rPr>
            <w:rFonts w:ascii="Arial" w:eastAsia="Arial" w:hAnsi="Arial" w:cs="Arial"/>
            <w:sz w:val="18"/>
            <w:szCs w:val="18"/>
          </w:rPr>
          <w:t xml:space="preserve"> </w:t>
        </w:r>
      </w:ins>
      <w:r>
        <w:rPr>
          <w:rFonts w:ascii="Arial" w:eastAsia="Arial" w:hAnsi="Arial" w:cs="Arial"/>
          <w:sz w:val="18"/>
          <w:szCs w:val="18"/>
        </w:rPr>
        <w:t>cooperate</w:t>
      </w:r>
      <w:del w:id="402" w:author="IUFRO HQ" w:date="2021-01-08T15:36:00Z">
        <w:r w:rsidDel="007F6EBA">
          <w:rPr>
            <w:rFonts w:ascii="Arial" w:eastAsia="Arial" w:hAnsi="Arial" w:cs="Arial"/>
            <w:sz w:val="18"/>
            <w:szCs w:val="18"/>
          </w:rPr>
          <w:delText>s</w:delText>
        </w:r>
      </w:del>
      <w:r>
        <w:rPr>
          <w:rFonts w:ascii="Arial" w:eastAsia="Arial" w:hAnsi="Arial" w:cs="Arial"/>
          <w:sz w:val="18"/>
          <w:szCs w:val="18"/>
        </w:rPr>
        <w:t xml:space="preserve"> with the Congress Organizing Committee of the Congress host country in </w:t>
      </w:r>
      <w:del w:id="403" w:author="IUFRO HQ" w:date="2021-01-08T15:36:00Z">
        <w:r w:rsidDel="007F6EBA">
          <w:rPr>
            <w:rFonts w:ascii="Arial" w:eastAsia="Arial" w:hAnsi="Arial" w:cs="Arial"/>
            <w:sz w:val="18"/>
            <w:szCs w:val="18"/>
          </w:rPr>
          <w:delText>the case</w:delText>
        </w:r>
      </w:del>
      <w:ins w:id="404" w:author="IUFRO HQ" w:date="2021-01-08T15:36:00Z">
        <w:r w:rsidR="007F6EBA">
          <w:rPr>
            <w:rFonts w:ascii="Arial" w:eastAsia="Arial" w:hAnsi="Arial" w:cs="Arial"/>
            <w:sz w:val="18"/>
            <w:szCs w:val="18"/>
          </w:rPr>
          <w:t>selecting the recipient(s)</w:t>
        </w:r>
      </w:ins>
      <w:r>
        <w:rPr>
          <w:rFonts w:ascii="Arial" w:eastAsia="Arial" w:hAnsi="Arial" w:cs="Arial"/>
          <w:sz w:val="18"/>
          <w:szCs w:val="18"/>
        </w:rPr>
        <w:t xml:space="preserve"> of the IUFRO World Congress Host Scientific Award.</w:t>
      </w:r>
    </w:p>
    <w:p w14:paraId="398BD615" w14:textId="5A95B1DF" w:rsidR="002C248E" w:rsidRDefault="0086106E">
      <w:pPr>
        <w:tabs>
          <w:tab w:val="left" w:pos="567"/>
        </w:tabs>
        <w:spacing w:after="96"/>
        <w:ind w:left="567" w:hanging="567"/>
        <w:jc w:val="both"/>
      </w:pPr>
      <w:r w:rsidRPr="00E71B36">
        <w:rPr>
          <w:rFonts w:ascii="Arial" w:eastAsia="Arial" w:hAnsi="Arial" w:cs="Arial"/>
          <w:sz w:val="18"/>
          <w:szCs w:val="18"/>
        </w:rPr>
        <w:t xml:space="preserve">4 </w:t>
      </w:r>
      <w:r w:rsidRPr="00E71B36">
        <w:rPr>
          <w:rFonts w:ascii="Arial" w:eastAsia="Arial" w:hAnsi="Arial" w:cs="Arial"/>
          <w:sz w:val="18"/>
          <w:szCs w:val="18"/>
        </w:rPr>
        <w:tab/>
        <w:t>An Honours and Awards Committee (see Internal Regulations Section V</w:t>
      </w:r>
      <w:ins w:id="405" w:author="IUFRO HQ" w:date="2021-08-13T10:56:00Z">
        <w:r w:rsidR="00CD310E" w:rsidRPr="00E71B36">
          <w:rPr>
            <w:rFonts w:ascii="Arial" w:eastAsia="Arial" w:hAnsi="Arial" w:cs="Arial"/>
            <w:sz w:val="18"/>
            <w:szCs w:val="18"/>
          </w:rPr>
          <w:t>.</w:t>
        </w:r>
      </w:ins>
      <w:ins w:id="406" w:author="IUFRO HQ" w:date="2021-08-13T10:20:00Z">
        <w:r w:rsidR="009F5FE1" w:rsidRPr="00E71B36">
          <w:rPr>
            <w:rFonts w:ascii="Arial" w:eastAsia="Arial" w:hAnsi="Arial" w:cs="Arial"/>
            <w:sz w:val="18"/>
            <w:szCs w:val="18"/>
          </w:rPr>
          <w:t>6</w:t>
        </w:r>
      </w:ins>
      <w:del w:id="407" w:author="IUFRO HQ" w:date="2021-08-13T10:20:00Z">
        <w:r w:rsidRPr="00E71B36" w:rsidDel="009F5FE1">
          <w:rPr>
            <w:rFonts w:ascii="Arial" w:eastAsia="Arial" w:hAnsi="Arial" w:cs="Arial"/>
            <w:sz w:val="18"/>
            <w:szCs w:val="18"/>
          </w:rPr>
          <w:delText>7</w:delText>
        </w:r>
      </w:del>
      <w:r w:rsidRPr="00E71B36">
        <w:rPr>
          <w:rFonts w:ascii="Arial" w:eastAsia="Arial" w:hAnsi="Arial" w:cs="Arial"/>
          <w:sz w:val="18"/>
          <w:szCs w:val="18"/>
        </w:rPr>
        <w:t>.</w:t>
      </w:r>
      <w:r>
        <w:rPr>
          <w:rFonts w:ascii="Arial" w:eastAsia="Arial" w:hAnsi="Arial" w:cs="Arial"/>
          <w:sz w:val="18"/>
          <w:szCs w:val="18"/>
        </w:rPr>
        <w:t>2</w:t>
      </w:r>
      <w:ins w:id="408" w:author="IUFRO HQ" w:date="2021-01-08T17:40:00Z">
        <w:r w:rsidR="000702A8">
          <w:rPr>
            <w:rFonts w:ascii="Arial" w:eastAsia="Arial" w:hAnsi="Arial" w:cs="Arial"/>
            <w:sz w:val="18"/>
            <w:szCs w:val="18"/>
          </w:rPr>
          <w:t xml:space="preserve"> and Section </w:t>
        </w:r>
      </w:ins>
      <w:ins w:id="409" w:author="IUFRO HQ" w:date="2021-01-08T17:41:00Z">
        <w:r w:rsidR="000702A8">
          <w:rPr>
            <w:rFonts w:ascii="Arial" w:eastAsia="Arial" w:hAnsi="Arial" w:cs="Arial"/>
            <w:sz w:val="18"/>
            <w:szCs w:val="18"/>
          </w:rPr>
          <w:t>XII</w:t>
        </w:r>
      </w:ins>
      <w:r>
        <w:rPr>
          <w:rFonts w:ascii="Arial" w:eastAsia="Arial" w:hAnsi="Arial" w:cs="Arial"/>
          <w:sz w:val="18"/>
          <w:szCs w:val="18"/>
        </w:rPr>
        <w:t>)</w:t>
      </w:r>
      <w:ins w:id="410" w:author="IUFRO HQ" w:date="2021-01-08T15:37:00Z">
        <w:r w:rsidR="007F6EBA">
          <w:rPr>
            <w:rFonts w:ascii="Arial" w:eastAsia="Arial" w:hAnsi="Arial" w:cs="Arial"/>
            <w:sz w:val="18"/>
            <w:szCs w:val="18"/>
          </w:rPr>
          <w:t xml:space="preserve">, based on evaluations of nominations received, </w:t>
        </w:r>
      </w:ins>
      <w:r>
        <w:rPr>
          <w:rFonts w:ascii="Arial" w:eastAsia="Arial" w:hAnsi="Arial" w:cs="Arial"/>
          <w:sz w:val="18"/>
          <w:szCs w:val="18"/>
        </w:rPr>
        <w:t xml:space="preserve"> </w:t>
      </w:r>
      <w:del w:id="411" w:author="IUFRO HQ" w:date="2021-01-08T15:37:00Z">
        <w:r w:rsidDel="007F6EBA">
          <w:rPr>
            <w:rFonts w:ascii="Arial" w:eastAsia="Arial" w:hAnsi="Arial" w:cs="Arial"/>
            <w:sz w:val="18"/>
            <w:szCs w:val="18"/>
          </w:rPr>
          <w:delText>prepares the decisions</w:delText>
        </w:r>
      </w:del>
      <w:ins w:id="412" w:author="IUFRO HQ" w:date="2021-01-08T15:37:00Z">
        <w:r w:rsidR="007F6EBA">
          <w:rPr>
            <w:rFonts w:ascii="Arial" w:eastAsia="Arial" w:hAnsi="Arial" w:cs="Arial"/>
            <w:sz w:val="18"/>
            <w:szCs w:val="18"/>
          </w:rPr>
          <w:t>makes recommendations</w:t>
        </w:r>
      </w:ins>
      <w:r>
        <w:rPr>
          <w:rFonts w:ascii="Arial" w:eastAsia="Arial" w:hAnsi="Arial" w:cs="Arial"/>
          <w:sz w:val="18"/>
          <w:szCs w:val="18"/>
        </w:rPr>
        <w:t xml:space="preserve"> on awards and awardees </w:t>
      </w:r>
      <w:ins w:id="413" w:author="IUFRO HQ" w:date="2021-01-08T15:38:00Z">
        <w:r w:rsidR="007F6EBA">
          <w:rPr>
            <w:rFonts w:ascii="Arial" w:eastAsia="Arial" w:hAnsi="Arial" w:cs="Arial"/>
            <w:sz w:val="18"/>
            <w:szCs w:val="18"/>
          </w:rPr>
          <w:t>to</w:t>
        </w:r>
      </w:ins>
      <w:del w:id="414" w:author="IUFRO HQ" w:date="2021-01-08T15:38:00Z">
        <w:r w:rsidDel="007F6EBA">
          <w:rPr>
            <w:rFonts w:ascii="Arial" w:eastAsia="Arial" w:hAnsi="Arial" w:cs="Arial"/>
            <w:sz w:val="18"/>
            <w:szCs w:val="18"/>
          </w:rPr>
          <w:delText>for</w:delText>
        </w:r>
      </w:del>
      <w:r>
        <w:rPr>
          <w:rFonts w:ascii="Arial" w:eastAsia="Arial" w:hAnsi="Arial" w:cs="Arial"/>
          <w:sz w:val="18"/>
          <w:szCs w:val="18"/>
        </w:rPr>
        <w:t xml:space="preserve"> the Board. </w:t>
      </w:r>
    </w:p>
    <w:p w14:paraId="44A0B620" w14:textId="77777777" w:rsidR="002C248E" w:rsidRDefault="0086106E" w:rsidP="00E32D69">
      <w:pPr>
        <w:tabs>
          <w:tab w:val="left" w:pos="567"/>
        </w:tabs>
        <w:ind w:left="567" w:hanging="567"/>
        <w:jc w:val="both"/>
      </w:pPr>
      <w:r>
        <w:rPr>
          <w:rFonts w:ascii="Arial" w:eastAsia="Arial" w:hAnsi="Arial" w:cs="Arial"/>
          <w:sz w:val="18"/>
          <w:szCs w:val="18"/>
        </w:rPr>
        <w:t xml:space="preserve">5 </w:t>
      </w:r>
      <w:r>
        <w:rPr>
          <w:rFonts w:ascii="Arial" w:eastAsia="Arial" w:hAnsi="Arial" w:cs="Arial"/>
          <w:sz w:val="18"/>
          <w:szCs w:val="18"/>
        </w:rPr>
        <w:tab/>
        <w:t>The Board will also recognize non IUFRO members for awards as it finds appropriate.</w:t>
      </w:r>
    </w:p>
    <w:p w14:paraId="6477C2F0" w14:textId="77777777" w:rsidR="002C248E" w:rsidRDefault="002C248E" w:rsidP="00E32D69">
      <w:pPr>
        <w:tabs>
          <w:tab w:val="left" w:pos="567"/>
        </w:tabs>
        <w:ind w:left="567" w:hanging="567"/>
        <w:jc w:val="both"/>
      </w:pPr>
      <w:bookmarkStart w:id="415" w:name="h.2p2csry" w:colFirst="0" w:colLast="0"/>
      <w:bookmarkEnd w:id="415"/>
    </w:p>
    <w:p w14:paraId="617E5ECE" w14:textId="77777777" w:rsidR="002C248E" w:rsidRPr="00E32D69" w:rsidRDefault="0086106E">
      <w:pPr>
        <w:tabs>
          <w:tab w:val="left" w:pos="567"/>
        </w:tabs>
        <w:spacing w:after="96"/>
        <w:ind w:left="567" w:hanging="567"/>
        <w:jc w:val="both"/>
        <w:rPr>
          <w:sz w:val="22"/>
          <w:szCs w:val="22"/>
        </w:rPr>
      </w:pPr>
      <w:r w:rsidRPr="00E32D69">
        <w:rPr>
          <w:rFonts w:ascii="Arial" w:eastAsia="Arial" w:hAnsi="Arial" w:cs="Arial"/>
          <w:b/>
          <w:sz w:val="22"/>
          <w:szCs w:val="22"/>
        </w:rPr>
        <w:t xml:space="preserve">ARTICLE XV: </w:t>
      </w:r>
      <w:r w:rsidRPr="00E32D69">
        <w:rPr>
          <w:rFonts w:ascii="Arial" w:eastAsia="Arial" w:hAnsi="Arial" w:cs="Arial"/>
          <w:b/>
          <w:i/>
          <w:sz w:val="22"/>
          <w:szCs w:val="22"/>
        </w:rPr>
        <w:t>Subscriptions and Membership Fees</w:t>
      </w:r>
    </w:p>
    <w:p w14:paraId="4807FB13" w14:textId="77777777" w:rsidR="002C248E" w:rsidRDefault="0086106E">
      <w:pPr>
        <w:tabs>
          <w:tab w:val="left" w:pos="567"/>
        </w:tabs>
        <w:spacing w:after="96"/>
        <w:ind w:left="567" w:hanging="567"/>
        <w:jc w:val="both"/>
      </w:pPr>
      <w:r>
        <w:rPr>
          <w:rFonts w:ascii="Arial" w:eastAsia="Arial" w:hAnsi="Arial" w:cs="Arial"/>
          <w:sz w:val="18"/>
          <w:szCs w:val="18"/>
        </w:rPr>
        <w:t>1</w:t>
      </w:r>
      <w:r>
        <w:rPr>
          <w:rFonts w:ascii="Arial" w:eastAsia="Arial" w:hAnsi="Arial" w:cs="Arial"/>
          <w:sz w:val="18"/>
          <w:szCs w:val="18"/>
        </w:rPr>
        <w:tab/>
        <w:t xml:space="preserve">Membership subscriptions are payable annually and are due by the </w:t>
      </w:r>
      <w:r w:rsidRPr="00442054">
        <w:rPr>
          <w:rFonts w:ascii="Arial" w:eastAsia="Arial" w:hAnsi="Arial" w:cs="Arial"/>
          <w:sz w:val="18"/>
          <w:szCs w:val="18"/>
        </w:rPr>
        <w:t>end of January of each year</w:t>
      </w:r>
      <w:r>
        <w:rPr>
          <w:rFonts w:ascii="Arial" w:eastAsia="Arial" w:hAnsi="Arial" w:cs="Arial"/>
          <w:sz w:val="18"/>
          <w:szCs w:val="18"/>
        </w:rPr>
        <w:t>.</w:t>
      </w:r>
    </w:p>
    <w:p w14:paraId="7537D381" w14:textId="77777777" w:rsidR="002C248E" w:rsidRDefault="0086106E" w:rsidP="00E32D69">
      <w:pPr>
        <w:tabs>
          <w:tab w:val="left" w:pos="567"/>
        </w:tabs>
        <w:ind w:left="567" w:hanging="567"/>
        <w:jc w:val="both"/>
      </w:pPr>
      <w:r>
        <w:rPr>
          <w:rFonts w:ascii="Arial" w:eastAsia="Arial" w:hAnsi="Arial" w:cs="Arial"/>
          <w:sz w:val="18"/>
          <w:szCs w:val="18"/>
        </w:rPr>
        <w:t xml:space="preserve">2 </w:t>
      </w:r>
      <w:r>
        <w:rPr>
          <w:rFonts w:ascii="Arial" w:eastAsia="Arial" w:hAnsi="Arial" w:cs="Arial"/>
          <w:sz w:val="18"/>
          <w:szCs w:val="18"/>
        </w:rPr>
        <w:tab/>
        <w:t>The International Council decides the schedule for subscription rates after it receives the recommendations of the Board. (See Statutes Articles VI.1.2 and VII.2)</w:t>
      </w:r>
    </w:p>
    <w:p w14:paraId="79B9E044" w14:textId="6BDC63B4" w:rsidR="002C248E" w:rsidDel="00C339AD" w:rsidRDefault="0086106E" w:rsidP="00E32D69">
      <w:pPr>
        <w:tabs>
          <w:tab w:val="left" w:pos="567"/>
        </w:tabs>
        <w:ind w:left="567" w:hanging="567"/>
        <w:jc w:val="both"/>
        <w:rPr>
          <w:del w:id="416" w:author="IUFRO HQ" w:date="2021-01-08T15:39:00Z"/>
        </w:rPr>
      </w:pPr>
      <w:del w:id="417" w:author="IUFRO HQ" w:date="2021-01-08T15:39:00Z">
        <w:r w:rsidDel="00C339AD">
          <w:rPr>
            <w:rFonts w:ascii="Arial" w:eastAsia="Arial" w:hAnsi="Arial" w:cs="Arial"/>
            <w:sz w:val="18"/>
            <w:szCs w:val="18"/>
          </w:rPr>
          <w:delText xml:space="preserve">3 </w:delText>
        </w:r>
        <w:r w:rsidDel="00C339AD">
          <w:rPr>
            <w:rFonts w:ascii="Arial" w:eastAsia="Arial" w:hAnsi="Arial" w:cs="Arial"/>
            <w:sz w:val="18"/>
            <w:szCs w:val="18"/>
          </w:rPr>
          <w:tab/>
          <w:delText>The Union may also seek and accept funds from other sources approved by the Board.</w:delText>
        </w:r>
      </w:del>
    </w:p>
    <w:p w14:paraId="6ADD79D3" w14:textId="77777777" w:rsidR="002C248E" w:rsidRDefault="002C248E" w:rsidP="00E32D69">
      <w:pPr>
        <w:tabs>
          <w:tab w:val="left" w:pos="567"/>
        </w:tabs>
        <w:ind w:left="567" w:hanging="567"/>
        <w:jc w:val="both"/>
      </w:pPr>
      <w:bookmarkStart w:id="418" w:name="h.147n2zr" w:colFirst="0" w:colLast="0"/>
      <w:bookmarkEnd w:id="418"/>
    </w:p>
    <w:p w14:paraId="4D978DDC" w14:textId="77777777" w:rsidR="002C248E" w:rsidRPr="00E32D69" w:rsidRDefault="0086106E" w:rsidP="00E32D69">
      <w:pPr>
        <w:tabs>
          <w:tab w:val="left" w:pos="567"/>
        </w:tabs>
        <w:spacing w:after="60"/>
        <w:ind w:left="567" w:hanging="567"/>
        <w:jc w:val="both"/>
        <w:rPr>
          <w:sz w:val="22"/>
          <w:szCs w:val="22"/>
        </w:rPr>
      </w:pPr>
      <w:r w:rsidRPr="00E32D69">
        <w:rPr>
          <w:rFonts w:ascii="Arial" w:eastAsia="Arial" w:hAnsi="Arial" w:cs="Arial"/>
          <w:b/>
          <w:sz w:val="22"/>
          <w:szCs w:val="22"/>
        </w:rPr>
        <w:t xml:space="preserve">ARTICLE XVI: </w:t>
      </w:r>
      <w:r w:rsidRPr="00E32D69">
        <w:rPr>
          <w:rFonts w:ascii="Arial" w:eastAsia="Arial" w:hAnsi="Arial" w:cs="Arial"/>
          <w:b/>
          <w:i/>
          <w:sz w:val="22"/>
          <w:szCs w:val="22"/>
        </w:rPr>
        <w:t>Internal Regulations</w:t>
      </w:r>
    </w:p>
    <w:p w14:paraId="4A2A14A7" w14:textId="77777777" w:rsidR="002C248E" w:rsidRDefault="0086106E">
      <w:pPr>
        <w:tabs>
          <w:tab w:val="left" w:pos="567"/>
        </w:tabs>
        <w:spacing w:after="96"/>
        <w:ind w:left="567" w:hanging="567"/>
        <w:jc w:val="both"/>
      </w:pPr>
      <w:r>
        <w:rPr>
          <w:rFonts w:ascii="Arial" w:eastAsia="Arial" w:hAnsi="Arial" w:cs="Arial"/>
          <w:sz w:val="18"/>
          <w:szCs w:val="18"/>
        </w:rPr>
        <w:t xml:space="preserve">1 </w:t>
      </w:r>
      <w:r>
        <w:rPr>
          <w:rFonts w:ascii="Arial" w:eastAsia="Arial" w:hAnsi="Arial" w:cs="Arial"/>
          <w:sz w:val="18"/>
          <w:szCs w:val="18"/>
        </w:rPr>
        <w:tab/>
        <w:t>The Internal Regulations establish the details of the application of these Statutes. In particular, they outline the arrangements that need to be adopted in order to ensure continuity of work in the various organs of the Union.</w:t>
      </w:r>
    </w:p>
    <w:p w14:paraId="4B671B71" w14:textId="77777777" w:rsidR="002C248E" w:rsidRDefault="0086106E">
      <w:pPr>
        <w:tabs>
          <w:tab w:val="left" w:pos="567"/>
        </w:tabs>
        <w:spacing w:after="96"/>
        <w:ind w:left="567" w:hanging="567"/>
        <w:jc w:val="both"/>
      </w:pPr>
      <w:r>
        <w:rPr>
          <w:rFonts w:ascii="Arial" w:eastAsia="Arial" w:hAnsi="Arial" w:cs="Arial"/>
          <w:sz w:val="18"/>
          <w:szCs w:val="18"/>
        </w:rPr>
        <w:t xml:space="preserve">2 </w:t>
      </w:r>
      <w:r>
        <w:rPr>
          <w:rFonts w:ascii="Arial" w:eastAsia="Arial" w:hAnsi="Arial" w:cs="Arial"/>
          <w:sz w:val="18"/>
          <w:szCs w:val="18"/>
        </w:rPr>
        <w:tab/>
        <w:t>The Board is responsible for drawing up the Internal Regulations and amending them as circumstances may require, but the Internal Regulations and the amendments must always conform to the Statutes.</w:t>
      </w:r>
    </w:p>
    <w:p w14:paraId="4D94908C" w14:textId="77777777" w:rsidR="002C248E" w:rsidRDefault="0086106E">
      <w:pPr>
        <w:tabs>
          <w:tab w:val="left" w:pos="567"/>
        </w:tabs>
        <w:spacing w:after="96"/>
        <w:ind w:left="567" w:hanging="567"/>
        <w:jc w:val="both"/>
      </w:pPr>
      <w:r>
        <w:rPr>
          <w:rFonts w:ascii="Arial" w:eastAsia="Arial" w:hAnsi="Arial" w:cs="Arial"/>
          <w:sz w:val="18"/>
          <w:szCs w:val="18"/>
        </w:rPr>
        <w:t xml:space="preserve">3 </w:t>
      </w:r>
      <w:r>
        <w:rPr>
          <w:rFonts w:ascii="Arial" w:eastAsia="Arial" w:hAnsi="Arial" w:cs="Arial"/>
          <w:sz w:val="18"/>
          <w:szCs w:val="18"/>
        </w:rPr>
        <w:tab/>
        <w:t>The Internal Regulations and any subsequent amendments are submitted to the International Council for its information.</w:t>
      </w:r>
    </w:p>
    <w:p w14:paraId="577A242C" w14:textId="0B66295B" w:rsidR="002C248E" w:rsidRDefault="0086106E" w:rsidP="00E32D69">
      <w:pPr>
        <w:tabs>
          <w:tab w:val="left" w:pos="567"/>
        </w:tabs>
        <w:ind w:left="567" w:hanging="567"/>
        <w:jc w:val="both"/>
      </w:pPr>
      <w:r>
        <w:rPr>
          <w:rFonts w:ascii="Arial" w:eastAsia="Arial" w:hAnsi="Arial" w:cs="Arial"/>
          <w:sz w:val="18"/>
          <w:szCs w:val="18"/>
        </w:rPr>
        <w:t xml:space="preserve">4 </w:t>
      </w:r>
      <w:r>
        <w:rPr>
          <w:rFonts w:ascii="Arial" w:eastAsia="Arial" w:hAnsi="Arial" w:cs="Arial"/>
          <w:sz w:val="18"/>
          <w:szCs w:val="18"/>
        </w:rPr>
        <w:tab/>
        <w:t xml:space="preserve">Any question not dealt with by these Statutes or by the Internal Regulations is the responsibility of the Board with the understanding that any Member Organization of the Union may question the Board’s actions </w:t>
      </w:r>
      <w:ins w:id="419" w:author="IUFRO HQ" w:date="2021-01-08T15:40:00Z">
        <w:r w:rsidR="00C339AD">
          <w:rPr>
            <w:rFonts w:ascii="Arial" w:eastAsia="Arial" w:hAnsi="Arial" w:cs="Arial"/>
            <w:sz w:val="18"/>
            <w:szCs w:val="18"/>
          </w:rPr>
          <w:t xml:space="preserve">through </w:t>
        </w:r>
      </w:ins>
      <w:del w:id="420" w:author="IUFRO HQ" w:date="2021-01-08T15:40:00Z">
        <w:r w:rsidDel="00C339AD">
          <w:rPr>
            <w:rFonts w:ascii="Arial" w:eastAsia="Arial" w:hAnsi="Arial" w:cs="Arial"/>
            <w:sz w:val="18"/>
            <w:szCs w:val="18"/>
          </w:rPr>
          <w:delText xml:space="preserve">to </w:delText>
        </w:r>
      </w:del>
      <w:r>
        <w:rPr>
          <w:rFonts w:ascii="Arial" w:eastAsia="Arial" w:hAnsi="Arial" w:cs="Arial"/>
          <w:sz w:val="18"/>
          <w:szCs w:val="18"/>
        </w:rPr>
        <w:t xml:space="preserve">the International Council at </w:t>
      </w:r>
      <w:del w:id="421" w:author="IUFRO HQ" w:date="2021-01-08T15:40:00Z">
        <w:r w:rsidDel="00C339AD">
          <w:rPr>
            <w:rFonts w:ascii="Arial" w:eastAsia="Arial" w:hAnsi="Arial" w:cs="Arial"/>
            <w:sz w:val="18"/>
            <w:szCs w:val="18"/>
          </w:rPr>
          <w:delText xml:space="preserve">the </w:delText>
        </w:r>
      </w:del>
      <w:ins w:id="422" w:author="IUFRO HQ" w:date="2021-01-08T15:40:00Z">
        <w:r w:rsidR="00C339AD">
          <w:rPr>
            <w:rFonts w:ascii="Arial" w:eastAsia="Arial" w:hAnsi="Arial" w:cs="Arial"/>
            <w:sz w:val="18"/>
            <w:szCs w:val="18"/>
          </w:rPr>
          <w:t xml:space="preserve">its </w:t>
        </w:r>
      </w:ins>
      <w:r>
        <w:rPr>
          <w:rFonts w:ascii="Arial" w:eastAsia="Arial" w:hAnsi="Arial" w:cs="Arial"/>
          <w:sz w:val="18"/>
          <w:szCs w:val="18"/>
        </w:rPr>
        <w:t xml:space="preserve">next scheduled </w:t>
      </w:r>
      <w:del w:id="423" w:author="IUFRO HQ" w:date="2021-01-08T15:41:00Z">
        <w:r w:rsidDel="00C339AD">
          <w:rPr>
            <w:rFonts w:ascii="Arial" w:eastAsia="Arial" w:hAnsi="Arial" w:cs="Arial"/>
            <w:sz w:val="18"/>
            <w:szCs w:val="18"/>
          </w:rPr>
          <w:delText>session</w:delText>
        </w:r>
      </w:del>
      <w:ins w:id="424" w:author="IUFRO HQ" w:date="2021-01-08T15:41:00Z">
        <w:r w:rsidR="00C339AD">
          <w:rPr>
            <w:rFonts w:ascii="Arial" w:eastAsia="Arial" w:hAnsi="Arial" w:cs="Arial"/>
            <w:sz w:val="18"/>
            <w:szCs w:val="18"/>
          </w:rPr>
          <w:t>meeting</w:t>
        </w:r>
      </w:ins>
      <w:r>
        <w:rPr>
          <w:rFonts w:ascii="Arial" w:eastAsia="Arial" w:hAnsi="Arial" w:cs="Arial"/>
          <w:sz w:val="18"/>
          <w:szCs w:val="18"/>
        </w:rPr>
        <w:t>.</w:t>
      </w:r>
    </w:p>
    <w:p w14:paraId="03CA999C" w14:textId="77777777" w:rsidR="002C248E" w:rsidRDefault="002C248E" w:rsidP="00E32D69">
      <w:pPr>
        <w:tabs>
          <w:tab w:val="left" w:pos="567"/>
        </w:tabs>
        <w:ind w:left="567" w:hanging="567"/>
        <w:jc w:val="both"/>
      </w:pPr>
      <w:bookmarkStart w:id="425" w:name="h.3o7alnk" w:colFirst="0" w:colLast="0"/>
      <w:bookmarkEnd w:id="425"/>
    </w:p>
    <w:p w14:paraId="0E739F2F" w14:textId="77777777" w:rsidR="002C248E" w:rsidRPr="00E32D69" w:rsidRDefault="0086106E">
      <w:pPr>
        <w:tabs>
          <w:tab w:val="left" w:pos="567"/>
        </w:tabs>
        <w:spacing w:after="96"/>
        <w:ind w:left="567" w:hanging="567"/>
        <w:jc w:val="both"/>
        <w:rPr>
          <w:sz w:val="22"/>
          <w:szCs w:val="22"/>
        </w:rPr>
      </w:pPr>
      <w:r w:rsidRPr="00E32D69">
        <w:rPr>
          <w:rFonts w:ascii="Arial" w:eastAsia="Arial" w:hAnsi="Arial" w:cs="Arial"/>
          <w:b/>
          <w:sz w:val="22"/>
          <w:szCs w:val="22"/>
        </w:rPr>
        <w:t xml:space="preserve">ARTICLE XVII: </w:t>
      </w:r>
      <w:r w:rsidRPr="00E32D69">
        <w:rPr>
          <w:rFonts w:ascii="Arial" w:eastAsia="Arial" w:hAnsi="Arial" w:cs="Arial"/>
          <w:b/>
          <w:i/>
          <w:sz w:val="22"/>
          <w:szCs w:val="22"/>
        </w:rPr>
        <w:t>Arbitration Committee</w:t>
      </w:r>
    </w:p>
    <w:p w14:paraId="04AE99AE" w14:textId="09F62117" w:rsidR="002C248E" w:rsidRPr="00C55F98" w:rsidRDefault="0086106E">
      <w:pPr>
        <w:tabs>
          <w:tab w:val="left" w:pos="567"/>
        </w:tabs>
        <w:spacing w:after="96"/>
        <w:ind w:left="567" w:hanging="567"/>
        <w:jc w:val="both"/>
        <w:rPr>
          <w:color w:val="auto"/>
        </w:rPr>
      </w:pPr>
      <w:r>
        <w:rPr>
          <w:rFonts w:ascii="Arial" w:eastAsia="Arial" w:hAnsi="Arial" w:cs="Arial"/>
          <w:sz w:val="18"/>
          <w:szCs w:val="18"/>
        </w:rPr>
        <w:t xml:space="preserve">1 </w:t>
      </w:r>
      <w:r>
        <w:rPr>
          <w:rFonts w:ascii="Arial" w:eastAsia="Arial" w:hAnsi="Arial" w:cs="Arial"/>
          <w:sz w:val="18"/>
          <w:szCs w:val="18"/>
        </w:rPr>
        <w:tab/>
      </w:r>
      <w:r w:rsidR="00005948" w:rsidRPr="00C55F98">
        <w:rPr>
          <w:rFonts w:ascii="Arial" w:eastAsia="Arial" w:hAnsi="Arial" w:cs="Arial"/>
          <w:color w:val="auto"/>
          <w:sz w:val="18"/>
          <w:szCs w:val="18"/>
        </w:rPr>
        <w:t>A</w:t>
      </w:r>
      <w:r w:rsidRPr="00C55F98">
        <w:rPr>
          <w:rFonts w:ascii="Arial" w:eastAsia="Arial" w:hAnsi="Arial" w:cs="Arial"/>
          <w:color w:val="auto"/>
          <w:sz w:val="18"/>
          <w:szCs w:val="18"/>
        </w:rPr>
        <w:t xml:space="preserve">ll disputes arising within the Union shall </w:t>
      </w:r>
      <w:r w:rsidR="00005948" w:rsidRPr="00C55F98">
        <w:rPr>
          <w:rFonts w:ascii="Arial" w:eastAsia="Arial" w:hAnsi="Arial" w:cs="Arial"/>
          <w:color w:val="auto"/>
          <w:sz w:val="18"/>
          <w:szCs w:val="18"/>
        </w:rPr>
        <w:t xml:space="preserve">be arbitrated by </w:t>
      </w:r>
      <w:r w:rsidRPr="00C55F98">
        <w:rPr>
          <w:rFonts w:ascii="Arial" w:eastAsia="Arial" w:hAnsi="Arial" w:cs="Arial"/>
          <w:color w:val="auto"/>
          <w:sz w:val="18"/>
          <w:szCs w:val="18"/>
        </w:rPr>
        <w:t>an Arbitration Committee.</w:t>
      </w:r>
    </w:p>
    <w:p w14:paraId="394A6641" w14:textId="77777777" w:rsidR="002C248E" w:rsidRDefault="0086106E">
      <w:pPr>
        <w:tabs>
          <w:tab w:val="left" w:pos="567"/>
        </w:tabs>
        <w:spacing w:after="96"/>
        <w:ind w:left="567" w:hanging="567"/>
        <w:jc w:val="both"/>
      </w:pPr>
      <w:r>
        <w:rPr>
          <w:rFonts w:ascii="Arial" w:eastAsia="Arial" w:hAnsi="Arial" w:cs="Arial"/>
          <w:sz w:val="18"/>
          <w:szCs w:val="18"/>
        </w:rPr>
        <w:t xml:space="preserve">2 </w:t>
      </w:r>
      <w:r>
        <w:rPr>
          <w:rFonts w:ascii="Arial" w:eastAsia="Arial" w:hAnsi="Arial" w:cs="Arial"/>
          <w:sz w:val="18"/>
          <w:szCs w:val="18"/>
        </w:rPr>
        <w:tab/>
        <w:t>An Arbitration Committee shall consist of five voting members of the Board; each party in a dispute shall elect two members. All four shall agree to elect a fifth member as the Chair, who will only vote to break a tie.</w:t>
      </w:r>
    </w:p>
    <w:p w14:paraId="76418E5F" w14:textId="77777777" w:rsidR="002C248E" w:rsidRDefault="0086106E">
      <w:pPr>
        <w:tabs>
          <w:tab w:val="left" w:pos="567"/>
        </w:tabs>
        <w:spacing w:after="96"/>
        <w:ind w:left="567" w:hanging="567"/>
        <w:jc w:val="both"/>
      </w:pPr>
      <w:r>
        <w:rPr>
          <w:rFonts w:ascii="Arial" w:eastAsia="Arial" w:hAnsi="Arial" w:cs="Arial"/>
          <w:sz w:val="18"/>
          <w:szCs w:val="18"/>
        </w:rPr>
        <w:t xml:space="preserve">3 </w:t>
      </w:r>
      <w:r>
        <w:rPr>
          <w:rFonts w:ascii="Arial" w:eastAsia="Arial" w:hAnsi="Arial" w:cs="Arial"/>
          <w:sz w:val="18"/>
          <w:szCs w:val="18"/>
        </w:rPr>
        <w:tab/>
        <w:t>In the event that members of the Board are involved in the dispute, the Arbitration Committee shall consist of five voting members of the International Council.</w:t>
      </w:r>
    </w:p>
    <w:p w14:paraId="4BFFCCA5" w14:textId="77777777" w:rsidR="002C248E" w:rsidRDefault="0086106E">
      <w:pPr>
        <w:tabs>
          <w:tab w:val="left" w:pos="567"/>
        </w:tabs>
        <w:spacing w:after="96"/>
        <w:ind w:left="567" w:hanging="567"/>
        <w:jc w:val="both"/>
      </w:pPr>
      <w:r>
        <w:rPr>
          <w:rFonts w:ascii="Arial" w:eastAsia="Arial" w:hAnsi="Arial" w:cs="Arial"/>
          <w:sz w:val="18"/>
          <w:szCs w:val="18"/>
        </w:rPr>
        <w:t xml:space="preserve">4 </w:t>
      </w:r>
      <w:r>
        <w:rPr>
          <w:rFonts w:ascii="Arial" w:eastAsia="Arial" w:hAnsi="Arial" w:cs="Arial"/>
          <w:sz w:val="18"/>
          <w:szCs w:val="18"/>
        </w:rPr>
        <w:tab/>
        <w:t>If no agreement can be reached on the election of the Chair, he/she shall be elected by the Board or, if the Committee consists of members of the International Council, by the International Council.</w:t>
      </w:r>
    </w:p>
    <w:p w14:paraId="2F5AB2C7" w14:textId="77777777" w:rsidR="002C248E" w:rsidRDefault="0086106E" w:rsidP="00E32D69">
      <w:pPr>
        <w:tabs>
          <w:tab w:val="left" w:pos="567"/>
        </w:tabs>
        <w:ind w:left="567" w:hanging="567"/>
        <w:jc w:val="both"/>
      </w:pPr>
      <w:r>
        <w:rPr>
          <w:rFonts w:ascii="Arial" w:eastAsia="Arial" w:hAnsi="Arial" w:cs="Arial"/>
          <w:sz w:val="18"/>
          <w:szCs w:val="18"/>
        </w:rPr>
        <w:t xml:space="preserve">5 </w:t>
      </w:r>
      <w:r>
        <w:rPr>
          <w:rFonts w:ascii="Arial" w:eastAsia="Arial" w:hAnsi="Arial" w:cs="Arial"/>
          <w:sz w:val="18"/>
          <w:szCs w:val="18"/>
        </w:rPr>
        <w:tab/>
        <w:t>The Arbitrators shall have discretionary powers and shall make their decisions to the best of their knowledge and ability consistent with the Statutes and Internal Regulations. The Arbitration Committee shall decide by a simple majority.</w:t>
      </w:r>
    </w:p>
    <w:p w14:paraId="45895828" w14:textId="77777777" w:rsidR="002C248E" w:rsidRDefault="002C248E" w:rsidP="00E32D69">
      <w:pPr>
        <w:tabs>
          <w:tab w:val="left" w:pos="567"/>
        </w:tabs>
        <w:ind w:left="567" w:hanging="567"/>
        <w:jc w:val="both"/>
      </w:pPr>
      <w:bookmarkStart w:id="426" w:name="h.23ckvvd" w:colFirst="0" w:colLast="0"/>
      <w:bookmarkEnd w:id="426"/>
    </w:p>
    <w:p w14:paraId="4107C488" w14:textId="77777777" w:rsidR="002C248E" w:rsidRPr="00E32D69" w:rsidRDefault="0086106E">
      <w:pPr>
        <w:tabs>
          <w:tab w:val="left" w:pos="567"/>
        </w:tabs>
        <w:spacing w:after="96"/>
        <w:ind w:left="567" w:hanging="567"/>
        <w:jc w:val="both"/>
        <w:rPr>
          <w:sz w:val="22"/>
          <w:szCs w:val="22"/>
        </w:rPr>
      </w:pPr>
      <w:r w:rsidRPr="00E32D69">
        <w:rPr>
          <w:rFonts w:ascii="Arial" w:eastAsia="Arial" w:hAnsi="Arial" w:cs="Arial"/>
          <w:b/>
          <w:sz w:val="22"/>
          <w:szCs w:val="22"/>
        </w:rPr>
        <w:t xml:space="preserve">ARTICLE XVIII: </w:t>
      </w:r>
      <w:r w:rsidRPr="00E32D69">
        <w:rPr>
          <w:rFonts w:ascii="Arial" w:eastAsia="Arial" w:hAnsi="Arial" w:cs="Arial"/>
          <w:b/>
          <w:i/>
          <w:sz w:val="22"/>
          <w:szCs w:val="22"/>
        </w:rPr>
        <w:t>Termination of the Union</w:t>
      </w:r>
    </w:p>
    <w:p w14:paraId="620B729E" w14:textId="77777777" w:rsidR="002C248E" w:rsidRDefault="0086106E">
      <w:pPr>
        <w:tabs>
          <w:tab w:val="left" w:pos="567"/>
        </w:tabs>
        <w:spacing w:after="96"/>
        <w:ind w:left="567" w:hanging="567"/>
        <w:jc w:val="both"/>
      </w:pPr>
      <w:r>
        <w:rPr>
          <w:rFonts w:ascii="Arial" w:eastAsia="Arial" w:hAnsi="Arial" w:cs="Arial"/>
          <w:sz w:val="18"/>
          <w:szCs w:val="18"/>
        </w:rPr>
        <w:t xml:space="preserve">1 </w:t>
      </w:r>
      <w:r>
        <w:rPr>
          <w:rFonts w:ascii="Arial" w:eastAsia="Arial" w:hAnsi="Arial" w:cs="Arial"/>
          <w:sz w:val="18"/>
          <w:szCs w:val="18"/>
        </w:rPr>
        <w:tab/>
        <w:t>The voluntary termination of the Union shall be decided upon by an extraordinary International Council meeting specifically convened for this purpose. (See Statutes Article VI.11.5)</w:t>
      </w:r>
    </w:p>
    <w:p w14:paraId="6C38EFBD" w14:textId="6EF25EE7" w:rsidR="002C248E" w:rsidRDefault="0086106E">
      <w:pPr>
        <w:tabs>
          <w:tab w:val="left" w:pos="567"/>
        </w:tabs>
        <w:spacing w:after="96"/>
        <w:ind w:left="567" w:hanging="567"/>
        <w:jc w:val="both"/>
      </w:pPr>
      <w:r>
        <w:rPr>
          <w:rFonts w:ascii="Arial" w:eastAsia="Arial" w:hAnsi="Arial" w:cs="Arial"/>
          <w:sz w:val="18"/>
          <w:szCs w:val="18"/>
        </w:rPr>
        <w:t xml:space="preserve">2 </w:t>
      </w:r>
      <w:r>
        <w:rPr>
          <w:rFonts w:ascii="Arial" w:eastAsia="Arial" w:hAnsi="Arial" w:cs="Arial"/>
          <w:sz w:val="18"/>
          <w:szCs w:val="18"/>
        </w:rPr>
        <w:tab/>
        <w:t xml:space="preserve">The assets of the Union shall be made available for a charitable cause (§ </w:t>
      </w:r>
      <w:r w:rsidRPr="00C55F98">
        <w:rPr>
          <w:rFonts w:ascii="Arial" w:eastAsia="Arial" w:hAnsi="Arial" w:cs="Arial"/>
          <w:color w:val="auto"/>
          <w:sz w:val="18"/>
          <w:szCs w:val="18"/>
        </w:rPr>
        <w:t xml:space="preserve">34 </w:t>
      </w:r>
      <w:r w:rsidR="007C08D5" w:rsidRPr="00C55F98">
        <w:rPr>
          <w:rFonts w:ascii="Arial" w:eastAsia="Arial" w:hAnsi="Arial" w:cs="Arial"/>
          <w:color w:val="auto"/>
          <w:sz w:val="18"/>
          <w:szCs w:val="18"/>
        </w:rPr>
        <w:t>FTC (Federal Tax Code)</w:t>
      </w:r>
      <w:r w:rsidRPr="00C55F98">
        <w:rPr>
          <w:rFonts w:ascii="Arial" w:eastAsia="Arial" w:hAnsi="Arial" w:cs="Arial"/>
          <w:color w:val="auto"/>
          <w:sz w:val="18"/>
          <w:szCs w:val="18"/>
        </w:rPr>
        <w:t xml:space="preserve"> </w:t>
      </w:r>
      <w:r>
        <w:rPr>
          <w:rFonts w:ascii="Arial" w:eastAsia="Arial" w:hAnsi="Arial" w:cs="Arial"/>
          <w:sz w:val="18"/>
          <w:szCs w:val="18"/>
        </w:rPr>
        <w:t>Austria), as for scientific purposes in the field of forestry, named by the International Council and the auditor shall be entrusted with the execution.</w:t>
      </w:r>
    </w:p>
    <w:p w14:paraId="5F52056B" w14:textId="77777777" w:rsidR="002C248E" w:rsidRDefault="0086106E" w:rsidP="00E32D69">
      <w:pPr>
        <w:tabs>
          <w:tab w:val="left" w:pos="567"/>
        </w:tabs>
        <w:ind w:left="567" w:hanging="567"/>
        <w:jc w:val="both"/>
      </w:pPr>
      <w:r>
        <w:rPr>
          <w:rFonts w:ascii="Arial" w:eastAsia="Arial" w:hAnsi="Arial" w:cs="Arial"/>
          <w:sz w:val="18"/>
          <w:szCs w:val="18"/>
        </w:rPr>
        <w:t xml:space="preserve">3 </w:t>
      </w:r>
      <w:r>
        <w:rPr>
          <w:rFonts w:ascii="Arial" w:eastAsia="Arial" w:hAnsi="Arial" w:cs="Arial"/>
          <w:sz w:val="18"/>
          <w:szCs w:val="18"/>
        </w:rPr>
        <w:tab/>
        <w:t>In case international cooperation in scientific studies is no longer the aim of the Union, as described in Article II, the assets shall be made available for a charitable cause according to Article XVIII.2.</w:t>
      </w:r>
    </w:p>
    <w:p w14:paraId="68A6B91A" w14:textId="77777777" w:rsidR="002C248E" w:rsidRDefault="002C248E" w:rsidP="00E32D69">
      <w:pPr>
        <w:tabs>
          <w:tab w:val="left" w:pos="567"/>
        </w:tabs>
        <w:ind w:left="567" w:hanging="567"/>
        <w:jc w:val="both"/>
      </w:pPr>
      <w:bookmarkStart w:id="427" w:name="h.ihv636" w:colFirst="0" w:colLast="0"/>
      <w:bookmarkEnd w:id="427"/>
    </w:p>
    <w:p w14:paraId="5F18157A" w14:textId="77777777" w:rsidR="002C248E" w:rsidRPr="00E32D69" w:rsidRDefault="0086106E">
      <w:pPr>
        <w:tabs>
          <w:tab w:val="left" w:pos="567"/>
        </w:tabs>
        <w:spacing w:after="96"/>
        <w:ind w:left="567" w:hanging="567"/>
        <w:jc w:val="both"/>
        <w:rPr>
          <w:sz w:val="22"/>
          <w:szCs w:val="22"/>
        </w:rPr>
      </w:pPr>
      <w:r w:rsidRPr="00E32D69">
        <w:rPr>
          <w:rFonts w:ascii="Arial" w:eastAsia="Arial" w:hAnsi="Arial" w:cs="Arial"/>
          <w:b/>
          <w:sz w:val="22"/>
          <w:szCs w:val="22"/>
        </w:rPr>
        <w:t xml:space="preserve">ARTICLE XIX: </w:t>
      </w:r>
      <w:r w:rsidRPr="00E32D69">
        <w:rPr>
          <w:rFonts w:ascii="Arial" w:eastAsia="Arial" w:hAnsi="Arial" w:cs="Arial"/>
          <w:b/>
          <w:i/>
          <w:sz w:val="22"/>
          <w:szCs w:val="22"/>
        </w:rPr>
        <w:t>Languages and Difficulty in Interpretation</w:t>
      </w:r>
    </w:p>
    <w:p w14:paraId="324D7CC1" w14:textId="69A7A76E" w:rsidR="002C248E" w:rsidRDefault="0086106E" w:rsidP="00B956B0">
      <w:pPr>
        <w:tabs>
          <w:tab w:val="left" w:pos="567"/>
        </w:tabs>
        <w:spacing w:after="96"/>
        <w:ind w:left="567" w:hanging="567"/>
        <w:jc w:val="both"/>
      </w:pPr>
      <w:r>
        <w:rPr>
          <w:rFonts w:ascii="Arial" w:eastAsia="Arial" w:hAnsi="Arial" w:cs="Arial"/>
          <w:sz w:val="18"/>
          <w:szCs w:val="18"/>
        </w:rPr>
        <w:t xml:space="preserve">1 </w:t>
      </w:r>
      <w:r>
        <w:rPr>
          <w:rFonts w:ascii="Arial" w:eastAsia="Arial" w:hAnsi="Arial" w:cs="Arial"/>
          <w:sz w:val="18"/>
          <w:szCs w:val="18"/>
        </w:rPr>
        <w:tab/>
        <w:t xml:space="preserve">The Statutes and Internal Regulations are published in </w:t>
      </w:r>
      <w:r w:rsidRPr="00C55F98">
        <w:rPr>
          <w:rFonts w:ascii="Arial" w:eastAsia="Arial" w:hAnsi="Arial" w:cs="Arial"/>
          <w:color w:val="auto"/>
          <w:sz w:val="18"/>
          <w:szCs w:val="18"/>
        </w:rPr>
        <w:t>E</w:t>
      </w:r>
      <w:r w:rsidR="00881F5C" w:rsidRPr="00C55F98">
        <w:rPr>
          <w:rFonts w:ascii="Arial" w:eastAsia="Arial" w:hAnsi="Arial" w:cs="Arial"/>
          <w:color w:val="auto"/>
          <w:sz w:val="18"/>
          <w:szCs w:val="18"/>
        </w:rPr>
        <w:t>nglish</w:t>
      </w:r>
      <w:r w:rsidRPr="00C55F98">
        <w:rPr>
          <w:rFonts w:ascii="Arial" w:eastAsia="Arial" w:hAnsi="Arial" w:cs="Arial"/>
          <w:color w:val="auto"/>
          <w:sz w:val="18"/>
          <w:szCs w:val="18"/>
        </w:rPr>
        <w:t xml:space="preserve"> </w:t>
      </w:r>
      <w:r w:rsidR="00881F5C" w:rsidRPr="00C55F98">
        <w:rPr>
          <w:rFonts w:ascii="Arial" w:eastAsia="Arial" w:hAnsi="Arial" w:cs="Arial"/>
          <w:color w:val="auto"/>
          <w:sz w:val="18"/>
          <w:szCs w:val="18"/>
        </w:rPr>
        <w:t xml:space="preserve">and </w:t>
      </w:r>
      <w:r>
        <w:rPr>
          <w:rFonts w:ascii="Arial" w:eastAsia="Arial" w:hAnsi="Arial" w:cs="Arial"/>
          <w:sz w:val="18"/>
          <w:szCs w:val="18"/>
        </w:rPr>
        <w:t>German, and the Board, at its discretion, may publish them in other languages. In case of difficulty of interpretation, the German version and the certified English translation of the German version are considered to be authoritative.</w:t>
      </w:r>
    </w:p>
    <w:p w14:paraId="61B7D2DA" w14:textId="77777777" w:rsidR="002C248E" w:rsidRDefault="0086106E">
      <w:r>
        <w:br w:type="page"/>
      </w:r>
    </w:p>
    <w:p w14:paraId="59828024" w14:textId="77777777" w:rsidR="002C248E" w:rsidRPr="00B956B0" w:rsidRDefault="0086106E" w:rsidP="00EC5E61">
      <w:pPr>
        <w:tabs>
          <w:tab w:val="left" w:pos="567"/>
        </w:tabs>
        <w:rPr>
          <w:sz w:val="22"/>
          <w:szCs w:val="22"/>
        </w:rPr>
      </w:pPr>
      <w:bookmarkStart w:id="428" w:name="h.32hioqz" w:colFirst="0" w:colLast="0"/>
      <w:bookmarkEnd w:id="428"/>
      <w:r w:rsidRPr="00B956B0">
        <w:rPr>
          <w:rFonts w:ascii="Arial" w:eastAsia="Arial" w:hAnsi="Arial" w:cs="Arial"/>
          <w:b/>
          <w:sz w:val="28"/>
          <w:szCs w:val="28"/>
        </w:rPr>
        <w:lastRenderedPageBreak/>
        <w:t>INTERNAL REGULATIONS</w:t>
      </w:r>
    </w:p>
    <w:p w14:paraId="7E7AB7CC" w14:textId="77777777" w:rsidR="002C248E" w:rsidRDefault="002C248E" w:rsidP="00B956B0">
      <w:pPr>
        <w:tabs>
          <w:tab w:val="left" w:pos="567"/>
        </w:tabs>
      </w:pPr>
      <w:bookmarkStart w:id="429" w:name="h.1hmsyys" w:colFirst="0" w:colLast="0"/>
      <w:bookmarkEnd w:id="429"/>
    </w:p>
    <w:p w14:paraId="44E9FB54" w14:textId="77777777" w:rsidR="002C248E" w:rsidRPr="00B956B0" w:rsidRDefault="0086106E">
      <w:pPr>
        <w:tabs>
          <w:tab w:val="left" w:pos="567"/>
        </w:tabs>
        <w:spacing w:after="96"/>
        <w:rPr>
          <w:sz w:val="22"/>
          <w:szCs w:val="22"/>
        </w:rPr>
      </w:pPr>
      <w:r w:rsidRPr="00B956B0">
        <w:rPr>
          <w:rFonts w:ascii="Arial" w:eastAsia="Arial" w:hAnsi="Arial" w:cs="Arial"/>
          <w:b/>
          <w:sz w:val="22"/>
          <w:szCs w:val="22"/>
        </w:rPr>
        <w:t xml:space="preserve">SECTION I: </w:t>
      </w:r>
      <w:r w:rsidRPr="00B956B0">
        <w:rPr>
          <w:rFonts w:ascii="Arial" w:eastAsia="Arial" w:hAnsi="Arial" w:cs="Arial"/>
          <w:b/>
          <w:i/>
          <w:sz w:val="22"/>
          <w:szCs w:val="22"/>
        </w:rPr>
        <w:t>Principles</w:t>
      </w:r>
    </w:p>
    <w:p w14:paraId="5F5BA6D9" w14:textId="77777777" w:rsidR="002C248E" w:rsidRPr="00E71B36" w:rsidRDefault="0086106E" w:rsidP="00EC5E61">
      <w:pPr>
        <w:tabs>
          <w:tab w:val="left" w:pos="567"/>
        </w:tabs>
        <w:spacing w:after="60"/>
        <w:ind w:left="567" w:hanging="567"/>
        <w:jc w:val="both"/>
      </w:pPr>
      <w:r>
        <w:rPr>
          <w:rFonts w:ascii="Arial" w:eastAsia="Arial" w:hAnsi="Arial" w:cs="Arial"/>
          <w:sz w:val="18"/>
          <w:szCs w:val="18"/>
        </w:rPr>
        <w:t xml:space="preserve">1 </w:t>
      </w:r>
      <w:r>
        <w:rPr>
          <w:rFonts w:ascii="Arial" w:eastAsia="Arial" w:hAnsi="Arial" w:cs="Arial"/>
          <w:sz w:val="18"/>
          <w:szCs w:val="18"/>
        </w:rPr>
        <w:tab/>
        <w:t xml:space="preserve">These Internal Regulations of the International Union of Forest Research Organizations, IUFRO, establish the details of the application of the Statutes. In accordance with Article XVI of the Statutes of the Union, the Internal Regulations are drawn up and modified by the Board as circumstances may require. They are composed of a number of Sections and Appendices as referred to in specific </w:t>
      </w:r>
      <w:r w:rsidRPr="00E71B36">
        <w:rPr>
          <w:rFonts w:ascii="Arial" w:eastAsia="Arial" w:hAnsi="Arial" w:cs="Arial"/>
          <w:sz w:val="18"/>
          <w:szCs w:val="18"/>
        </w:rPr>
        <w:t>Sections</w:t>
      </w:r>
      <w:r w:rsidRPr="00E71B36">
        <w:rPr>
          <w:rFonts w:ascii="Arial" w:eastAsia="Arial" w:hAnsi="Arial" w:cs="Arial"/>
          <w:b/>
          <w:sz w:val="18"/>
          <w:szCs w:val="18"/>
        </w:rPr>
        <w:t>.</w:t>
      </w:r>
    </w:p>
    <w:p w14:paraId="5A1CAACC" w14:textId="799347CE" w:rsidR="002C248E" w:rsidRDefault="0086106E" w:rsidP="00EC5E61">
      <w:pPr>
        <w:tabs>
          <w:tab w:val="left" w:pos="567"/>
        </w:tabs>
        <w:spacing w:after="60"/>
        <w:ind w:left="567" w:hanging="567"/>
        <w:jc w:val="both"/>
      </w:pPr>
      <w:r w:rsidRPr="00E71B36">
        <w:rPr>
          <w:rFonts w:ascii="Arial" w:eastAsia="Arial" w:hAnsi="Arial" w:cs="Arial"/>
          <w:sz w:val="18"/>
          <w:szCs w:val="18"/>
        </w:rPr>
        <w:t xml:space="preserve">2 </w:t>
      </w:r>
      <w:r w:rsidRPr="00E71B36">
        <w:rPr>
          <w:rFonts w:ascii="Arial" w:eastAsia="Arial" w:hAnsi="Arial" w:cs="Arial"/>
          <w:sz w:val="18"/>
          <w:szCs w:val="18"/>
        </w:rPr>
        <w:tab/>
        <w:t>The scope of action of IUFRO is laid down in the Statutes in Art</w:t>
      </w:r>
      <w:r w:rsidR="00FC5768" w:rsidRPr="00E71B36">
        <w:rPr>
          <w:rFonts w:ascii="Arial" w:eastAsia="Arial" w:hAnsi="Arial" w:cs="Arial"/>
          <w:sz w:val="18"/>
          <w:szCs w:val="18"/>
        </w:rPr>
        <w:t>icle</w:t>
      </w:r>
      <w:r w:rsidRPr="00E71B36">
        <w:rPr>
          <w:rFonts w:ascii="Arial" w:eastAsia="Arial" w:hAnsi="Arial" w:cs="Arial"/>
          <w:sz w:val="18"/>
          <w:szCs w:val="18"/>
        </w:rPr>
        <w:t xml:space="preserve"> I. It is understood that the Union works on a voluntary basis.</w:t>
      </w:r>
    </w:p>
    <w:p w14:paraId="18D13764" w14:textId="033D8261" w:rsidR="002C248E" w:rsidRDefault="0086106E" w:rsidP="00EC5E61">
      <w:pPr>
        <w:tabs>
          <w:tab w:val="left" w:pos="567"/>
        </w:tabs>
        <w:spacing w:after="60"/>
        <w:ind w:left="567" w:hanging="567"/>
        <w:jc w:val="both"/>
      </w:pPr>
      <w:r>
        <w:rPr>
          <w:rFonts w:ascii="Arial" w:eastAsia="Arial" w:hAnsi="Arial" w:cs="Arial"/>
          <w:sz w:val="18"/>
          <w:szCs w:val="18"/>
        </w:rPr>
        <w:t xml:space="preserve">3 </w:t>
      </w:r>
      <w:r>
        <w:rPr>
          <w:rFonts w:ascii="Arial" w:eastAsia="Arial" w:hAnsi="Arial" w:cs="Arial"/>
          <w:sz w:val="18"/>
          <w:szCs w:val="18"/>
        </w:rPr>
        <w:tab/>
        <w:t>IUFRO is a full member of I</w:t>
      </w:r>
      <w:r w:rsidR="00E222AB">
        <w:rPr>
          <w:rFonts w:ascii="Arial" w:eastAsia="Arial" w:hAnsi="Arial" w:cs="Arial"/>
          <w:sz w:val="18"/>
          <w:szCs w:val="18"/>
        </w:rPr>
        <w:t>SC</w:t>
      </w:r>
      <w:r>
        <w:rPr>
          <w:rFonts w:ascii="Arial" w:eastAsia="Arial" w:hAnsi="Arial" w:cs="Arial"/>
          <w:sz w:val="18"/>
          <w:szCs w:val="18"/>
        </w:rPr>
        <w:t xml:space="preserve">, the International </w:t>
      </w:r>
      <w:r w:rsidR="00E222AB">
        <w:rPr>
          <w:rFonts w:ascii="Arial" w:eastAsia="Arial" w:hAnsi="Arial" w:cs="Arial"/>
          <w:sz w:val="18"/>
          <w:szCs w:val="18"/>
        </w:rPr>
        <w:t xml:space="preserve">Science </w:t>
      </w:r>
      <w:r>
        <w:rPr>
          <w:rFonts w:ascii="Arial" w:eastAsia="Arial" w:hAnsi="Arial" w:cs="Arial"/>
          <w:sz w:val="18"/>
          <w:szCs w:val="18"/>
        </w:rPr>
        <w:t xml:space="preserve">Council, and therefore the principles embodied in the Statutes and </w:t>
      </w:r>
      <w:r w:rsidR="007C08D5">
        <w:rPr>
          <w:rFonts w:ascii="Arial" w:eastAsia="Arial" w:hAnsi="Arial" w:cs="Arial"/>
          <w:sz w:val="18"/>
          <w:szCs w:val="18"/>
        </w:rPr>
        <w:t>Rules of Procedure of I</w:t>
      </w:r>
      <w:r w:rsidR="00E222AB">
        <w:rPr>
          <w:rFonts w:ascii="Arial" w:eastAsia="Arial" w:hAnsi="Arial" w:cs="Arial"/>
          <w:sz w:val="18"/>
          <w:szCs w:val="18"/>
        </w:rPr>
        <w:t>S</w:t>
      </w:r>
      <w:r w:rsidR="007C08D5">
        <w:rPr>
          <w:rFonts w:ascii="Arial" w:eastAsia="Arial" w:hAnsi="Arial" w:cs="Arial"/>
          <w:sz w:val="18"/>
          <w:szCs w:val="18"/>
        </w:rPr>
        <w:t xml:space="preserve">C </w:t>
      </w:r>
      <w:r w:rsidR="007C08D5" w:rsidRPr="00C55F98">
        <w:rPr>
          <w:rFonts w:ascii="Arial" w:eastAsia="Arial" w:hAnsi="Arial" w:cs="Arial"/>
          <w:color w:val="auto"/>
          <w:sz w:val="18"/>
          <w:szCs w:val="18"/>
        </w:rPr>
        <w:t>(</w:t>
      </w:r>
      <w:r w:rsidR="005400EB" w:rsidRPr="00C55F98">
        <w:rPr>
          <w:rFonts w:ascii="Arial" w:eastAsia="Arial" w:hAnsi="Arial" w:cs="Arial"/>
          <w:color w:val="auto"/>
          <w:sz w:val="18"/>
          <w:szCs w:val="18"/>
        </w:rPr>
        <w:t>20</w:t>
      </w:r>
      <w:r w:rsidR="005400EB">
        <w:rPr>
          <w:rFonts w:ascii="Arial" w:eastAsia="Arial" w:hAnsi="Arial" w:cs="Arial"/>
          <w:color w:val="auto"/>
          <w:sz w:val="18"/>
          <w:szCs w:val="18"/>
        </w:rPr>
        <w:t>21</w:t>
      </w:r>
      <w:r w:rsidRPr="00C55F98">
        <w:rPr>
          <w:rFonts w:ascii="Arial" w:eastAsia="Arial" w:hAnsi="Arial" w:cs="Arial"/>
          <w:color w:val="auto"/>
          <w:sz w:val="18"/>
          <w:szCs w:val="18"/>
        </w:rPr>
        <w:t xml:space="preserve">) </w:t>
      </w:r>
      <w:r>
        <w:rPr>
          <w:rFonts w:ascii="Arial" w:eastAsia="Arial" w:hAnsi="Arial" w:cs="Arial"/>
          <w:sz w:val="18"/>
          <w:szCs w:val="18"/>
        </w:rPr>
        <w:t>shall apply.</w:t>
      </w:r>
    </w:p>
    <w:p w14:paraId="2D46C4A8" w14:textId="77777777" w:rsidR="002C248E" w:rsidRDefault="002C248E" w:rsidP="0069752D">
      <w:pPr>
        <w:tabs>
          <w:tab w:val="left" w:pos="567"/>
        </w:tabs>
        <w:ind w:left="567" w:hanging="567"/>
        <w:jc w:val="both"/>
      </w:pPr>
      <w:bookmarkStart w:id="430" w:name="h.41mghml" w:colFirst="0" w:colLast="0"/>
      <w:bookmarkEnd w:id="430"/>
    </w:p>
    <w:p w14:paraId="0EF325E5" w14:textId="77777777" w:rsidR="002C248E" w:rsidRPr="00B956B0" w:rsidRDefault="0086106E">
      <w:pPr>
        <w:tabs>
          <w:tab w:val="left" w:pos="567"/>
        </w:tabs>
        <w:spacing w:after="96"/>
        <w:ind w:left="567" w:hanging="567"/>
        <w:jc w:val="both"/>
        <w:rPr>
          <w:sz w:val="22"/>
          <w:szCs w:val="22"/>
        </w:rPr>
      </w:pPr>
      <w:r w:rsidRPr="00B956B0">
        <w:rPr>
          <w:rFonts w:ascii="Arial" w:eastAsia="Arial" w:hAnsi="Arial" w:cs="Arial"/>
          <w:b/>
          <w:sz w:val="22"/>
          <w:szCs w:val="22"/>
        </w:rPr>
        <w:t xml:space="preserve">SECTION II: </w:t>
      </w:r>
      <w:r w:rsidRPr="00B956B0">
        <w:rPr>
          <w:rFonts w:ascii="Arial" w:eastAsia="Arial" w:hAnsi="Arial" w:cs="Arial"/>
          <w:b/>
          <w:i/>
          <w:sz w:val="22"/>
          <w:szCs w:val="22"/>
        </w:rPr>
        <w:t>Headquarters and Address</w:t>
      </w:r>
    </w:p>
    <w:p w14:paraId="210172E6" w14:textId="77777777" w:rsidR="002C248E" w:rsidRDefault="0086106E">
      <w:pPr>
        <w:tabs>
          <w:tab w:val="left" w:pos="567"/>
        </w:tabs>
        <w:spacing w:after="96"/>
        <w:ind w:left="567" w:hanging="567"/>
        <w:jc w:val="both"/>
      </w:pPr>
      <w:r>
        <w:rPr>
          <w:rFonts w:ascii="Arial" w:eastAsia="Arial" w:hAnsi="Arial" w:cs="Arial"/>
          <w:sz w:val="18"/>
          <w:szCs w:val="18"/>
        </w:rPr>
        <w:t>(Statutes Article I)</w:t>
      </w:r>
    </w:p>
    <w:p w14:paraId="0540E12F" w14:textId="77777777" w:rsidR="002C248E" w:rsidRDefault="0086106E" w:rsidP="0069752D">
      <w:pPr>
        <w:tabs>
          <w:tab w:val="left" w:pos="567"/>
        </w:tabs>
        <w:spacing w:after="60"/>
        <w:ind w:left="567" w:hanging="567"/>
        <w:jc w:val="both"/>
      </w:pPr>
      <w:r>
        <w:rPr>
          <w:rFonts w:ascii="Arial" w:eastAsia="Arial" w:hAnsi="Arial" w:cs="Arial"/>
          <w:sz w:val="18"/>
          <w:szCs w:val="18"/>
        </w:rPr>
        <w:t xml:space="preserve">1 </w:t>
      </w:r>
      <w:r>
        <w:rPr>
          <w:rFonts w:ascii="Arial" w:eastAsia="Arial" w:hAnsi="Arial" w:cs="Arial"/>
          <w:sz w:val="18"/>
          <w:szCs w:val="18"/>
        </w:rPr>
        <w:tab/>
        <w:t>The Headquarters and postal address of the Union are those of the Secretariat.</w:t>
      </w:r>
    </w:p>
    <w:p w14:paraId="250B8871" w14:textId="77777777" w:rsidR="002C248E" w:rsidRPr="0069752D" w:rsidRDefault="0086106E" w:rsidP="00EC5E61">
      <w:pPr>
        <w:tabs>
          <w:tab w:val="left" w:pos="567"/>
        </w:tabs>
        <w:ind w:left="567" w:hanging="567"/>
        <w:jc w:val="both"/>
        <w:rPr>
          <w:b/>
        </w:rPr>
      </w:pPr>
      <w:r>
        <w:rPr>
          <w:rFonts w:ascii="Arial" w:eastAsia="Arial" w:hAnsi="Arial" w:cs="Arial"/>
          <w:b/>
          <w:sz w:val="18"/>
          <w:szCs w:val="18"/>
        </w:rPr>
        <w:tab/>
      </w:r>
      <w:r w:rsidRPr="0069752D">
        <w:rPr>
          <w:rFonts w:ascii="Arial" w:eastAsia="Arial" w:hAnsi="Arial" w:cs="Arial"/>
          <w:b/>
          <w:sz w:val="18"/>
          <w:szCs w:val="18"/>
        </w:rPr>
        <w:t>International Union of Forest Research Organizations</w:t>
      </w:r>
    </w:p>
    <w:p w14:paraId="467E0BA6" w14:textId="77777777" w:rsidR="002C248E" w:rsidRPr="0069752D" w:rsidRDefault="0086106E" w:rsidP="00EC5E61">
      <w:pPr>
        <w:tabs>
          <w:tab w:val="left" w:pos="567"/>
        </w:tabs>
        <w:ind w:left="567" w:hanging="567"/>
        <w:jc w:val="both"/>
        <w:rPr>
          <w:b/>
        </w:rPr>
      </w:pPr>
      <w:r w:rsidRPr="0069752D">
        <w:rPr>
          <w:rFonts w:ascii="Arial" w:eastAsia="Arial" w:hAnsi="Arial" w:cs="Arial"/>
          <w:b/>
          <w:sz w:val="18"/>
          <w:szCs w:val="18"/>
        </w:rPr>
        <w:tab/>
        <w:t>IUFRO Secretariat</w:t>
      </w:r>
    </w:p>
    <w:p w14:paraId="6C91CCC6" w14:textId="77777777" w:rsidR="002C248E" w:rsidRPr="0069752D" w:rsidRDefault="0086106E" w:rsidP="00EC5E61">
      <w:pPr>
        <w:tabs>
          <w:tab w:val="left" w:pos="567"/>
        </w:tabs>
        <w:ind w:left="567" w:hanging="567"/>
        <w:jc w:val="both"/>
        <w:rPr>
          <w:b/>
        </w:rPr>
      </w:pPr>
      <w:r w:rsidRPr="0069752D">
        <w:rPr>
          <w:rFonts w:ascii="Arial" w:eastAsia="Arial" w:hAnsi="Arial" w:cs="Arial"/>
          <w:b/>
          <w:sz w:val="18"/>
          <w:szCs w:val="18"/>
        </w:rPr>
        <w:tab/>
      </w:r>
      <w:proofErr w:type="spellStart"/>
      <w:r w:rsidRPr="0069752D">
        <w:rPr>
          <w:rFonts w:ascii="Arial" w:eastAsia="Arial" w:hAnsi="Arial" w:cs="Arial"/>
          <w:b/>
          <w:sz w:val="18"/>
          <w:szCs w:val="18"/>
        </w:rPr>
        <w:t>Marxergasse</w:t>
      </w:r>
      <w:proofErr w:type="spellEnd"/>
      <w:r w:rsidRPr="0069752D">
        <w:rPr>
          <w:rFonts w:ascii="Arial" w:eastAsia="Arial" w:hAnsi="Arial" w:cs="Arial"/>
          <w:b/>
          <w:sz w:val="18"/>
          <w:szCs w:val="18"/>
        </w:rPr>
        <w:t xml:space="preserve"> 2</w:t>
      </w:r>
    </w:p>
    <w:p w14:paraId="3069B03B" w14:textId="77777777" w:rsidR="002C248E" w:rsidRPr="0069752D" w:rsidRDefault="0086106E" w:rsidP="00EC5E61">
      <w:pPr>
        <w:tabs>
          <w:tab w:val="left" w:pos="567"/>
        </w:tabs>
        <w:ind w:left="567" w:hanging="567"/>
        <w:jc w:val="both"/>
        <w:rPr>
          <w:b/>
        </w:rPr>
      </w:pPr>
      <w:r w:rsidRPr="0069752D">
        <w:rPr>
          <w:rFonts w:ascii="Arial" w:eastAsia="Arial" w:hAnsi="Arial" w:cs="Arial"/>
          <w:b/>
          <w:sz w:val="18"/>
          <w:szCs w:val="18"/>
        </w:rPr>
        <w:tab/>
        <w:t>1030 Vienna, Austria</w:t>
      </w:r>
    </w:p>
    <w:p w14:paraId="619A9B47" w14:textId="77777777" w:rsidR="002C248E" w:rsidRDefault="002C248E" w:rsidP="0069752D">
      <w:pPr>
        <w:tabs>
          <w:tab w:val="left" w:pos="567"/>
        </w:tabs>
        <w:ind w:left="567" w:hanging="567"/>
        <w:jc w:val="both"/>
      </w:pPr>
      <w:bookmarkStart w:id="431" w:name="h.2grqrue" w:colFirst="0" w:colLast="0"/>
      <w:bookmarkEnd w:id="431"/>
    </w:p>
    <w:p w14:paraId="0343D674" w14:textId="77777777" w:rsidR="002C248E" w:rsidRPr="0069752D" w:rsidRDefault="0086106E">
      <w:pPr>
        <w:tabs>
          <w:tab w:val="left" w:pos="567"/>
        </w:tabs>
        <w:spacing w:after="96"/>
        <w:ind w:left="567" w:hanging="567"/>
        <w:jc w:val="both"/>
        <w:rPr>
          <w:sz w:val="22"/>
          <w:szCs w:val="22"/>
        </w:rPr>
      </w:pPr>
      <w:r w:rsidRPr="0069752D">
        <w:rPr>
          <w:rFonts w:ascii="Arial" w:eastAsia="Arial" w:hAnsi="Arial" w:cs="Arial"/>
          <w:b/>
          <w:sz w:val="22"/>
          <w:szCs w:val="22"/>
        </w:rPr>
        <w:t xml:space="preserve">SECTION III: </w:t>
      </w:r>
      <w:r w:rsidRPr="0069752D">
        <w:rPr>
          <w:rFonts w:ascii="Arial" w:eastAsia="Arial" w:hAnsi="Arial" w:cs="Arial"/>
          <w:b/>
          <w:i/>
          <w:sz w:val="22"/>
          <w:szCs w:val="22"/>
        </w:rPr>
        <w:t>Membership</w:t>
      </w:r>
    </w:p>
    <w:p w14:paraId="5C86C395" w14:textId="77777777" w:rsidR="002C248E" w:rsidRDefault="0086106E" w:rsidP="00EC5E61">
      <w:pPr>
        <w:tabs>
          <w:tab w:val="left" w:pos="567"/>
        </w:tabs>
        <w:spacing w:after="60"/>
        <w:ind w:left="567" w:hanging="567"/>
        <w:jc w:val="both"/>
      </w:pPr>
      <w:r>
        <w:rPr>
          <w:rFonts w:ascii="Arial" w:eastAsia="Arial" w:hAnsi="Arial" w:cs="Arial"/>
          <w:sz w:val="18"/>
          <w:szCs w:val="18"/>
        </w:rPr>
        <w:t>(Statutes Article III)</w:t>
      </w:r>
    </w:p>
    <w:p w14:paraId="4FF1EC54" w14:textId="77777777" w:rsidR="002C248E" w:rsidRDefault="0086106E" w:rsidP="00EC5E61">
      <w:pPr>
        <w:tabs>
          <w:tab w:val="left" w:pos="567"/>
        </w:tabs>
        <w:spacing w:after="60"/>
        <w:ind w:left="567" w:hanging="567"/>
        <w:jc w:val="both"/>
      </w:pPr>
      <w:r>
        <w:rPr>
          <w:rFonts w:ascii="Arial" w:eastAsia="Arial" w:hAnsi="Arial" w:cs="Arial"/>
          <w:sz w:val="18"/>
          <w:szCs w:val="18"/>
        </w:rPr>
        <w:t xml:space="preserve">1 </w:t>
      </w:r>
      <w:r>
        <w:rPr>
          <w:rFonts w:ascii="Arial" w:eastAsia="Arial" w:hAnsi="Arial" w:cs="Arial"/>
          <w:sz w:val="18"/>
          <w:szCs w:val="18"/>
        </w:rPr>
        <w:tab/>
      </w:r>
      <w:r w:rsidRPr="0069752D">
        <w:rPr>
          <w:rFonts w:ascii="Arial" w:eastAsia="Arial" w:hAnsi="Arial" w:cs="Arial"/>
          <w:bCs/>
          <w:sz w:val="18"/>
          <w:szCs w:val="18"/>
        </w:rPr>
        <w:t>Every request for admission to membership</w:t>
      </w:r>
      <w:r>
        <w:rPr>
          <w:rFonts w:ascii="Arial" w:eastAsia="Arial" w:hAnsi="Arial" w:cs="Arial"/>
          <w:b/>
          <w:sz w:val="18"/>
          <w:szCs w:val="18"/>
        </w:rPr>
        <w:t xml:space="preserve"> </w:t>
      </w:r>
      <w:r>
        <w:rPr>
          <w:rFonts w:ascii="Arial" w:eastAsia="Arial" w:hAnsi="Arial" w:cs="Arial"/>
          <w:sz w:val="18"/>
          <w:szCs w:val="18"/>
        </w:rPr>
        <w:t>should be addressed to the President c/o the Secretariat, who will submit it for approval to the Board, which has wide discretionary powers. The Board may also admit organizations where research into subjects related to forests and forest products is only part of their activities. Former members applying for reinstatement may be accepted by the President and approved by the Board.</w:t>
      </w:r>
    </w:p>
    <w:p w14:paraId="30489829" w14:textId="1EAF0DAE" w:rsidR="002C248E" w:rsidRPr="00EC5E61" w:rsidRDefault="0086106E" w:rsidP="00EC5E61">
      <w:pPr>
        <w:tabs>
          <w:tab w:val="left" w:pos="567"/>
        </w:tabs>
        <w:spacing w:after="60"/>
        <w:ind w:left="567" w:hanging="423"/>
        <w:jc w:val="both"/>
      </w:pPr>
      <w:r>
        <w:rPr>
          <w:rFonts w:ascii="Arial" w:eastAsia="Arial" w:hAnsi="Arial" w:cs="Arial"/>
          <w:sz w:val="18"/>
          <w:szCs w:val="18"/>
        </w:rPr>
        <w:t xml:space="preserve">1.1 </w:t>
      </w:r>
      <w:r>
        <w:rPr>
          <w:rFonts w:ascii="Arial" w:eastAsia="Arial" w:hAnsi="Arial" w:cs="Arial"/>
          <w:sz w:val="18"/>
          <w:szCs w:val="18"/>
        </w:rPr>
        <w:tab/>
      </w:r>
      <w:r w:rsidRPr="00EC5E61">
        <w:rPr>
          <w:rFonts w:ascii="Arial" w:eastAsia="Arial" w:hAnsi="Arial" w:cs="Arial"/>
          <w:bCs/>
          <w:sz w:val="18"/>
          <w:szCs w:val="18"/>
        </w:rPr>
        <w:t>Membership Application Form</w:t>
      </w:r>
      <w:r w:rsidR="00EC5E61" w:rsidRPr="00EC5E61">
        <w:rPr>
          <w:bCs/>
        </w:rPr>
        <w:t xml:space="preserve">: </w:t>
      </w:r>
      <w:r w:rsidRPr="00EC5E61">
        <w:rPr>
          <w:rFonts w:ascii="Arial" w:eastAsia="Arial" w:hAnsi="Arial" w:cs="Arial"/>
          <w:bCs/>
          <w:sz w:val="18"/>
          <w:szCs w:val="18"/>
        </w:rPr>
        <w:t>The</w:t>
      </w:r>
      <w:r>
        <w:rPr>
          <w:rFonts w:ascii="Arial" w:eastAsia="Arial" w:hAnsi="Arial" w:cs="Arial"/>
          <w:sz w:val="18"/>
          <w:szCs w:val="18"/>
        </w:rPr>
        <w:t xml:space="preserve"> applicant shall fill in and sign a Membership Application Form which shall include </w:t>
      </w:r>
      <w:r w:rsidRPr="00EC5E61">
        <w:rPr>
          <w:rFonts w:ascii="Arial" w:eastAsia="Arial" w:hAnsi="Arial" w:cs="Arial"/>
          <w:sz w:val="18"/>
          <w:szCs w:val="18"/>
        </w:rPr>
        <w:t>the name of a person to be contacted on financial matters.</w:t>
      </w:r>
    </w:p>
    <w:p w14:paraId="298DB7E8" w14:textId="1F76778C" w:rsidR="002C248E" w:rsidRDefault="0086106E" w:rsidP="00EC5E61">
      <w:pPr>
        <w:tabs>
          <w:tab w:val="left" w:pos="567"/>
        </w:tabs>
        <w:spacing w:after="60"/>
        <w:ind w:left="567" w:hanging="425"/>
        <w:jc w:val="both"/>
      </w:pPr>
      <w:r w:rsidRPr="00EC5E61">
        <w:rPr>
          <w:rFonts w:ascii="Arial" w:eastAsia="Arial" w:hAnsi="Arial" w:cs="Arial"/>
          <w:sz w:val="18"/>
          <w:szCs w:val="18"/>
        </w:rPr>
        <w:t xml:space="preserve">1.2 </w:t>
      </w:r>
      <w:r w:rsidRPr="00EC5E61">
        <w:rPr>
          <w:rFonts w:ascii="Arial" w:eastAsia="Arial" w:hAnsi="Arial" w:cs="Arial"/>
          <w:sz w:val="18"/>
          <w:szCs w:val="18"/>
        </w:rPr>
        <w:tab/>
        <w:t>Membership Information Package</w:t>
      </w:r>
      <w:r w:rsidR="00EC5E61" w:rsidRPr="00EC5E61">
        <w:t xml:space="preserve">: </w:t>
      </w:r>
      <w:r w:rsidRPr="00EC5E61">
        <w:rPr>
          <w:rFonts w:ascii="Arial" w:eastAsia="Arial" w:hAnsi="Arial" w:cs="Arial"/>
          <w:sz w:val="18"/>
          <w:szCs w:val="18"/>
        </w:rPr>
        <w:t>This</w:t>
      </w:r>
      <w:r>
        <w:rPr>
          <w:rFonts w:ascii="Arial" w:eastAsia="Arial" w:hAnsi="Arial" w:cs="Arial"/>
          <w:sz w:val="18"/>
          <w:szCs w:val="18"/>
        </w:rPr>
        <w:t xml:space="preserve"> package contains information material important for applicants, such as the Statutes, the Internal Regulations, samples of IUFRO News, the latest Annual Report and an IUFRO Brochure.</w:t>
      </w:r>
    </w:p>
    <w:p w14:paraId="3CD4FA40" w14:textId="77777777" w:rsidR="002C248E" w:rsidRPr="00E71B36" w:rsidRDefault="0086106E" w:rsidP="00EC5E61">
      <w:pPr>
        <w:tabs>
          <w:tab w:val="left" w:pos="567"/>
        </w:tabs>
        <w:spacing w:after="60"/>
        <w:ind w:left="711" w:hanging="567"/>
        <w:jc w:val="both"/>
      </w:pPr>
      <w:r>
        <w:rPr>
          <w:rFonts w:ascii="Arial" w:eastAsia="Arial" w:hAnsi="Arial" w:cs="Arial"/>
          <w:sz w:val="18"/>
          <w:szCs w:val="18"/>
        </w:rPr>
        <w:t xml:space="preserve">1.3 </w:t>
      </w:r>
      <w:r>
        <w:rPr>
          <w:rFonts w:ascii="Arial" w:eastAsia="Arial" w:hAnsi="Arial" w:cs="Arial"/>
          <w:sz w:val="18"/>
          <w:szCs w:val="18"/>
        </w:rPr>
        <w:tab/>
      </w:r>
      <w:r w:rsidRPr="0069752D">
        <w:rPr>
          <w:rFonts w:ascii="Arial" w:eastAsia="Arial" w:hAnsi="Arial" w:cs="Arial"/>
          <w:bCs/>
          <w:sz w:val="18"/>
          <w:szCs w:val="18"/>
        </w:rPr>
        <w:t xml:space="preserve">The applicant will </w:t>
      </w:r>
      <w:r w:rsidRPr="00E71B36">
        <w:rPr>
          <w:rFonts w:ascii="Arial" w:eastAsia="Arial" w:hAnsi="Arial" w:cs="Arial"/>
          <w:bCs/>
          <w:sz w:val="18"/>
          <w:szCs w:val="18"/>
        </w:rPr>
        <w:t>benefit</w:t>
      </w:r>
      <w:r w:rsidRPr="00E71B36">
        <w:rPr>
          <w:rFonts w:ascii="Arial" w:eastAsia="Arial" w:hAnsi="Arial" w:cs="Arial"/>
          <w:b/>
          <w:sz w:val="18"/>
          <w:szCs w:val="18"/>
        </w:rPr>
        <w:t xml:space="preserve"> </w:t>
      </w:r>
      <w:r w:rsidRPr="00E71B36">
        <w:rPr>
          <w:rFonts w:ascii="Arial" w:eastAsia="Arial" w:hAnsi="Arial" w:cs="Arial"/>
          <w:sz w:val="18"/>
          <w:szCs w:val="18"/>
        </w:rPr>
        <w:t>from IUFRO’s services upon payment of membership subscriptions.</w:t>
      </w:r>
    </w:p>
    <w:p w14:paraId="51914137" w14:textId="69BF7D3B" w:rsidR="002C248E" w:rsidRPr="00E71B36" w:rsidRDefault="0086106E" w:rsidP="00EC5E61">
      <w:pPr>
        <w:tabs>
          <w:tab w:val="left" w:pos="567"/>
        </w:tabs>
        <w:spacing w:after="60"/>
        <w:ind w:left="567" w:hanging="567"/>
        <w:jc w:val="both"/>
        <w:rPr>
          <w:bCs/>
        </w:rPr>
      </w:pPr>
      <w:r w:rsidRPr="00E71B36">
        <w:rPr>
          <w:rFonts w:ascii="Arial" w:eastAsia="Arial" w:hAnsi="Arial" w:cs="Arial"/>
          <w:sz w:val="18"/>
          <w:szCs w:val="18"/>
        </w:rPr>
        <w:t xml:space="preserve">2 </w:t>
      </w:r>
      <w:r w:rsidRPr="00E71B36">
        <w:rPr>
          <w:rFonts w:ascii="Arial" w:eastAsia="Arial" w:hAnsi="Arial" w:cs="Arial"/>
          <w:sz w:val="18"/>
          <w:szCs w:val="18"/>
        </w:rPr>
        <w:tab/>
      </w:r>
      <w:r w:rsidRPr="00E71B36">
        <w:rPr>
          <w:rFonts w:ascii="Arial" w:eastAsia="Arial" w:hAnsi="Arial" w:cs="Arial"/>
          <w:bCs/>
          <w:sz w:val="18"/>
          <w:szCs w:val="18"/>
        </w:rPr>
        <w:t>Institutes or other subdivisions of an organization may apply for membership separately. Such members are called “</w:t>
      </w:r>
      <w:proofErr w:type="spellStart"/>
      <w:r w:rsidRPr="00E71B36">
        <w:rPr>
          <w:rFonts w:ascii="Arial" w:eastAsia="Arial" w:hAnsi="Arial" w:cs="Arial"/>
          <w:bCs/>
          <w:sz w:val="18"/>
          <w:szCs w:val="18"/>
        </w:rPr>
        <w:t>Sub</w:t>
      </w:r>
      <w:r w:rsidR="00F52D2D" w:rsidRPr="00E71B36">
        <w:rPr>
          <w:rFonts w:ascii="Arial" w:eastAsia="Arial" w:hAnsi="Arial" w:cs="Arial"/>
          <w:bCs/>
          <w:sz w:val="18"/>
          <w:szCs w:val="18"/>
        </w:rPr>
        <w:t>m</w:t>
      </w:r>
      <w:r w:rsidRPr="00E71B36">
        <w:rPr>
          <w:rFonts w:ascii="Arial" w:eastAsia="Arial" w:hAnsi="Arial" w:cs="Arial"/>
          <w:bCs/>
          <w:sz w:val="18"/>
          <w:szCs w:val="18"/>
        </w:rPr>
        <w:t>embers</w:t>
      </w:r>
      <w:proofErr w:type="spellEnd"/>
      <w:r w:rsidRPr="00E71B36">
        <w:rPr>
          <w:rFonts w:ascii="Arial" w:eastAsia="Arial" w:hAnsi="Arial" w:cs="Arial"/>
          <w:bCs/>
          <w:sz w:val="18"/>
          <w:szCs w:val="18"/>
        </w:rPr>
        <w:t xml:space="preserve">”. </w:t>
      </w:r>
      <w:proofErr w:type="spellStart"/>
      <w:r w:rsidRPr="00E71B36">
        <w:rPr>
          <w:rFonts w:ascii="Arial" w:eastAsia="Arial" w:hAnsi="Arial" w:cs="Arial"/>
          <w:bCs/>
          <w:sz w:val="18"/>
          <w:szCs w:val="18"/>
        </w:rPr>
        <w:t>Submembers</w:t>
      </w:r>
      <w:proofErr w:type="spellEnd"/>
      <w:r w:rsidRPr="00E71B36">
        <w:rPr>
          <w:rFonts w:ascii="Arial" w:eastAsia="Arial" w:hAnsi="Arial" w:cs="Arial"/>
          <w:bCs/>
          <w:sz w:val="18"/>
          <w:szCs w:val="18"/>
        </w:rPr>
        <w:t xml:space="preserve"> may have additional addresses for research sites; these are called “Sub-</w:t>
      </w:r>
      <w:proofErr w:type="spellStart"/>
      <w:r w:rsidRPr="00E71B36">
        <w:rPr>
          <w:rFonts w:ascii="Arial" w:eastAsia="Arial" w:hAnsi="Arial" w:cs="Arial"/>
          <w:bCs/>
          <w:sz w:val="18"/>
          <w:szCs w:val="18"/>
        </w:rPr>
        <w:t>submembers</w:t>
      </w:r>
      <w:proofErr w:type="spellEnd"/>
      <w:r w:rsidRPr="00E71B36">
        <w:rPr>
          <w:rFonts w:ascii="Arial" w:eastAsia="Arial" w:hAnsi="Arial" w:cs="Arial"/>
          <w:bCs/>
          <w:sz w:val="18"/>
          <w:szCs w:val="18"/>
        </w:rPr>
        <w:t>”. (</w:t>
      </w:r>
      <w:r w:rsidR="00226CD9" w:rsidRPr="00E71B36">
        <w:rPr>
          <w:rFonts w:ascii="Arial" w:eastAsia="Arial" w:hAnsi="Arial" w:cs="Arial"/>
          <w:bCs/>
          <w:sz w:val="18"/>
          <w:szCs w:val="18"/>
        </w:rPr>
        <w:t>s</w:t>
      </w:r>
      <w:r w:rsidRPr="00E71B36">
        <w:rPr>
          <w:rFonts w:ascii="Arial" w:eastAsia="Arial" w:hAnsi="Arial" w:cs="Arial"/>
          <w:bCs/>
          <w:sz w:val="18"/>
          <w:szCs w:val="18"/>
        </w:rPr>
        <w:t xml:space="preserve">ee </w:t>
      </w:r>
      <w:r w:rsidR="00226CD9" w:rsidRPr="00E71B36">
        <w:rPr>
          <w:rFonts w:ascii="Arial" w:eastAsia="Arial" w:hAnsi="Arial" w:cs="Arial"/>
          <w:bCs/>
          <w:sz w:val="18"/>
          <w:szCs w:val="18"/>
        </w:rPr>
        <w:t xml:space="preserve">also Internal Regulations </w:t>
      </w:r>
      <w:r w:rsidRPr="00E71B36">
        <w:rPr>
          <w:rFonts w:ascii="Arial" w:eastAsia="Arial" w:hAnsi="Arial" w:cs="Arial"/>
          <w:bCs/>
          <w:sz w:val="18"/>
          <w:szCs w:val="18"/>
        </w:rPr>
        <w:t>Section IX.2)</w:t>
      </w:r>
    </w:p>
    <w:p w14:paraId="4C7FBE43" w14:textId="723430E7" w:rsidR="002C248E" w:rsidRPr="00E71B36" w:rsidRDefault="0086106E" w:rsidP="00EC5E61">
      <w:pPr>
        <w:tabs>
          <w:tab w:val="left" w:pos="567"/>
        </w:tabs>
        <w:spacing w:after="60"/>
        <w:ind w:left="567" w:hanging="567"/>
        <w:jc w:val="both"/>
        <w:rPr>
          <w:bCs/>
        </w:rPr>
      </w:pPr>
      <w:r w:rsidRPr="00E71B36">
        <w:rPr>
          <w:rFonts w:ascii="Arial" w:eastAsia="Arial" w:hAnsi="Arial" w:cs="Arial"/>
          <w:bCs/>
          <w:sz w:val="18"/>
          <w:szCs w:val="18"/>
        </w:rPr>
        <w:t xml:space="preserve">3 </w:t>
      </w:r>
      <w:r w:rsidRPr="00E71B36">
        <w:rPr>
          <w:rFonts w:ascii="Arial" w:eastAsia="Arial" w:hAnsi="Arial" w:cs="Arial"/>
          <w:bCs/>
          <w:sz w:val="18"/>
          <w:szCs w:val="18"/>
        </w:rPr>
        <w:tab/>
        <w:t xml:space="preserve">All Member Organizations and Individual Members are entitled to submit requests regarding the Union’s </w:t>
      </w:r>
      <w:r w:rsidR="00EE68DC" w:rsidRPr="00E71B36">
        <w:rPr>
          <w:rFonts w:ascii="Arial" w:eastAsia="Arial" w:hAnsi="Arial" w:cs="Arial"/>
          <w:bCs/>
          <w:sz w:val="18"/>
          <w:szCs w:val="18"/>
        </w:rPr>
        <w:t xml:space="preserve">governance and activities </w:t>
      </w:r>
      <w:r w:rsidRPr="00E71B36">
        <w:rPr>
          <w:rFonts w:ascii="Arial" w:eastAsia="Arial" w:hAnsi="Arial" w:cs="Arial"/>
          <w:bCs/>
          <w:sz w:val="18"/>
          <w:szCs w:val="18"/>
        </w:rPr>
        <w:t>to the President who, according to circumstances, will make a decision or present the request to the Board.</w:t>
      </w:r>
    </w:p>
    <w:p w14:paraId="5BB2DDAA" w14:textId="0AE03F31" w:rsidR="002C248E" w:rsidRPr="00E71B36" w:rsidRDefault="0086106E" w:rsidP="00EC5E61">
      <w:pPr>
        <w:tabs>
          <w:tab w:val="left" w:pos="567"/>
        </w:tabs>
        <w:spacing w:after="60"/>
        <w:ind w:left="567" w:hanging="567"/>
        <w:jc w:val="both"/>
        <w:rPr>
          <w:bCs/>
        </w:rPr>
      </w:pPr>
      <w:r w:rsidRPr="00E71B36">
        <w:rPr>
          <w:rFonts w:ascii="Arial" w:eastAsia="Arial" w:hAnsi="Arial" w:cs="Arial"/>
          <w:bCs/>
          <w:sz w:val="18"/>
          <w:szCs w:val="18"/>
        </w:rPr>
        <w:t xml:space="preserve">4 </w:t>
      </w:r>
      <w:r w:rsidRPr="00E71B36">
        <w:rPr>
          <w:rFonts w:ascii="Arial" w:eastAsia="Arial" w:hAnsi="Arial" w:cs="Arial"/>
          <w:bCs/>
          <w:sz w:val="18"/>
          <w:szCs w:val="18"/>
        </w:rPr>
        <w:tab/>
        <w:t xml:space="preserve">All Member Organizations and Individual Members are entitled to submit proposals to the Congress and International Council. (See Statutes Article III. 4.1.2 and VI.9) The procedure for handling incoming proposals is defined in </w:t>
      </w:r>
      <w:r w:rsidR="00226CD9" w:rsidRPr="00E71B36">
        <w:rPr>
          <w:rFonts w:ascii="Arial" w:eastAsia="Arial" w:hAnsi="Arial" w:cs="Arial"/>
          <w:bCs/>
          <w:sz w:val="18"/>
          <w:szCs w:val="18"/>
        </w:rPr>
        <w:t xml:space="preserve">Internal Regulations </w:t>
      </w:r>
      <w:r w:rsidRPr="00E71B36">
        <w:rPr>
          <w:rFonts w:ascii="Arial" w:eastAsia="Arial" w:hAnsi="Arial" w:cs="Arial"/>
          <w:bCs/>
          <w:sz w:val="18"/>
          <w:szCs w:val="18"/>
        </w:rPr>
        <w:t>Section IV</w:t>
      </w:r>
      <w:r w:rsidR="00226CD9" w:rsidRPr="00E71B36">
        <w:rPr>
          <w:rFonts w:ascii="Arial" w:eastAsia="Arial" w:hAnsi="Arial" w:cs="Arial"/>
          <w:bCs/>
          <w:sz w:val="18"/>
          <w:szCs w:val="18"/>
        </w:rPr>
        <w:t>.5</w:t>
      </w:r>
      <w:r w:rsidRPr="00E71B36">
        <w:rPr>
          <w:rFonts w:ascii="Arial" w:eastAsia="Arial" w:hAnsi="Arial" w:cs="Arial"/>
          <w:bCs/>
          <w:sz w:val="18"/>
          <w:szCs w:val="18"/>
        </w:rPr>
        <w:t>.</w:t>
      </w:r>
    </w:p>
    <w:p w14:paraId="77EEADFA" w14:textId="77777777" w:rsidR="002C248E" w:rsidRPr="00E71B36" w:rsidRDefault="0086106E" w:rsidP="00EC5E61">
      <w:pPr>
        <w:tabs>
          <w:tab w:val="left" w:pos="567"/>
        </w:tabs>
        <w:spacing w:after="60"/>
        <w:ind w:left="567" w:hanging="567"/>
        <w:jc w:val="both"/>
        <w:rPr>
          <w:bCs/>
        </w:rPr>
      </w:pPr>
      <w:r w:rsidRPr="00E71B36">
        <w:rPr>
          <w:rFonts w:ascii="Arial" w:eastAsia="Arial" w:hAnsi="Arial" w:cs="Arial"/>
          <w:bCs/>
          <w:sz w:val="18"/>
          <w:szCs w:val="18"/>
        </w:rPr>
        <w:t xml:space="preserve">5 </w:t>
      </w:r>
      <w:r w:rsidRPr="00E71B36">
        <w:rPr>
          <w:rFonts w:ascii="Arial" w:eastAsia="Arial" w:hAnsi="Arial" w:cs="Arial"/>
          <w:bCs/>
          <w:sz w:val="18"/>
          <w:szCs w:val="18"/>
        </w:rPr>
        <w:tab/>
        <w:t>Non-payment of membership fees influences the rights of members:</w:t>
      </w:r>
    </w:p>
    <w:p w14:paraId="1A954D41" w14:textId="60B8E3ED" w:rsidR="002C248E" w:rsidRPr="00E71B36" w:rsidRDefault="0086106E" w:rsidP="00EC5E61">
      <w:pPr>
        <w:tabs>
          <w:tab w:val="left" w:pos="567"/>
        </w:tabs>
        <w:spacing w:after="60"/>
        <w:ind w:left="711" w:hanging="567"/>
        <w:jc w:val="both"/>
        <w:rPr>
          <w:bCs/>
        </w:rPr>
      </w:pPr>
      <w:r w:rsidRPr="00E71B36">
        <w:rPr>
          <w:rFonts w:ascii="Arial" w:eastAsia="Arial" w:hAnsi="Arial" w:cs="Arial"/>
          <w:bCs/>
          <w:sz w:val="18"/>
          <w:szCs w:val="18"/>
        </w:rPr>
        <w:t xml:space="preserve">5.1 </w:t>
      </w:r>
      <w:r w:rsidRPr="00E71B36">
        <w:rPr>
          <w:rFonts w:ascii="Arial" w:eastAsia="Arial" w:hAnsi="Arial" w:cs="Arial"/>
          <w:bCs/>
          <w:sz w:val="18"/>
          <w:szCs w:val="18"/>
        </w:rPr>
        <w:tab/>
        <w:t>Non-payment over three consecutive years may cause termination of membership. (</w:t>
      </w:r>
      <w:r w:rsidR="00226CD9" w:rsidRPr="00E71B36">
        <w:rPr>
          <w:rFonts w:ascii="Arial" w:eastAsia="Arial" w:hAnsi="Arial" w:cs="Arial"/>
          <w:bCs/>
          <w:sz w:val="18"/>
          <w:szCs w:val="18"/>
        </w:rPr>
        <w:t>s</w:t>
      </w:r>
      <w:r w:rsidRPr="00E71B36">
        <w:rPr>
          <w:rFonts w:ascii="Arial" w:eastAsia="Arial" w:hAnsi="Arial" w:cs="Arial"/>
          <w:bCs/>
          <w:sz w:val="18"/>
          <w:szCs w:val="18"/>
        </w:rPr>
        <w:t>ee Statutes Art</w:t>
      </w:r>
      <w:r w:rsidR="00226CD9" w:rsidRPr="00E71B36">
        <w:rPr>
          <w:rFonts w:ascii="Arial" w:eastAsia="Arial" w:hAnsi="Arial" w:cs="Arial"/>
          <w:bCs/>
          <w:sz w:val="18"/>
          <w:szCs w:val="18"/>
        </w:rPr>
        <w:t>icle</w:t>
      </w:r>
      <w:r w:rsidRPr="00E71B36">
        <w:rPr>
          <w:rFonts w:ascii="Arial" w:eastAsia="Arial" w:hAnsi="Arial" w:cs="Arial"/>
          <w:bCs/>
          <w:sz w:val="18"/>
          <w:szCs w:val="18"/>
        </w:rPr>
        <w:t xml:space="preserve"> III.3.2)</w:t>
      </w:r>
    </w:p>
    <w:p w14:paraId="6CC16CC9" w14:textId="03B8956D" w:rsidR="002C248E" w:rsidRPr="00E71B36" w:rsidRDefault="0086106E" w:rsidP="00EC5E61">
      <w:pPr>
        <w:tabs>
          <w:tab w:val="left" w:pos="567"/>
        </w:tabs>
        <w:spacing w:after="60"/>
        <w:ind w:left="567" w:hanging="425"/>
        <w:jc w:val="both"/>
        <w:rPr>
          <w:bCs/>
        </w:rPr>
      </w:pPr>
      <w:r w:rsidRPr="00E71B36">
        <w:rPr>
          <w:rFonts w:ascii="Arial" w:eastAsia="Arial" w:hAnsi="Arial" w:cs="Arial"/>
          <w:bCs/>
          <w:sz w:val="18"/>
          <w:szCs w:val="18"/>
        </w:rPr>
        <w:t xml:space="preserve">5.2 </w:t>
      </w:r>
      <w:r w:rsidRPr="00E71B36">
        <w:rPr>
          <w:rFonts w:ascii="Arial" w:eastAsia="Arial" w:hAnsi="Arial" w:cs="Arial"/>
          <w:bCs/>
          <w:sz w:val="18"/>
          <w:szCs w:val="18"/>
        </w:rPr>
        <w:tab/>
        <w:t>Scientists from non-paying Member Organizations cannot serve as IUFRO officeholders unless they first acquire</w:t>
      </w:r>
      <w:r w:rsidR="00F52D2D" w:rsidRPr="00E71B36">
        <w:rPr>
          <w:rFonts w:ascii="Arial" w:eastAsia="Arial" w:hAnsi="Arial" w:cs="Arial"/>
          <w:bCs/>
          <w:sz w:val="18"/>
          <w:szCs w:val="18"/>
        </w:rPr>
        <w:t xml:space="preserve"> </w:t>
      </w:r>
      <w:r w:rsidRPr="00E71B36">
        <w:rPr>
          <w:rFonts w:ascii="Arial" w:eastAsia="Arial" w:hAnsi="Arial" w:cs="Arial"/>
          <w:bCs/>
          <w:color w:val="auto"/>
          <w:sz w:val="18"/>
          <w:szCs w:val="18"/>
        </w:rPr>
        <w:t xml:space="preserve">at least </w:t>
      </w:r>
      <w:r w:rsidRPr="00E71B36">
        <w:rPr>
          <w:rFonts w:ascii="Arial" w:eastAsia="Arial" w:hAnsi="Arial" w:cs="Arial"/>
          <w:bCs/>
          <w:sz w:val="18"/>
          <w:szCs w:val="18"/>
        </w:rPr>
        <w:t>Associate Member status. (</w:t>
      </w:r>
      <w:r w:rsidR="00226CD9" w:rsidRPr="00E71B36">
        <w:rPr>
          <w:rFonts w:ascii="Arial" w:eastAsia="Arial" w:hAnsi="Arial" w:cs="Arial"/>
          <w:bCs/>
          <w:sz w:val="18"/>
          <w:szCs w:val="18"/>
        </w:rPr>
        <w:t>s</w:t>
      </w:r>
      <w:r w:rsidRPr="00E71B36">
        <w:rPr>
          <w:rFonts w:ascii="Arial" w:eastAsia="Arial" w:hAnsi="Arial" w:cs="Arial"/>
          <w:bCs/>
          <w:sz w:val="18"/>
          <w:szCs w:val="18"/>
        </w:rPr>
        <w:t xml:space="preserve">ee </w:t>
      </w:r>
      <w:r w:rsidR="00226CD9" w:rsidRPr="00E71B36">
        <w:rPr>
          <w:rFonts w:ascii="Arial" w:eastAsia="Arial" w:hAnsi="Arial" w:cs="Arial"/>
          <w:bCs/>
          <w:sz w:val="18"/>
          <w:szCs w:val="18"/>
        </w:rPr>
        <w:t xml:space="preserve">also </w:t>
      </w:r>
      <w:r w:rsidRPr="00E71B36">
        <w:rPr>
          <w:rFonts w:ascii="Arial" w:eastAsia="Arial" w:hAnsi="Arial" w:cs="Arial"/>
          <w:bCs/>
          <w:sz w:val="18"/>
          <w:szCs w:val="18"/>
        </w:rPr>
        <w:t>Statutes Article III.4.1.</w:t>
      </w:r>
      <w:r w:rsidR="00226CD9" w:rsidRPr="00E71B36">
        <w:rPr>
          <w:rFonts w:ascii="Arial" w:eastAsia="Arial" w:hAnsi="Arial" w:cs="Arial"/>
          <w:bCs/>
          <w:sz w:val="18"/>
          <w:szCs w:val="18"/>
        </w:rPr>
        <w:t>6</w:t>
      </w:r>
      <w:r w:rsidRPr="00E71B36">
        <w:rPr>
          <w:rFonts w:ascii="Arial" w:eastAsia="Arial" w:hAnsi="Arial" w:cs="Arial"/>
          <w:bCs/>
          <w:sz w:val="18"/>
          <w:szCs w:val="18"/>
        </w:rPr>
        <w:t>)</w:t>
      </w:r>
    </w:p>
    <w:p w14:paraId="5377415F" w14:textId="5B49340A" w:rsidR="002C248E" w:rsidRPr="0069752D" w:rsidRDefault="0086106E" w:rsidP="00EC5E61">
      <w:pPr>
        <w:tabs>
          <w:tab w:val="left" w:pos="567"/>
        </w:tabs>
        <w:spacing w:after="60"/>
        <w:ind w:left="567" w:hanging="425"/>
        <w:jc w:val="both"/>
        <w:rPr>
          <w:bCs/>
        </w:rPr>
      </w:pPr>
      <w:r w:rsidRPr="00E71B36">
        <w:rPr>
          <w:rFonts w:ascii="Arial" w:eastAsia="Arial" w:hAnsi="Arial" w:cs="Arial"/>
          <w:bCs/>
          <w:sz w:val="18"/>
          <w:szCs w:val="18"/>
        </w:rPr>
        <w:t xml:space="preserve">5.3 </w:t>
      </w:r>
      <w:r w:rsidRPr="00E71B36">
        <w:rPr>
          <w:rFonts w:ascii="Arial" w:eastAsia="Arial" w:hAnsi="Arial" w:cs="Arial"/>
          <w:bCs/>
          <w:sz w:val="18"/>
          <w:szCs w:val="18"/>
        </w:rPr>
        <w:tab/>
        <w:t xml:space="preserve">After one year of not paying membership subscriptions, the member’s right to vote through the International Council is suspended. (For restriction in membership rights, see </w:t>
      </w:r>
      <w:r w:rsidR="0003285C" w:rsidRPr="00E71B36">
        <w:rPr>
          <w:rFonts w:ascii="Arial" w:eastAsia="Arial" w:hAnsi="Arial" w:cs="Arial"/>
          <w:bCs/>
          <w:sz w:val="18"/>
          <w:szCs w:val="18"/>
        </w:rPr>
        <w:t xml:space="preserve">also </w:t>
      </w:r>
      <w:r w:rsidRPr="00E71B36">
        <w:rPr>
          <w:rFonts w:ascii="Arial" w:eastAsia="Arial" w:hAnsi="Arial" w:cs="Arial"/>
          <w:bCs/>
          <w:sz w:val="18"/>
          <w:szCs w:val="18"/>
        </w:rPr>
        <w:t>Statutes Article III.4.3</w:t>
      </w:r>
      <w:r w:rsidRPr="0069752D">
        <w:rPr>
          <w:rFonts w:ascii="Arial" w:eastAsia="Arial" w:hAnsi="Arial" w:cs="Arial"/>
          <w:bCs/>
          <w:sz w:val="18"/>
          <w:szCs w:val="18"/>
        </w:rPr>
        <w:t>)</w:t>
      </w:r>
    </w:p>
    <w:p w14:paraId="0C8C4D18" w14:textId="79CE68A4" w:rsidR="002C248E" w:rsidRPr="00EC5E61" w:rsidRDefault="0086106E" w:rsidP="00EC5E61">
      <w:pPr>
        <w:tabs>
          <w:tab w:val="left" w:pos="567"/>
        </w:tabs>
        <w:spacing w:after="60"/>
        <w:ind w:left="564" w:hanging="564"/>
        <w:jc w:val="both"/>
        <w:rPr>
          <w:rFonts w:ascii="Arial" w:hAnsi="Arial" w:cs="Arial"/>
          <w:sz w:val="18"/>
          <w:szCs w:val="18"/>
        </w:rPr>
      </w:pPr>
      <w:bookmarkStart w:id="432" w:name="h.vx1227" w:colFirst="0" w:colLast="0"/>
      <w:bookmarkEnd w:id="432"/>
      <w:r w:rsidRPr="0069752D">
        <w:rPr>
          <w:rFonts w:ascii="Arial" w:eastAsia="Arial" w:hAnsi="Arial" w:cs="Arial"/>
          <w:bCs/>
          <w:sz w:val="18"/>
          <w:szCs w:val="18"/>
        </w:rPr>
        <w:t xml:space="preserve">6 </w:t>
      </w:r>
      <w:r w:rsidRPr="0069752D">
        <w:rPr>
          <w:rFonts w:ascii="Arial" w:eastAsia="Arial" w:hAnsi="Arial" w:cs="Arial"/>
          <w:bCs/>
          <w:sz w:val="18"/>
          <w:szCs w:val="18"/>
        </w:rPr>
        <w:tab/>
      </w:r>
      <w:r w:rsidRPr="00EC5E61">
        <w:rPr>
          <w:rFonts w:ascii="Arial" w:eastAsia="Arial" w:hAnsi="Arial" w:cs="Arial"/>
          <w:bCs/>
          <w:sz w:val="18"/>
          <w:szCs w:val="18"/>
        </w:rPr>
        <w:t xml:space="preserve">Member Organizations or Individual Members may nominate persons to receive the title of Honorary </w:t>
      </w:r>
      <w:r w:rsidR="00F52D2D" w:rsidRPr="00EC5E61">
        <w:rPr>
          <w:rFonts w:ascii="Arial" w:eastAsia="Arial" w:hAnsi="Arial" w:cs="Arial"/>
          <w:bCs/>
          <w:sz w:val="18"/>
          <w:szCs w:val="18"/>
        </w:rPr>
        <w:tab/>
      </w:r>
      <w:r w:rsidRPr="00EC5E61">
        <w:rPr>
          <w:rFonts w:ascii="Arial" w:eastAsia="Arial" w:hAnsi="Arial" w:cs="Arial"/>
          <w:bCs/>
          <w:sz w:val="18"/>
          <w:szCs w:val="18"/>
        </w:rPr>
        <w:t>Member.</w:t>
      </w:r>
      <w:r w:rsidR="0069752D" w:rsidRPr="00EC5E61">
        <w:rPr>
          <w:rFonts w:ascii="Arial" w:eastAsia="Arial" w:hAnsi="Arial" w:cs="Arial"/>
          <w:bCs/>
          <w:sz w:val="18"/>
          <w:szCs w:val="18"/>
        </w:rPr>
        <w:t xml:space="preserve"> O</w:t>
      </w:r>
      <w:r w:rsidRPr="00EC5E61">
        <w:rPr>
          <w:rFonts w:ascii="Arial" w:eastAsia="Arial" w:hAnsi="Arial" w:cs="Arial"/>
          <w:bCs/>
          <w:sz w:val="18"/>
          <w:szCs w:val="18"/>
        </w:rPr>
        <w:t>nly those persons who have contributed significantly to IUFRO through long service and</w:t>
      </w:r>
      <w:r w:rsidRPr="00EC5E61">
        <w:rPr>
          <w:rFonts w:ascii="Arial" w:eastAsia="Arial" w:hAnsi="Arial" w:cs="Arial"/>
          <w:sz w:val="18"/>
          <w:szCs w:val="18"/>
        </w:rPr>
        <w:t xml:space="preserve"> outstanding </w:t>
      </w:r>
      <w:r w:rsidR="00F52D2D" w:rsidRPr="00EC5E61">
        <w:rPr>
          <w:rFonts w:ascii="Arial" w:eastAsia="Arial" w:hAnsi="Arial" w:cs="Arial"/>
          <w:sz w:val="18"/>
          <w:szCs w:val="18"/>
        </w:rPr>
        <w:tab/>
      </w:r>
      <w:r w:rsidRPr="00EC5E61">
        <w:rPr>
          <w:rFonts w:ascii="Arial" w:eastAsia="Arial" w:hAnsi="Arial" w:cs="Arial"/>
          <w:sz w:val="18"/>
          <w:szCs w:val="18"/>
        </w:rPr>
        <w:t xml:space="preserve">achievements should be nominated for this title. The nominations are considered by the Honours and </w:t>
      </w:r>
      <w:r w:rsidR="00F52D2D" w:rsidRPr="00EC5E61">
        <w:rPr>
          <w:rFonts w:ascii="Arial" w:eastAsia="Arial" w:hAnsi="Arial" w:cs="Arial"/>
          <w:sz w:val="18"/>
          <w:szCs w:val="18"/>
        </w:rPr>
        <w:tab/>
      </w:r>
      <w:r w:rsidRPr="00EC5E61">
        <w:rPr>
          <w:rFonts w:ascii="Arial" w:eastAsia="Arial" w:hAnsi="Arial" w:cs="Arial"/>
          <w:sz w:val="18"/>
          <w:szCs w:val="18"/>
        </w:rPr>
        <w:t>Awards Committee</w:t>
      </w:r>
      <w:r w:rsidR="00EE68DC" w:rsidRPr="00EC5E61">
        <w:rPr>
          <w:rFonts w:ascii="Arial" w:eastAsia="Arial" w:hAnsi="Arial" w:cs="Arial"/>
          <w:sz w:val="18"/>
          <w:szCs w:val="18"/>
        </w:rPr>
        <w:t>,</w:t>
      </w:r>
      <w:r w:rsidRPr="00EC5E61">
        <w:rPr>
          <w:rFonts w:ascii="Arial" w:eastAsia="Arial" w:hAnsi="Arial" w:cs="Arial"/>
          <w:sz w:val="18"/>
          <w:szCs w:val="18"/>
        </w:rPr>
        <w:t xml:space="preserve"> </w:t>
      </w:r>
      <w:r w:rsidR="009324D3" w:rsidRPr="00EC5E61">
        <w:rPr>
          <w:rFonts w:ascii="Arial" w:eastAsia="Arial" w:hAnsi="Arial" w:cs="Arial"/>
          <w:sz w:val="18"/>
          <w:szCs w:val="18"/>
        </w:rPr>
        <w:t>followed by the Board recommendation to the International Council for approval</w:t>
      </w:r>
      <w:r w:rsidRPr="00EC5E61">
        <w:rPr>
          <w:rFonts w:ascii="Arial" w:eastAsia="Arial" w:hAnsi="Arial" w:cs="Arial"/>
          <w:sz w:val="18"/>
          <w:szCs w:val="18"/>
        </w:rPr>
        <w:t xml:space="preserve">. Honorary </w:t>
      </w:r>
      <w:r w:rsidR="00F52D2D" w:rsidRPr="00EC5E61">
        <w:rPr>
          <w:rFonts w:ascii="Arial" w:eastAsia="Arial" w:hAnsi="Arial" w:cs="Arial"/>
          <w:sz w:val="18"/>
          <w:szCs w:val="18"/>
        </w:rPr>
        <w:tab/>
      </w:r>
      <w:r w:rsidRPr="00EC5E61">
        <w:rPr>
          <w:rFonts w:ascii="Arial" w:eastAsia="Arial" w:hAnsi="Arial" w:cs="Arial"/>
          <w:sz w:val="18"/>
          <w:szCs w:val="18"/>
        </w:rPr>
        <w:t xml:space="preserve">membership may be terminated upon personal request. </w:t>
      </w:r>
    </w:p>
    <w:p w14:paraId="7D764989" w14:textId="77777777" w:rsidR="002C248E" w:rsidRPr="00EC5E61" w:rsidRDefault="0086106E" w:rsidP="00EC5E61">
      <w:pPr>
        <w:tabs>
          <w:tab w:val="left" w:pos="567"/>
        </w:tabs>
        <w:spacing w:after="60"/>
        <w:ind w:left="567" w:hanging="567"/>
        <w:jc w:val="both"/>
        <w:rPr>
          <w:rFonts w:ascii="Arial" w:hAnsi="Arial" w:cs="Arial"/>
          <w:sz w:val="18"/>
          <w:szCs w:val="18"/>
        </w:rPr>
      </w:pPr>
      <w:r w:rsidRPr="00EC5E61">
        <w:rPr>
          <w:rFonts w:ascii="Arial" w:eastAsia="Arial" w:hAnsi="Arial" w:cs="Arial"/>
          <w:sz w:val="18"/>
          <w:szCs w:val="18"/>
        </w:rPr>
        <w:t xml:space="preserve">7 </w:t>
      </w:r>
      <w:r w:rsidRPr="00EC5E61">
        <w:rPr>
          <w:rFonts w:ascii="Arial" w:eastAsia="Arial" w:hAnsi="Arial" w:cs="Arial"/>
          <w:sz w:val="18"/>
          <w:szCs w:val="18"/>
        </w:rPr>
        <w:tab/>
      </w:r>
      <w:r w:rsidRPr="00EC5E61">
        <w:rPr>
          <w:rFonts w:ascii="Arial" w:eastAsia="Arial" w:hAnsi="Arial" w:cs="Arial"/>
          <w:bCs/>
          <w:sz w:val="18"/>
          <w:szCs w:val="18"/>
        </w:rPr>
        <w:t>Associate Members</w:t>
      </w:r>
      <w:r w:rsidRPr="00EC5E61">
        <w:rPr>
          <w:rFonts w:ascii="Arial" w:eastAsia="Arial" w:hAnsi="Arial" w:cs="Arial"/>
          <w:b/>
          <w:sz w:val="18"/>
          <w:szCs w:val="18"/>
        </w:rPr>
        <w:t xml:space="preserve"> </w:t>
      </w:r>
      <w:r w:rsidRPr="00EC5E61">
        <w:rPr>
          <w:rFonts w:ascii="Arial" w:eastAsia="Arial" w:hAnsi="Arial" w:cs="Arial"/>
          <w:sz w:val="18"/>
          <w:szCs w:val="18"/>
        </w:rPr>
        <w:t>are Individual Members and as such they do not belong to a Member Organization. They do not vote for or nominate country representatives to the International Council.</w:t>
      </w:r>
    </w:p>
    <w:p w14:paraId="3F08C8CA" w14:textId="011EFA3A" w:rsidR="002C248E" w:rsidRPr="00E71B36" w:rsidRDefault="0086106E" w:rsidP="00EC5E61">
      <w:pPr>
        <w:tabs>
          <w:tab w:val="left" w:pos="567"/>
        </w:tabs>
        <w:spacing w:after="60"/>
        <w:ind w:left="567" w:hanging="567"/>
        <w:jc w:val="both"/>
        <w:rPr>
          <w:rFonts w:ascii="Arial" w:hAnsi="Arial" w:cs="Arial"/>
          <w:bCs/>
          <w:sz w:val="18"/>
          <w:szCs w:val="18"/>
        </w:rPr>
      </w:pPr>
      <w:r w:rsidRPr="00EC5E61">
        <w:rPr>
          <w:rFonts w:ascii="Arial" w:eastAsia="Arial" w:hAnsi="Arial" w:cs="Arial"/>
          <w:sz w:val="18"/>
          <w:szCs w:val="18"/>
        </w:rPr>
        <w:t xml:space="preserve">8 </w:t>
      </w:r>
      <w:r w:rsidRPr="00EC5E61">
        <w:rPr>
          <w:rFonts w:ascii="Arial" w:eastAsia="Arial" w:hAnsi="Arial" w:cs="Arial"/>
          <w:sz w:val="18"/>
          <w:szCs w:val="18"/>
        </w:rPr>
        <w:tab/>
      </w:r>
      <w:r w:rsidRPr="00E71B36">
        <w:rPr>
          <w:rFonts w:ascii="Arial" w:eastAsia="Arial" w:hAnsi="Arial" w:cs="Arial"/>
          <w:bCs/>
          <w:sz w:val="18"/>
          <w:szCs w:val="18"/>
        </w:rPr>
        <w:t>Continuation of benefits</w:t>
      </w:r>
      <w:r w:rsidR="00EC5E61" w:rsidRPr="00E71B36">
        <w:rPr>
          <w:rFonts w:ascii="Arial" w:hAnsi="Arial" w:cs="Arial"/>
          <w:bCs/>
          <w:sz w:val="18"/>
          <w:szCs w:val="18"/>
        </w:rPr>
        <w:t xml:space="preserve">: </w:t>
      </w:r>
      <w:r w:rsidRPr="00E71B36">
        <w:rPr>
          <w:rFonts w:ascii="Arial" w:eastAsia="Arial" w:hAnsi="Arial" w:cs="Arial"/>
          <w:bCs/>
          <w:sz w:val="18"/>
          <w:szCs w:val="18"/>
        </w:rPr>
        <w:t xml:space="preserve">On request and at the discretion of the Board, IUFRO News </w:t>
      </w:r>
      <w:r w:rsidR="00EE68DC" w:rsidRPr="00E71B36">
        <w:rPr>
          <w:rFonts w:ascii="Arial" w:eastAsia="Arial" w:hAnsi="Arial" w:cs="Arial"/>
          <w:bCs/>
          <w:sz w:val="18"/>
          <w:szCs w:val="18"/>
        </w:rPr>
        <w:t xml:space="preserve">and other IUFRO communications/publications </w:t>
      </w:r>
      <w:r w:rsidRPr="00E71B36">
        <w:rPr>
          <w:rFonts w:ascii="Arial" w:eastAsia="Arial" w:hAnsi="Arial" w:cs="Arial"/>
          <w:bCs/>
          <w:sz w:val="18"/>
          <w:szCs w:val="18"/>
        </w:rPr>
        <w:t>will continue to be sent to long-serving officeholders after their term of office ends.</w:t>
      </w:r>
    </w:p>
    <w:p w14:paraId="413F6904" w14:textId="4D858F84" w:rsidR="002C248E" w:rsidRPr="00E71B36" w:rsidRDefault="00C64449" w:rsidP="00EC5E61">
      <w:pPr>
        <w:tabs>
          <w:tab w:val="left" w:pos="567"/>
        </w:tabs>
        <w:spacing w:after="60"/>
        <w:ind w:left="567" w:hanging="567"/>
        <w:jc w:val="both"/>
        <w:rPr>
          <w:rFonts w:ascii="Arial" w:hAnsi="Arial" w:cs="Arial"/>
          <w:bCs/>
          <w:sz w:val="18"/>
          <w:szCs w:val="18"/>
        </w:rPr>
      </w:pPr>
      <w:r w:rsidRPr="00E71B36">
        <w:rPr>
          <w:rFonts w:ascii="Arial" w:eastAsia="Arial" w:hAnsi="Arial" w:cs="Arial"/>
          <w:bCs/>
          <w:sz w:val="18"/>
          <w:szCs w:val="18"/>
        </w:rPr>
        <w:t>9</w:t>
      </w:r>
      <w:r w:rsidR="0086106E" w:rsidRPr="00E71B36">
        <w:rPr>
          <w:rFonts w:ascii="Arial" w:eastAsia="Arial" w:hAnsi="Arial" w:cs="Arial"/>
          <w:bCs/>
          <w:sz w:val="18"/>
          <w:szCs w:val="18"/>
        </w:rPr>
        <w:t xml:space="preserve"> </w:t>
      </w:r>
      <w:r w:rsidR="0086106E" w:rsidRPr="00E71B36">
        <w:rPr>
          <w:rFonts w:ascii="Arial" w:eastAsia="Arial" w:hAnsi="Arial" w:cs="Arial"/>
          <w:bCs/>
          <w:sz w:val="18"/>
          <w:szCs w:val="18"/>
        </w:rPr>
        <w:tab/>
        <w:t>National IUFRO Committees can be formed by IUFRO members in a country.</w:t>
      </w:r>
    </w:p>
    <w:p w14:paraId="38AC8B8E" w14:textId="17DF983E" w:rsidR="002C248E" w:rsidRPr="00EC5E61" w:rsidRDefault="0086106E" w:rsidP="00EC5E61">
      <w:pPr>
        <w:tabs>
          <w:tab w:val="left" w:pos="567"/>
        </w:tabs>
        <w:spacing w:after="60"/>
        <w:ind w:left="567" w:hanging="567"/>
        <w:jc w:val="both"/>
        <w:rPr>
          <w:rFonts w:ascii="Arial" w:hAnsi="Arial" w:cs="Arial"/>
          <w:sz w:val="18"/>
          <w:szCs w:val="18"/>
        </w:rPr>
      </w:pPr>
      <w:r w:rsidRPr="00E71B36">
        <w:rPr>
          <w:rFonts w:ascii="Arial" w:eastAsia="Arial" w:hAnsi="Arial" w:cs="Arial"/>
          <w:bCs/>
          <w:sz w:val="18"/>
          <w:szCs w:val="18"/>
        </w:rPr>
        <w:t>1</w:t>
      </w:r>
      <w:r w:rsidR="00C64449" w:rsidRPr="00E71B36">
        <w:rPr>
          <w:rFonts w:ascii="Arial" w:eastAsia="Arial" w:hAnsi="Arial" w:cs="Arial"/>
          <w:bCs/>
          <w:sz w:val="18"/>
          <w:szCs w:val="18"/>
        </w:rPr>
        <w:t>0</w:t>
      </w:r>
      <w:r w:rsidRPr="00E71B36">
        <w:rPr>
          <w:rFonts w:ascii="Arial" w:eastAsia="Arial" w:hAnsi="Arial" w:cs="Arial"/>
          <w:bCs/>
          <w:sz w:val="18"/>
          <w:szCs w:val="18"/>
        </w:rPr>
        <w:t xml:space="preserve"> </w:t>
      </w:r>
      <w:r w:rsidRPr="00E71B36">
        <w:rPr>
          <w:rFonts w:ascii="Arial" w:eastAsia="Arial" w:hAnsi="Arial" w:cs="Arial"/>
          <w:bCs/>
          <w:sz w:val="18"/>
          <w:szCs w:val="18"/>
        </w:rPr>
        <w:tab/>
        <w:t>Membership fees/subscription</w:t>
      </w:r>
      <w:r w:rsidRPr="00EC5E61">
        <w:rPr>
          <w:rFonts w:ascii="Arial" w:eastAsia="Arial" w:hAnsi="Arial" w:cs="Arial"/>
          <w:bCs/>
          <w:sz w:val="18"/>
          <w:szCs w:val="18"/>
        </w:rPr>
        <w:t xml:space="preserve"> rates are described in detail in Section IX</w:t>
      </w:r>
      <w:r w:rsidRPr="00EC5E61">
        <w:rPr>
          <w:rFonts w:ascii="Arial" w:eastAsia="Arial" w:hAnsi="Arial" w:cs="Arial"/>
          <w:sz w:val="18"/>
          <w:szCs w:val="18"/>
        </w:rPr>
        <w:t>.</w:t>
      </w:r>
    </w:p>
    <w:p w14:paraId="1DFA2D5A" w14:textId="77777777" w:rsidR="002C248E" w:rsidRPr="0069752D" w:rsidRDefault="0086106E">
      <w:pPr>
        <w:tabs>
          <w:tab w:val="left" w:pos="567"/>
        </w:tabs>
        <w:spacing w:after="96"/>
        <w:ind w:left="567" w:hanging="567"/>
        <w:jc w:val="both"/>
        <w:rPr>
          <w:sz w:val="22"/>
          <w:szCs w:val="22"/>
        </w:rPr>
      </w:pPr>
      <w:bookmarkStart w:id="433" w:name="h.3fwokq0" w:colFirst="0" w:colLast="0"/>
      <w:bookmarkEnd w:id="433"/>
      <w:r w:rsidRPr="0069752D">
        <w:rPr>
          <w:rFonts w:ascii="Arial" w:eastAsia="Arial" w:hAnsi="Arial" w:cs="Arial"/>
          <w:b/>
          <w:sz w:val="22"/>
          <w:szCs w:val="22"/>
        </w:rPr>
        <w:lastRenderedPageBreak/>
        <w:t xml:space="preserve">SECTION IV: </w:t>
      </w:r>
      <w:r w:rsidRPr="0069752D">
        <w:rPr>
          <w:rFonts w:ascii="Arial" w:eastAsia="Arial" w:hAnsi="Arial" w:cs="Arial"/>
          <w:b/>
          <w:i/>
          <w:sz w:val="22"/>
          <w:szCs w:val="22"/>
        </w:rPr>
        <w:t>Congress</w:t>
      </w:r>
    </w:p>
    <w:p w14:paraId="21AA8A99" w14:textId="77777777" w:rsidR="002C248E" w:rsidRDefault="0086106E">
      <w:pPr>
        <w:tabs>
          <w:tab w:val="left" w:pos="567"/>
        </w:tabs>
        <w:spacing w:after="96"/>
        <w:ind w:left="567" w:hanging="567"/>
        <w:jc w:val="both"/>
      </w:pPr>
      <w:r>
        <w:rPr>
          <w:rFonts w:ascii="Arial" w:eastAsia="Arial" w:hAnsi="Arial" w:cs="Arial"/>
          <w:sz w:val="18"/>
          <w:szCs w:val="18"/>
        </w:rPr>
        <w:t>(Statutes Article V)</w:t>
      </w:r>
    </w:p>
    <w:p w14:paraId="0F0D9859" w14:textId="4A51C145" w:rsidR="002C248E" w:rsidRPr="009409E1" w:rsidRDefault="0086106E" w:rsidP="0069752D">
      <w:pPr>
        <w:tabs>
          <w:tab w:val="left" w:pos="567"/>
        </w:tabs>
        <w:spacing w:after="80"/>
        <w:ind w:left="567" w:hanging="567"/>
        <w:jc w:val="both"/>
        <w:rPr>
          <w:rFonts w:ascii="Arial" w:eastAsia="Arial" w:hAnsi="Arial" w:cs="Arial"/>
          <w:sz w:val="18"/>
          <w:szCs w:val="18"/>
        </w:rPr>
      </w:pPr>
      <w:r>
        <w:rPr>
          <w:rFonts w:ascii="Arial" w:eastAsia="Arial" w:hAnsi="Arial" w:cs="Arial"/>
          <w:sz w:val="18"/>
          <w:szCs w:val="18"/>
        </w:rPr>
        <w:t xml:space="preserve">1 </w:t>
      </w:r>
      <w:r>
        <w:rPr>
          <w:rFonts w:ascii="Arial" w:eastAsia="Arial" w:hAnsi="Arial" w:cs="Arial"/>
          <w:sz w:val="18"/>
          <w:szCs w:val="18"/>
        </w:rPr>
        <w:tab/>
      </w:r>
      <w:r w:rsidR="009409E1">
        <w:rPr>
          <w:rFonts w:ascii="Arial" w:eastAsia="Arial" w:hAnsi="Arial" w:cs="Arial"/>
          <w:sz w:val="18"/>
          <w:szCs w:val="18"/>
        </w:rPr>
        <w:t xml:space="preserve">The selection of the venue and host country of a Congress is based on bidding rules describing the selection criteria and process. The bidding rules are prepared by the Management Committee and approved by the Board, </w:t>
      </w:r>
      <w:r w:rsidR="009409E1" w:rsidRPr="009409E1">
        <w:rPr>
          <w:rFonts w:ascii="Arial" w:eastAsia="Arial" w:hAnsi="Arial" w:cs="Arial"/>
          <w:sz w:val="18"/>
          <w:szCs w:val="18"/>
        </w:rPr>
        <w:t>before a new selection process is initiated.</w:t>
      </w:r>
      <w:r w:rsidR="009409E1">
        <w:rPr>
          <w:rFonts w:ascii="Arial" w:eastAsia="Arial" w:hAnsi="Arial" w:cs="Arial"/>
          <w:sz w:val="18"/>
          <w:szCs w:val="18"/>
        </w:rPr>
        <w:t xml:space="preserve"> </w:t>
      </w:r>
      <w:r>
        <w:rPr>
          <w:rFonts w:ascii="Arial" w:eastAsia="Arial" w:hAnsi="Arial" w:cs="Arial"/>
          <w:sz w:val="18"/>
          <w:szCs w:val="18"/>
        </w:rPr>
        <w:t xml:space="preserve">Member Organizations that wish to invite the Union to hold a Congress in their country are advised to make their intentions known to the Secretariat according to the </w:t>
      </w:r>
      <w:r w:rsidR="009409E1">
        <w:rPr>
          <w:rFonts w:ascii="Arial" w:eastAsia="Arial" w:hAnsi="Arial" w:cs="Arial"/>
          <w:sz w:val="18"/>
          <w:szCs w:val="18"/>
        </w:rPr>
        <w:t>b</w:t>
      </w:r>
      <w:r w:rsidRPr="006C3A85">
        <w:rPr>
          <w:rFonts w:ascii="Arial" w:eastAsia="Arial" w:hAnsi="Arial" w:cs="Arial"/>
          <w:sz w:val="18"/>
          <w:szCs w:val="18"/>
        </w:rPr>
        <w:t xml:space="preserve">idding </w:t>
      </w:r>
      <w:r w:rsidR="009409E1">
        <w:rPr>
          <w:rFonts w:ascii="Arial" w:eastAsia="Arial" w:hAnsi="Arial" w:cs="Arial"/>
          <w:sz w:val="18"/>
          <w:szCs w:val="18"/>
        </w:rPr>
        <w:t>r</w:t>
      </w:r>
      <w:r w:rsidRPr="006C3A85">
        <w:rPr>
          <w:rFonts w:ascii="Arial" w:eastAsia="Arial" w:hAnsi="Arial" w:cs="Arial"/>
          <w:sz w:val="18"/>
          <w:szCs w:val="18"/>
        </w:rPr>
        <w:t>ules</w:t>
      </w:r>
      <w:r>
        <w:rPr>
          <w:rFonts w:ascii="Arial" w:eastAsia="Arial" w:hAnsi="Arial" w:cs="Arial"/>
          <w:sz w:val="18"/>
          <w:szCs w:val="18"/>
        </w:rPr>
        <w:t xml:space="preserve">. The International Council </w:t>
      </w:r>
      <w:r w:rsidR="00BD3A78" w:rsidRPr="00C55F98">
        <w:rPr>
          <w:rFonts w:ascii="Arial" w:eastAsia="Arial" w:hAnsi="Arial" w:cs="Arial"/>
          <w:color w:val="auto"/>
          <w:sz w:val="18"/>
          <w:szCs w:val="18"/>
        </w:rPr>
        <w:t xml:space="preserve">decides on the location for the next </w:t>
      </w:r>
      <w:r w:rsidRPr="00C55F98">
        <w:rPr>
          <w:rFonts w:ascii="Arial" w:eastAsia="Arial" w:hAnsi="Arial" w:cs="Arial"/>
          <w:color w:val="auto"/>
          <w:sz w:val="18"/>
          <w:szCs w:val="18"/>
        </w:rPr>
        <w:t xml:space="preserve">Congress </w:t>
      </w:r>
      <w:r w:rsidR="00BD3A78" w:rsidRPr="00C55F98">
        <w:rPr>
          <w:rFonts w:ascii="Arial" w:eastAsia="Arial" w:hAnsi="Arial" w:cs="Arial"/>
          <w:color w:val="auto"/>
          <w:sz w:val="18"/>
          <w:szCs w:val="18"/>
        </w:rPr>
        <w:t xml:space="preserve">based on a recommendation by the Board, </w:t>
      </w:r>
      <w:r w:rsidRPr="00C55F98">
        <w:rPr>
          <w:rFonts w:ascii="Arial" w:eastAsia="Arial" w:hAnsi="Arial" w:cs="Arial"/>
          <w:color w:val="auto"/>
          <w:sz w:val="18"/>
          <w:szCs w:val="18"/>
        </w:rPr>
        <w:t>and make</w:t>
      </w:r>
      <w:r w:rsidR="00BD3A78" w:rsidRPr="00C55F98">
        <w:rPr>
          <w:rFonts w:ascii="Arial" w:eastAsia="Arial" w:hAnsi="Arial" w:cs="Arial"/>
          <w:color w:val="auto"/>
          <w:sz w:val="18"/>
          <w:szCs w:val="18"/>
        </w:rPr>
        <w:t>s</w:t>
      </w:r>
      <w:r w:rsidRPr="00C55F98">
        <w:rPr>
          <w:rFonts w:ascii="Arial" w:eastAsia="Arial" w:hAnsi="Arial" w:cs="Arial"/>
          <w:color w:val="auto"/>
          <w:sz w:val="18"/>
          <w:szCs w:val="18"/>
        </w:rPr>
        <w:t xml:space="preserve"> its decision </w:t>
      </w:r>
      <w:r w:rsidR="00E90EC8">
        <w:rPr>
          <w:rFonts w:ascii="Arial" w:eastAsia="Arial" w:hAnsi="Arial" w:cs="Arial"/>
          <w:color w:val="auto"/>
          <w:sz w:val="18"/>
          <w:szCs w:val="18"/>
        </w:rPr>
        <w:t>before</w:t>
      </w:r>
      <w:r w:rsidRPr="00C55F98">
        <w:rPr>
          <w:rFonts w:ascii="Arial" w:eastAsia="Arial" w:hAnsi="Arial" w:cs="Arial"/>
          <w:color w:val="auto"/>
          <w:sz w:val="18"/>
          <w:szCs w:val="18"/>
        </w:rPr>
        <w:t xml:space="preserve"> the Closing Session of the preceding Congress. If, at the end of a Congress, the International Council has not been able to decide on the arrangements for the next Congress, the decisions are taken by the Board.</w:t>
      </w:r>
    </w:p>
    <w:p w14:paraId="179A3D51" w14:textId="15E10FF7" w:rsidR="002C248E" w:rsidRPr="0069752D" w:rsidRDefault="0086106E" w:rsidP="0069752D">
      <w:pPr>
        <w:tabs>
          <w:tab w:val="left" w:pos="567"/>
        </w:tabs>
        <w:spacing w:after="80"/>
        <w:ind w:left="567" w:hanging="567"/>
        <w:jc w:val="both"/>
        <w:rPr>
          <w:bCs/>
          <w:color w:val="auto"/>
        </w:rPr>
      </w:pPr>
      <w:r w:rsidRPr="00C55F98">
        <w:rPr>
          <w:rFonts w:ascii="Arial" w:eastAsia="Arial" w:hAnsi="Arial" w:cs="Arial"/>
          <w:color w:val="auto"/>
          <w:sz w:val="18"/>
          <w:szCs w:val="18"/>
        </w:rPr>
        <w:t xml:space="preserve">2 </w:t>
      </w:r>
      <w:r w:rsidRPr="00C55F98">
        <w:rPr>
          <w:rFonts w:ascii="Arial" w:eastAsia="Arial" w:hAnsi="Arial" w:cs="Arial"/>
          <w:color w:val="auto"/>
          <w:sz w:val="18"/>
          <w:szCs w:val="18"/>
        </w:rPr>
        <w:tab/>
      </w:r>
      <w:r w:rsidRPr="0069752D">
        <w:rPr>
          <w:rFonts w:ascii="Arial" w:eastAsia="Arial" w:hAnsi="Arial" w:cs="Arial"/>
          <w:bCs/>
          <w:color w:val="auto"/>
          <w:sz w:val="18"/>
          <w:szCs w:val="18"/>
        </w:rPr>
        <w:t>The Union’s Congresses are directed by the President in liaison with the Chair</w:t>
      </w:r>
      <w:r w:rsidR="00BD3A78" w:rsidRPr="0069752D">
        <w:rPr>
          <w:rFonts w:ascii="Arial" w:eastAsia="Arial" w:hAnsi="Arial" w:cs="Arial"/>
          <w:bCs/>
          <w:color w:val="auto"/>
          <w:sz w:val="18"/>
          <w:szCs w:val="18"/>
        </w:rPr>
        <w:t>s</w:t>
      </w:r>
      <w:r w:rsidRPr="0069752D">
        <w:rPr>
          <w:rFonts w:ascii="Arial" w:eastAsia="Arial" w:hAnsi="Arial" w:cs="Arial"/>
          <w:bCs/>
          <w:color w:val="auto"/>
          <w:sz w:val="18"/>
          <w:szCs w:val="18"/>
        </w:rPr>
        <w:t xml:space="preserve"> of the Congress Organizing Committee</w:t>
      </w:r>
      <w:r w:rsidR="00BD3A78" w:rsidRPr="0069752D">
        <w:rPr>
          <w:rFonts w:ascii="Arial" w:eastAsia="Arial" w:hAnsi="Arial" w:cs="Arial"/>
          <w:bCs/>
          <w:color w:val="auto"/>
          <w:sz w:val="18"/>
          <w:szCs w:val="18"/>
        </w:rPr>
        <w:t xml:space="preserve"> and the Congress Scientific Committee, who are</w:t>
      </w:r>
      <w:r w:rsidRPr="0069752D">
        <w:rPr>
          <w:rFonts w:ascii="Arial" w:eastAsia="Arial" w:hAnsi="Arial" w:cs="Arial"/>
          <w:bCs/>
          <w:color w:val="auto"/>
          <w:sz w:val="18"/>
          <w:szCs w:val="18"/>
        </w:rPr>
        <w:t xml:space="preserve"> a non-voting </w:t>
      </w:r>
      <w:r w:rsidRPr="0069752D">
        <w:rPr>
          <w:rFonts w:ascii="Arial" w:eastAsia="Arial" w:hAnsi="Arial" w:cs="Arial"/>
          <w:bCs/>
          <w:i/>
          <w:color w:val="auto"/>
          <w:sz w:val="18"/>
          <w:szCs w:val="18"/>
        </w:rPr>
        <w:t xml:space="preserve">ex officio </w:t>
      </w:r>
      <w:r w:rsidRPr="0069752D">
        <w:rPr>
          <w:rFonts w:ascii="Arial" w:eastAsia="Arial" w:hAnsi="Arial" w:cs="Arial"/>
          <w:bCs/>
          <w:color w:val="auto"/>
          <w:sz w:val="18"/>
          <w:szCs w:val="18"/>
        </w:rPr>
        <w:t>member of the Board. Wide discretion is left to the President with regard to preparation, organization of sessions, scientific study tours, expenses and all other matters.</w:t>
      </w:r>
    </w:p>
    <w:p w14:paraId="132EFBA2" w14:textId="287A6E76" w:rsidR="002C248E" w:rsidRPr="00E71B36" w:rsidRDefault="0086106E" w:rsidP="0069752D">
      <w:pPr>
        <w:tabs>
          <w:tab w:val="left" w:pos="567"/>
        </w:tabs>
        <w:spacing w:after="80"/>
        <w:ind w:left="567" w:hanging="567"/>
        <w:jc w:val="both"/>
        <w:rPr>
          <w:bCs/>
          <w:color w:val="auto"/>
        </w:rPr>
      </w:pPr>
      <w:r w:rsidRPr="0069752D">
        <w:rPr>
          <w:rFonts w:ascii="Arial" w:eastAsia="Arial" w:hAnsi="Arial" w:cs="Arial"/>
          <w:bCs/>
          <w:color w:val="auto"/>
          <w:sz w:val="18"/>
          <w:szCs w:val="18"/>
        </w:rPr>
        <w:t xml:space="preserve">3 </w:t>
      </w:r>
      <w:r w:rsidRPr="0069752D">
        <w:rPr>
          <w:rFonts w:ascii="Arial" w:eastAsia="Arial" w:hAnsi="Arial" w:cs="Arial"/>
          <w:bCs/>
          <w:color w:val="auto"/>
          <w:sz w:val="18"/>
          <w:szCs w:val="18"/>
        </w:rPr>
        <w:tab/>
        <w:t xml:space="preserve">The </w:t>
      </w:r>
      <w:r w:rsidRPr="00E71B36">
        <w:rPr>
          <w:rFonts w:ascii="Arial" w:eastAsia="Arial" w:hAnsi="Arial" w:cs="Arial"/>
          <w:bCs/>
          <w:color w:val="auto"/>
          <w:sz w:val="18"/>
          <w:szCs w:val="18"/>
        </w:rPr>
        <w:t>President can request the Board to establish special committees in order to ensure the necessary support for the organization and the scientific programme of the Congress</w:t>
      </w:r>
      <w:r w:rsidR="00BD3A78" w:rsidRPr="00E71B36">
        <w:rPr>
          <w:rFonts w:ascii="Arial" w:eastAsia="Arial" w:hAnsi="Arial" w:cs="Arial"/>
          <w:bCs/>
          <w:color w:val="auto"/>
          <w:sz w:val="18"/>
          <w:szCs w:val="18"/>
        </w:rPr>
        <w:t>, regional Congresses and other major IUFRO events</w:t>
      </w:r>
      <w:r w:rsidRPr="00E71B36">
        <w:rPr>
          <w:rFonts w:ascii="Arial" w:eastAsia="Arial" w:hAnsi="Arial" w:cs="Arial"/>
          <w:bCs/>
          <w:color w:val="auto"/>
          <w:sz w:val="18"/>
          <w:szCs w:val="18"/>
        </w:rPr>
        <w:t>. (</w:t>
      </w:r>
      <w:r w:rsidR="0003285C" w:rsidRPr="00E71B36">
        <w:rPr>
          <w:rFonts w:ascii="Arial" w:eastAsia="Arial" w:hAnsi="Arial" w:cs="Arial"/>
          <w:bCs/>
          <w:color w:val="auto"/>
          <w:sz w:val="18"/>
          <w:szCs w:val="18"/>
        </w:rPr>
        <w:t>s</w:t>
      </w:r>
      <w:r w:rsidRPr="00E71B36">
        <w:rPr>
          <w:rFonts w:ascii="Arial" w:eastAsia="Arial" w:hAnsi="Arial" w:cs="Arial"/>
          <w:bCs/>
          <w:color w:val="auto"/>
          <w:sz w:val="18"/>
          <w:szCs w:val="18"/>
        </w:rPr>
        <w:t xml:space="preserve">ee </w:t>
      </w:r>
      <w:r w:rsidR="0003285C" w:rsidRPr="00E71B36">
        <w:rPr>
          <w:rFonts w:ascii="Arial" w:eastAsia="Arial" w:hAnsi="Arial" w:cs="Arial"/>
          <w:bCs/>
          <w:color w:val="auto"/>
          <w:sz w:val="18"/>
          <w:szCs w:val="18"/>
        </w:rPr>
        <w:t xml:space="preserve">also Internal Regulations </w:t>
      </w:r>
      <w:r w:rsidRPr="00E71B36">
        <w:rPr>
          <w:rFonts w:ascii="Arial" w:eastAsia="Arial" w:hAnsi="Arial" w:cs="Arial"/>
          <w:bCs/>
          <w:color w:val="auto"/>
          <w:sz w:val="18"/>
          <w:szCs w:val="18"/>
        </w:rPr>
        <w:t>Section V.</w:t>
      </w:r>
      <w:r w:rsidR="0003285C" w:rsidRPr="00E71B36">
        <w:rPr>
          <w:rFonts w:ascii="Arial" w:eastAsia="Arial" w:hAnsi="Arial" w:cs="Arial"/>
          <w:bCs/>
          <w:color w:val="auto"/>
          <w:sz w:val="18"/>
          <w:szCs w:val="18"/>
        </w:rPr>
        <w:t>6</w:t>
      </w:r>
      <w:r w:rsidRPr="00E71B36">
        <w:rPr>
          <w:rFonts w:ascii="Arial" w:eastAsia="Arial" w:hAnsi="Arial" w:cs="Arial"/>
          <w:bCs/>
          <w:color w:val="auto"/>
          <w:sz w:val="18"/>
          <w:szCs w:val="18"/>
        </w:rPr>
        <w:t>.2</w:t>
      </w:r>
      <w:r w:rsidR="0003285C" w:rsidRPr="00E71B36">
        <w:rPr>
          <w:rFonts w:ascii="Arial" w:eastAsia="Arial" w:hAnsi="Arial" w:cs="Arial"/>
          <w:bCs/>
          <w:color w:val="auto"/>
          <w:sz w:val="18"/>
          <w:szCs w:val="18"/>
        </w:rPr>
        <w:t xml:space="preserve"> and</w:t>
      </w:r>
      <w:r w:rsidRPr="00E71B36">
        <w:rPr>
          <w:rFonts w:ascii="Arial" w:eastAsia="Arial" w:hAnsi="Arial" w:cs="Arial"/>
          <w:bCs/>
          <w:color w:val="auto"/>
          <w:sz w:val="18"/>
          <w:szCs w:val="18"/>
        </w:rPr>
        <w:t xml:space="preserve"> Statutes Article VII.16)</w:t>
      </w:r>
    </w:p>
    <w:p w14:paraId="0C7839F7" w14:textId="729F8198" w:rsidR="002C248E" w:rsidRDefault="0086106E" w:rsidP="0069752D">
      <w:pPr>
        <w:tabs>
          <w:tab w:val="left" w:pos="567"/>
        </w:tabs>
        <w:spacing w:after="80"/>
        <w:ind w:left="567" w:hanging="567"/>
        <w:jc w:val="both"/>
      </w:pPr>
      <w:r w:rsidRPr="00E71B36">
        <w:rPr>
          <w:rFonts w:ascii="Arial" w:eastAsia="Arial" w:hAnsi="Arial" w:cs="Arial"/>
          <w:bCs/>
          <w:sz w:val="18"/>
          <w:szCs w:val="18"/>
        </w:rPr>
        <w:t xml:space="preserve">4 </w:t>
      </w:r>
      <w:r w:rsidRPr="00E71B36">
        <w:rPr>
          <w:rFonts w:ascii="Arial" w:eastAsia="Arial" w:hAnsi="Arial" w:cs="Arial"/>
          <w:bCs/>
          <w:sz w:val="18"/>
          <w:szCs w:val="18"/>
        </w:rPr>
        <w:tab/>
        <w:t>The functions of the Congress are laid dow</w:t>
      </w:r>
      <w:r w:rsidR="005F77A8" w:rsidRPr="00E71B36">
        <w:rPr>
          <w:rFonts w:ascii="Arial" w:eastAsia="Arial" w:hAnsi="Arial" w:cs="Arial"/>
          <w:bCs/>
          <w:sz w:val="18"/>
          <w:szCs w:val="18"/>
        </w:rPr>
        <w:t>n in Statutes Art</w:t>
      </w:r>
      <w:r w:rsidR="00FC5768" w:rsidRPr="00E71B36">
        <w:rPr>
          <w:rFonts w:ascii="Arial" w:eastAsia="Arial" w:hAnsi="Arial" w:cs="Arial"/>
          <w:bCs/>
          <w:sz w:val="18"/>
          <w:szCs w:val="18"/>
        </w:rPr>
        <w:t>icle</w:t>
      </w:r>
      <w:r w:rsidR="005F77A8" w:rsidRPr="00E71B36">
        <w:rPr>
          <w:rFonts w:ascii="Arial" w:eastAsia="Arial" w:hAnsi="Arial" w:cs="Arial"/>
          <w:bCs/>
          <w:sz w:val="18"/>
          <w:szCs w:val="18"/>
        </w:rPr>
        <w:t xml:space="preserve"> V</w:t>
      </w:r>
      <w:r w:rsidR="005F77A8" w:rsidRPr="00E71B36">
        <w:rPr>
          <w:rFonts w:ascii="Arial" w:eastAsia="Arial" w:hAnsi="Arial" w:cs="Arial"/>
          <w:sz w:val="18"/>
          <w:szCs w:val="18"/>
        </w:rPr>
        <w:t>.1.</w:t>
      </w:r>
      <w:r w:rsidRPr="00E71B36">
        <w:rPr>
          <w:rFonts w:ascii="Arial" w:eastAsia="Arial" w:hAnsi="Arial" w:cs="Arial"/>
          <w:sz w:val="18"/>
          <w:szCs w:val="18"/>
        </w:rPr>
        <w:t>The Plenary Sessions of the Congress include the Opening Session, the Closing Session and other sessions of</w:t>
      </w:r>
      <w:r>
        <w:rPr>
          <w:rFonts w:ascii="Arial" w:eastAsia="Arial" w:hAnsi="Arial" w:cs="Arial"/>
          <w:sz w:val="18"/>
          <w:szCs w:val="18"/>
        </w:rPr>
        <w:t xml:space="preserve"> the Congress designated as plenary.</w:t>
      </w:r>
    </w:p>
    <w:p w14:paraId="7B547079" w14:textId="77777777" w:rsidR="002C248E" w:rsidRDefault="0086106E" w:rsidP="0069752D">
      <w:pPr>
        <w:tabs>
          <w:tab w:val="left" w:pos="567"/>
        </w:tabs>
        <w:spacing w:after="80"/>
        <w:ind w:left="567" w:hanging="567"/>
        <w:jc w:val="both"/>
      </w:pPr>
      <w:r>
        <w:rPr>
          <w:rFonts w:ascii="Arial" w:eastAsia="Arial" w:hAnsi="Arial" w:cs="Arial"/>
          <w:sz w:val="18"/>
          <w:szCs w:val="18"/>
        </w:rPr>
        <w:t xml:space="preserve">5 </w:t>
      </w:r>
      <w:r>
        <w:rPr>
          <w:rFonts w:ascii="Arial" w:eastAsia="Arial" w:hAnsi="Arial" w:cs="Arial"/>
          <w:sz w:val="18"/>
          <w:szCs w:val="18"/>
        </w:rPr>
        <w:tab/>
        <w:t xml:space="preserve">IUFRO Member Organizations and Individual Members are entitled to </w:t>
      </w:r>
      <w:r w:rsidRPr="00DF736A">
        <w:rPr>
          <w:rFonts w:ascii="Arial" w:eastAsia="Arial" w:hAnsi="Arial" w:cs="Arial"/>
          <w:bCs/>
          <w:sz w:val="18"/>
          <w:szCs w:val="18"/>
        </w:rPr>
        <w:t>present motions, resolutions or recommendations</w:t>
      </w:r>
      <w:r>
        <w:rPr>
          <w:rFonts w:ascii="Arial" w:eastAsia="Arial" w:hAnsi="Arial" w:cs="Arial"/>
          <w:b/>
          <w:sz w:val="18"/>
          <w:szCs w:val="18"/>
        </w:rPr>
        <w:t xml:space="preserve"> </w:t>
      </w:r>
      <w:r>
        <w:rPr>
          <w:rFonts w:ascii="Arial" w:eastAsia="Arial" w:hAnsi="Arial" w:cs="Arial"/>
          <w:sz w:val="18"/>
          <w:szCs w:val="18"/>
        </w:rPr>
        <w:t>for consideration by the International Council. These are to be submitted to the Secretariat six weeks before the Congress.</w:t>
      </w:r>
    </w:p>
    <w:p w14:paraId="716BD78D" w14:textId="05A5C25E" w:rsidR="002C248E" w:rsidRPr="00C55F98" w:rsidRDefault="005F77A8" w:rsidP="0069752D">
      <w:pPr>
        <w:tabs>
          <w:tab w:val="left" w:pos="567"/>
        </w:tabs>
        <w:ind w:left="567" w:hanging="567"/>
        <w:jc w:val="both"/>
        <w:rPr>
          <w:rFonts w:ascii="Arial" w:hAnsi="Arial" w:cs="Arial"/>
          <w:color w:val="auto"/>
          <w:sz w:val="18"/>
          <w:szCs w:val="18"/>
        </w:rPr>
      </w:pPr>
      <w:bookmarkStart w:id="434" w:name="h.1v1yuxt" w:colFirst="0" w:colLast="0"/>
      <w:bookmarkEnd w:id="434"/>
      <w:r w:rsidRPr="00C55F98">
        <w:rPr>
          <w:rFonts w:ascii="Arial" w:hAnsi="Arial" w:cs="Arial"/>
          <w:color w:val="auto"/>
          <w:sz w:val="18"/>
          <w:szCs w:val="18"/>
        </w:rPr>
        <w:t>6</w:t>
      </w:r>
      <w:r w:rsidRPr="00C55F98">
        <w:rPr>
          <w:rFonts w:ascii="Arial" w:hAnsi="Arial" w:cs="Arial"/>
          <w:color w:val="auto"/>
          <w:sz w:val="18"/>
          <w:szCs w:val="18"/>
        </w:rPr>
        <w:tab/>
        <w:t>Regional Cong</w:t>
      </w:r>
      <w:r w:rsidR="001D7E4C" w:rsidRPr="00C55F98">
        <w:rPr>
          <w:rFonts w:ascii="Arial" w:hAnsi="Arial" w:cs="Arial"/>
          <w:color w:val="auto"/>
          <w:sz w:val="18"/>
          <w:szCs w:val="18"/>
        </w:rPr>
        <w:t xml:space="preserve">resses, with special emphasis on scientific, technical and policy questions related to forests and forestry in a </w:t>
      </w:r>
      <w:r w:rsidR="001D7E4C" w:rsidRPr="007100D8">
        <w:rPr>
          <w:rFonts w:ascii="Arial" w:hAnsi="Arial" w:cs="Arial"/>
          <w:color w:val="auto"/>
          <w:sz w:val="18"/>
          <w:szCs w:val="18"/>
        </w:rPr>
        <w:t>particular region</w:t>
      </w:r>
      <w:r w:rsidRPr="007100D8">
        <w:rPr>
          <w:rFonts w:ascii="Arial" w:hAnsi="Arial" w:cs="Arial"/>
          <w:color w:val="auto"/>
          <w:sz w:val="18"/>
          <w:szCs w:val="18"/>
        </w:rPr>
        <w:t xml:space="preserve"> can be held subject to approval by the Board. </w:t>
      </w:r>
      <w:r w:rsidR="001D7E4C" w:rsidRPr="007100D8">
        <w:rPr>
          <w:rFonts w:ascii="Arial" w:hAnsi="Arial" w:cs="Arial"/>
          <w:color w:val="auto"/>
          <w:sz w:val="18"/>
          <w:szCs w:val="18"/>
        </w:rPr>
        <w:t xml:space="preserve">They shall be organized in accordance with the Best Practice Guidelines </w:t>
      </w:r>
      <w:r w:rsidRPr="007100D8">
        <w:rPr>
          <w:rFonts w:ascii="Arial" w:hAnsi="Arial" w:cs="Arial"/>
          <w:color w:val="auto"/>
          <w:sz w:val="18"/>
          <w:szCs w:val="18"/>
        </w:rPr>
        <w:t>available on</w:t>
      </w:r>
      <w:r w:rsidRPr="00C55F98">
        <w:rPr>
          <w:rFonts w:ascii="Arial" w:hAnsi="Arial" w:cs="Arial"/>
          <w:color w:val="auto"/>
          <w:sz w:val="18"/>
          <w:szCs w:val="18"/>
        </w:rPr>
        <w:t xml:space="preserve"> the IUFRO Website. </w:t>
      </w:r>
    </w:p>
    <w:p w14:paraId="39C2EA35" w14:textId="77777777" w:rsidR="00551031" w:rsidRPr="00C55F98" w:rsidRDefault="00551031" w:rsidP="0069752D">
      <w:pPr>
        <w:tabs>
          <w:tab w:val="left" w:pos="567"/>
        </w:tabs>
        <w:ind w:left="567" w:hanging="567"/>
        <w:jc w:val="both"/>
        <w:rPr>
          <w:rFonts w:ascii="Arial" w:eastAsia="Arial" w:hAnsi="Arial" w:cs="Arial"/>
          <w:b/>
          <w:color w:val="auto"/>
        </w:rPr>
      </w:pPr>
    </w:p>
    <w:p w14:paraId="51393754" w14:textId="77777777" w:rsidR="002C248E" w:rsidRDefault="0086106E">
      <w:pPr>
        <w:tabs>
          <w:tab w:val="left" w:pos="567"/>
        </w:tabs>
        <w:spacing w:after="96"/>
        <w:ind w:left="567" w:hanging="567"/>
        <w:jc w:val="both"/>
      </w:pPr>
      <w:r>
        <w:rPr>
          <w:rFonts w:ascii="Arial" w:eastAsia="Arial" w:hAnsi="Arial" w:cs="Arial"/>
          <w:b/>
        </w:rPr>
        <w:t xml:space="preserve">SECTION V: </w:t>
      </w:r>
      <w:r>
        <w:rPr>
          <w:rFonts w:ascii="Arial" w:eastAsia="Arial" w:hAnsi="Arial" w:cs="Arial"/>
          <w:b/>
          <w:i/>
        </w:rPr>
        <w:t>Board</w:t>
      </w:r>
    </w:p>
    <w:p w14:paraId="1B0C7C24" w14:textId="77777777" w:rsidR="002C248E" w:rsidRDefault="0086106E">
      <w:pPr>
        <w:tabs>
          <w:tab w:val="left" w:pos="567"/>
        </w:tabs>
        <w:spacing w:after="96"/>
        <w:ind w:left="567" w:hanging="567"/>
        <w:jc w:val="both"/>
      </w:pPr>
      <w:r>
        <w:rPr>
          <w:rFonts w:ascii="Arial" w:eastAsia="Arial" w:hAnsi="Arial" w:cs="Arial"/>
          <w:sz w:val="18"/>
          <w:szCs w:val="18"/>
        </w:rPr>
        <w:t>(Statutes Article VII)</w:t>
      </w:r>
    </w:p>
    <w:p w14:paraId="1B58ADD6" w14:textId="41A2DB6C" w:rsidR="002C248E" w:rsidRPr="00E71B36" w:rsidRDefault="0086106E" w:rsidP="0069752D">
      <w:pPr>
        <w:tabs>
          <w:tab w:val="left" w:pos="567"/>
        </w:tabs>
        <w:spacing w:after="80"/>
        <w:ind w:left="567" w:hanging="567"/>
        <w:jc w:val="both"/>
      </w:pPr>
      <w:r>
        <w:rPr>
          <w:rFonts w:ascii="Arial" w:eastAsia="Arial" w:hAnsi="Arial" w:cs="Arial"/>
          <w:sz w:val="18"/>
          <w:szCs w:val="18"/>
        </w:rPr>
        <w:t xml:space="preserve">1 </w:t>
      </w:r>
      <w:r>
        <w:rPr>
          <w:rFonts w:ascii="Arial" w:eastAsia="Arial" w:hAnsi="Arial" w:cs="Arial"/>
          <w:sz w:val="18"/>
          <w:szCs w:val="18"/>
        </w:rPr>
        <w:tab/>
      </w:r>
      <w:r w:rsidRPr="00DF736A">
        <w:rPr>
          <w:rFonts w:ascii="Arial" w:eastAsia="Arial" w:hAnsi="Arial" w:cs="Arial"/>
          <w:bCs/>
          <w:sz w:val="18"/>
          <w:szCs w:val="18"/>
        </w:rPr>
        <w:t>The Board’s recommendations, agreements, conclusions and decisions</w:t>
      </w:r>
      <w:r>
        <w:rPr>
          <w:rFonts w:ascii="Arial" w:eastAsia="Arial" w:hAnsi="Arial" w:cs="Arial"/>
          <w:b/>
          <w:sz w:val="18"/>
          <w:szCs w:val="18"/>
        </w:rPr>
        <w:t xml:space="preserve"> </w:t>
      </w:r>
      <w:r>
        <w:rPr>
          <w:rFonts w:ascii="Arial" w:eastAsia="Arial" w:hAnsi="Arial" w:cs="Arial"/>
          <w:sz w:val="18"/>
          <w:szCs w:val="18"/>
        </w:rPr>
        <w:t xml:space="preserve">are based on discussions of agenda topics including reports of officeholders and Committees. </w:t>
      </w:r>
      <w:r w:rsidR="00DF736A" w:rsidRPr="00DF736A">
        <w:rPr>
          <w:rFonts w:ascii="Arial" w:eastAsia="Arial" w:hAnsi="Arial" w:cs="Arial"/>
          <w:sz w:val="18"/>
          <w:szCs w:val="18"/>
        </w:rPr>
        <w:t>Detailed background information shall be provided to the voting members of the Board</w:t>
      </w:r>
      <w:r w:rsidR="00DF736A" w:rsidRPr="00DF736A">
        <w:t xml:space="preserve"> </w:t>
      </w:r>
      <w:r w:rsidR="00DF736A" w:rsidRPr="00DF736A">
        <w:rPr>
          <w:rFonts w:ascii="Arial" w:eastAsia="Arial" w:hAnsi="Arial" w:cs="Arial"/>
          <w:sz w:val="18"/>
          <w:szCs w:val="18"/>
        </w:rPr>
        <w:t xml:space="preserve">for each substantive agenda item. </w:t>
      </w:r>
      <w:r>
        <w:rPr>
          <w:rFonts w:ascii="Arial" w:eastAsia="Arial" w:hAnsi="Arial" w:cs="Arial"/>
          <w:sz w:val="18"/>
          <w:szCs w:val="18"/>
        </w:rPr>
        <w:t xml:space="preserve">Minutes of Board meetings shall be made available to all </w:t>
      </w:r>
      <w:r w:rsidRPr="00E71B36">
        <w:rPr>
          <w:rFonts w:ascii="Arial" w:eastAsia="Arial" w:hAnsi="Arial" w:cs="Arial"/>
          <w:sz w:val="18"/>
          <w:szCs w:val="18"/>
        </w:rPr>
        <w:t>Enlarged Board members.</w:t>
      </w:r>
    </w:p>
    <w:p w14:paraId="28AC507D" w14:textId="62F1AA48" w:rsidR="004A7B7B" w:rsidRPr="00E71B36" w:rsidRDefault="0086106E" w:rsidP="0069752D">
      <w:pPr>
        <w:tabs>
          <w:tab w:val="left" w:pos="567"/>
        </w:tabs>
        <w:spacing w:after="80"/>
        <w:ind w:left="567" w:hanging="425"/>
        <w:jc w:val="both"/>
        <w:rPr>
          <w:rFonts w:ascii="Arial" w:eastAsia="Arial" w:hAnsi="Arial" w:cs="Arial"/>
          <w:sz w:val="18"/>
          <w:szCs w:val="18"/>
        </w:rPr>
      </w:pPr>
      <w:r w:rsidRPr="00E71B36">
        <w:rPr>
          <w:rFonts w:ascii="Arial" w:eastAsia="Arial" w:hAnsi="Arial" w:cs="Arial"/>
          <w:sz w:val="18"/>
          <w:szCs w:val="18"/>
        </w:rPr>
        <w:t>1.</w:t>
      </w:r>
      <w:r w:rsidR="00DF736A" w:rsidRPr="00E71B36">
        <w:rPr>
          <w:rFonts w:ascii="Arial" w:eastAsia="Arial" w:hAnsi="Arial" w:cs="Arial"/>
          <w:sz w:val="18"/>
          <w:szCs w:val="18"/>
        </w:rPr>
        <w:t>1</w:t>
      </w:r>
      <w:r w:rsidRPr="00E71B36">
        <w:rPr>
          <w:rFonts w:ascii="Arial" w:eastAsia="Arial" w:hAnsi="Arial" w:cs="Arial"/>
          <w:sz w:val="18"/>
          <w:szCs w:val="18"/>
        </w:rPr>
        <w:t xml:space="preserve"> </w:t>
      </w:r>
      <w:r w:rsidRPr="00E71B36">
        <w:rPr>
          <w:rFonts w:ascii="Arial" w:eastAsia="Arial" w:hAnsi="Arial" w:cs="Arial"/>
          <w:sz w:val="18"/>
          <w:szCs w:val="18"/>
        </w:rPr>
        <w:tab/>
        <w:t>Art</w:t>
      </w:r>
      <w:r w:rsidR="00FC5768" w:rsidRPr="00E71B36">
        <w:rPr>
          <w:rFonts w:ascii="Arial" w:eastAsia="Arial" w:hAnsi="Arial" w:cs="Arial"/>
          <w:sz w:val="18"/>
          <w:szCs w:val="18"/>
        </w:rPr>
        <w:t>icle</w:t>
      </w:r>
      <w:r w:rsidRPr="00E71B36">
        <w:rPr>
          <w:rFonts w:ascii="Arial" w:eastAsia="Arial" w:hAnsi="Arial" w:cs="Arial"/>
          <w:sz w:val="18"/>
          <w:szCs w:val="18"/>
        </w:rPr>
        <w:t xml:space="preserve"> VII.15 of the Statutes requires a simple majority of votes provided that more than half of the voting members of the Board are present. </w:t>
      </w:r>
      <w:r w:rsidR="00F750AF" w:rsidRPr="00E71B36">
        <w:rPr>
          <w:rFonts w:ascii="Arial" w:eastAsia="Arial" w:hAnsi="Arial" w:cs="Arial"/>
          <w:sz w:val="18"/>
          <w:szCs w:val="18"/>
        </w:rPr>
        <w:t>Each Division Co-Coordinators will have 0.5 (one-half) votes; all other voting members of the Board will each have one vote.</w:t>
      </w:r>
      <w:r w:rsidR="00DF736A" w:rsidRPr="00E71B36">
        <w:rPr>
          <w:rFonts w:ascii="Arial" w:eastAsia="Arial" w:hAnsi="Arial" w:cs="Arial"/>
          <w:sz w:val="18"/>
          <w:szCs w:val="18"/>
        </w:rPr>
        <w:t xml:space="preserve"> If one of the two Division Co-Coordinators is unable to attend a Board meeting, the other Co-Coordinator will have one full vote.</w:t>
      </w:r>
      <w:r w:rsidR="00FD73AC" w:rsidRPr="00E71B36">
        <w:rPr>
          <w:rFonts w:ascii="Arial" w:eastAsia="Arial" w:hAnsi="Arial" w:cs="Arial"/>
          <w:sz w:val="18"/>
          <w:szCs w:val="18"/>
        </w:rPr>
        <w:t xml:space="preserve"> </w:t>
      </w:r>
    </w:p>
    <w:p w14:paraId="224603A6" w14:textId="68357709" w:rsidR="002C248E" w:rsidRPr="00E71B36" w:rsidRDefault="004A7B7B" w:rsidP="0069752D">
      <w:pPr>
        <w:tabs>
          <w:tab w:val="left" w:pos="567"/>
        </w:tabs>
        <w:spacing w:after="80"/>
        <w:ind w:left="567" w:hanging="425"/>
        <w:jc w:val="both"/>
      </w:pPr>
      <w:r w:rsidRPr="00E71B36">
        <w:rPr>
          <w:rFonts w:ascii="Arial" w:eastAsia="Arial" w:hAnsi="Arial" w:cs="Arial"/>
          <w:sz w:val="18"/>
          <w:szCs w:val="18"/>
        </w:rPr>
        <w:t>1.2    For easier and timely conduct of business, the Board may be asked by the President through the Executive Director to vote by electronic ballot on all matters not requiring a qualified majority in the Statutes.</w:t>
      </w:r>
      <w:r w:rsidR="00DF736A" w:rsidRPr="00E71B36">
        <w:rPr>
          <w:rFonts w:ascii="Arial" w:eastAsia="Arial" w:hAnsi="Arial" w:cs="Arial"/>
          <w:sz w:val="18"/>
          <w:szCs w:val="18"/>
        </w:rPr>
        <w:t xml:space="preserve"> </w:t>
      </w:r>
      <w:r w:rsidR="0086106E" w:rsidRPr="00E71B36">
        <w:rPr>
          <w:rFonts w:ascii="Arial" w:eastAsia="Arial" w:hAnsi="Arial" w:cs="Arial"/>
          <w:sz w:val="18"/>
          <w:szCs w:val="18"/>
        </w:rPr>
        <w:t xml:space="preserve">As no discussion can take place in the case of vote by </w:t>
      </w:r>
      <w:r w:rsidR="00E90EC8" w:rsidRPr="00E71B36">
        <w:rPr>
          <w:rFonts w:ascii="Arial" w:eastAsia="Arial" w:hAnsi="Arial" w:cs="Arial"/>
          <w:sz w:val="18"/>
          <w:szCs w:val="18"/>
        </w:rPr>
        <w:t>electronic</w:t>
      </w:r>
      <w:r w:rsidR="0086106E" w:rsidRPr="00E71B36">
        <w:rPr>
          <w:rFonts w:ascii="Arial" w:eastAsia="Arial" w:hAnsi="Arial" w:cs="Arial"/>
          <w:sz w:val="18"/>
          <w:szCs w:val="18"/>
        </w:rPr>
        <w:t xml:space="preserve"> ballot, motions must be supported by either 50% plus 1 vote based on all of the voting Board members or a simple majority of a quorum of two thirds of the voting members. </w:t>
      </w:r>
    </w:p>
    <w:p w14:paraId="596C85BB" w14:textId="77777777" w:rsidR="00636A79" w:rsidRPr="00E71B36" w:rsidRDefault="0086106E" w:rsidP="0069752D">
      <w:pPr>
        <w:tabs>
          <w:tab w:val="left" w:pos="567"/>
        </w:tabs>
        <w:spacing w:after="80"/>
        <w:ind w:left="567" w:hanging="567"/>
        <w:jc w:val="both"/>
        <w:rPr>
          <w:rFonts w:ascii="Arial" w:eastAsia="Arial" w:hAnsi="Arial" w:cs="Arial"/>
          <w:sz w:val="18"/>
          <w:szCs w:val="18"/>
        </w:rPr>
      </w:pPr>
      <w:r w:rsidRPr="00E71B36">
        <w:rPr>
          <w:rFonts w:ascii="Arial" w:eastAsia="Arial" w:hAnsi="Arial" w:cs="Arial"/>
          <w:sz w:val="18"/>
          <w:szCs w:val="18"/>
        </w:rPr>
        <w:t xml:space="preserve">2 </w:t>
      </w:r>
      <w:r w:rsidRPr="00E71B36">
        <w:rPr>
          <w:rFonts w:ascii="Arial" w:eastAsia="Arial" w:hAnsi="Arial" w:cs="Arial"/>
          <w:sz w:val="18"/>
          <w:szCs w:val="18"/>
        </w:rPr>
        <w:tab/>
      </w:r>
      <w:r w:rsidRPr="00E71B36">
        <w:rPr>
          <w:rFonts w:ascii="Arial" w:eastAsia="Arial" w:hAnsi="Arial" w:cs="Arial"/>
          <w:bCs/>
          <w:sz w:val="18"/>
          <w:szCs w:val="18"/>
        </w:rPr>
        <w:t>Nominations for the Board</w:t>
      </w:r>
      <w:r w:rsidRPr="00E71B36">
        <w:rPr>
          <w:rFonts w:ascii="Arial" w:eastAsia="Arial" w:hAnsi="Arial" w:cs="Arial"/>
          <w:b/>
          <w:sz w:val="18"/>
          <w:szCs w:val="18"/>
        </w:rPr>
        <w:t xml:space="preserve"> </w:t>
      </w:r>
      <w:r w:rsidRPr="00E71B36">
        <w:rPr>
          <w:rFonts w:ascii="Arial" w:eastAsia="Arial" w:hAnsi="Arial" w:cs="Arial"/>
          <w:sz w:val="18"/>
          <w:szCs w:val="18"/>
        </w:rPr>
        <w:t xml:space="preserve">may be made by any category of IUFRO member and must be sent to the President. The Board then makes recommendations for approval by the International Council. </w:t>
      </w:r>
    </w:p>
    <w:p w14:paraId="30F494E0" w14:textId="6C3B81CC" w:rsidR="00636A79" w:rsidRPr="00E71B36" w:rsidRDefault="00636A79" w:rsidP="0069752D">
      <w:pPr>
        <w:tabs>
          <w:tab w:val="left" w:pos="567"/>
        </w:tabs>
        <w:spacing w:after="80"/>
        <w:ind w:left="567" w:hanging="425"/>
        <w:jc w:val="both"/>
        <w:rPr>
          <w:rFonts w:ascii="Arial" w:eastAsia="Arial" w:hAnsi="Arial" w:cs="Arial"/>
          <w:sz w:val="18"/>
          <w:szCs w:val="18"/>
        </w:rPr>
      </w:pPr>
      <w:r w:rsidRPr="00E71B36">
        <w:rPr>
          <w:rFonts w:ascii="Arial" w:eastAsia="Arial" w:hAnsi="Arial" w:cs="Arial"/>
          <w:sz w:val="18"/>
          <w:szCs w:val="18"/>
        </w:rPr>
        <w:t xml:space="preserve">2.1 </w:t>
      </w:r>
      <w:r w:rsidRPr="00E71B36">
        <w:rPr>
          <w:rFonts w:ascii="Arial" w:eastAsia="Arial" w:hAnsi="Arial" w:cs="Arial"/>
          <w:sz w:val="18"/>
          <w:szCs w:val="18"/>
        </w:rPr>
        <w:tab/>
      </w:r>
      <w:r w:rsidR="00E90EC8" w:rsidRPr="00E71B36">
        <w:rPr>
          <w:rFonts w:ascii="Arial" w:eastAsia="Arial" w:hAnsi="Arial" w:cs="Arial"/>
          <w:sz w:val="18"/>
          <w:szCs w:val="18"/>
        </w:rPr>
        <w:t>The Board may be assisted in this task by a Nominating Committee chaired by the Immediate Past President and composed of individuals who</w:t>
      </w:r>
      <w:r w:rsidR="00F750AF" w:rsidRPr="00E71B36">
        <w:rPr>
          <w:rFonts w:ascii="Arial" w:eastAsia="Arial" w:hAnsi="Arial" w:cs="Arial"/>
          <w:sz w:val="18"/>
          <w:szCs w:val="18"/>
        </w:rPr>
        <w:t xml:space="preserve"> do not have</w:t>
      </w:r>
      <w:r w:rsidR="00E90EC8" w:rsidRPr="00E71B36">
        <w:rPr>
          <w:rFonts w:ascii="Arial" w:eastAsia="Arial" w:hAnsi="Arial" w:cs="Arial"/>
          <w:sz w:val="18"/>
          <w:szCs w:val="18"/>
        </w:rPr>
        <w:t xml:space="preserve"> interest in holding a position on the next Board. The President and Executive Director of IUFRO are </w:t>
      </w:r>
      <w:r w:rsidR="00E90EC8" w:rsidRPr="00E71B36">
        <w:rPr>
          <w:rFonts w:ascii="Arial" w:eastAsia="Arial" w:hAnsi="Arial" w:cs="Arial"/>
          <w:i/>
          <w:iCs/>
          <w:sz w:val="18"/>
          <w:szCs w:val="18"/>
        </w:rPr>
        <w:t>ex officio</w:t>
      </w:r>
      <w:r w:rsidR="00E90EC8" w:rsidRPr="00E71B36">
        <w:rPr>
          <w:rFonts w:ascii="Arial" w:eastAsia="Arial" w:hAnsi="Arial" w:cs="Arial"/>
          <w:sz w:val="18"/>
          <w:szCs w:val="18"/>
        </w:rPr>
        <w:t xml:space="preserve"> members of the Nominating Committee. </w:t>
      </w:r>
      <w:r w:rsidR="000309FE" w:rsidRPr="00E71B36">
        <w:rPr>
          <w:rFonts w:ascii="Arial" w:eastAsia="Arial" w:hAnsi="Arial" w:cs="Arial"/>
          <w:sz w:val="18"/>
          <w:szCs w:val="18"/>
        </w:rPr>
        <w:t>In its work, the Nominating Committee follows</w:t>
      </w:r>
      <w:r w:rsidRPr="00E71B36">
        <w:rPr>
          <w:rFonts w:ascii="Arial" w:eastAsia="Arial" w:hAnsi="Arial" w:cs="Arial"/>
          <w:sz w:val="18"/>
          <w:szCs w:val="18"/>
        </w:rPr>
        <w:t xml:space="preserve"> </w:t>
      </w:r>
      <w:r w:rsidR="000309FE" w:rsidRPr="00E71B36">
        <w:rPr>
          <w:rFonts w:ascii="Arial" w:eastAsia="Arial" w:hAnsi="Arial" w:cs="Arial"/>
          <w:sz w:val="18"/>
          <w:szCs w:val="18"/>
        </w:rPr>
        <w:t xml:space="preserve">Terms of Reference approved by the Board. Nominations are sought for the positions of the President, Vice-Presidents and the Division Co-Coordinators. </w:t>
      </w:r>
      <w:r w:rsidR="0086106E" w:rsidRPr="00E71B36">
        <w:rPr>
          <w:rFonts w:ascii="Arial" w:eastAsia="Arial" w:hAnsi="Arial" w:cs="Arial"/>
          <w:sz w:val="18"/>
          <w:szCs w:val="18"/>
        </w:rPr>
        <w:t>Nominees must be IUFRO members.</w:t>
      </w:r>
      <w:r w:rsidR="00A30571" w:rsidRPr="00E71B36">
        <w:rPr>
          <w:rFonts w:ascii="Arial" w:eastAsia="Arial" w:hAnsi="Arial" w:cs="Arial"/>
          <w:sz w:val="18"/>
          <w:szCs w:val="18"/>
        </w:rPr>
        <w:t xml:space="preserve"> </w:t>
      </w:r>
    </w:p>
    <w:p w14:paraId="7306B74A" w14:textId="4FE1387D" w:rsidR="002C248E" w:rsidRPr="00E71B36" w:rsidRDefault="00636A79" w:rsidP="0069752D">
      <w:pPr>
        <w:tabs>
          <w:tab w:val="left" w:pos="567"/>
        </w:tabs>
        <w:spacing w:after="80"/>
        <w:ind w:left="567" w:hanging="425"/>
        <w:jc w:val="both"/>
        <w:rPr>
          <w:color w:val="auto"/>
        </w:rPr>
      </w:pPr>
      <w:r w:rsidRPr="00E71B36">
        <w:rPr>
          <w:rFonts w:ascii="Arial" w:eastAsia="Arial" w:hAnsi="Arial" w:cs="Arial"/>
          <w:sz w:val="18"/>
          <w:szCs w:val="18"/>
        </w:rPr>
        <w:t>2.</w:t>
      </w:r>
      <w:r w:rsidRPr="00E71B36">
        <w:rPr>
          <w:rFonts w:ascii="Arial" w:eastAsia="Arial" w:hAnsi="Arial" w:cs="Arial"/>
          <w:color w:val="auto"/>
          <w:sz w:val="18"/>
          <w:szCs w:val="18"/>
        </w:rPr>
        <w:t xml:space="preserve">2  </w:t>
      </w:r>
      <w:r w:rsidR="00A30571" w:rsidRPr="00E71B36">
        <w:rPr>
          <w:rFonts w:ascii="Arial" w:eastAsia="Arial" w:hAnsi="Arial" w:cs="Arial"/>
          <w:color w:val="auto"/>
          <w:sz w:val="18"/>
          <w:szCs w:val="18"/>
        </w:rPr>
        <w:t xml:space="preserve">The Host Country Representative is nominated by the Austrian Federal Ministry </w:t>
      </w:r>
      <w:r w:rsidR="007100D8" w:rsidRPr="00E71B36">
        <w:rPr>
          <w:rFonts w:ascii="Arial" w:eastAsia="Arial" w:hAnsi="Arial" w:cs="Arial"/>
          <w:color w:val="auto"/>
          <w:sz w:val="18"/>
          <w:szCs w:val="18"/>
        </w:rPr>
        <w:t>responsible for forestry</w:t>
      </w:r>
      <w:r w:rsidR="00A30571" w:rsidRPr="00E71B36">
        <w:rPr>
          <w:rFonts w:ascii="Arial" w:eastAsia="Arial" w:hAnsi="Arial" w:cs="Arial"/>
          <w:color w:val="auto"/>
          <w:sz w:val="18"/>
          <w:szCs w:val="18"/>
        </w:rPr>
        <w:t xml:space="preserve"> in coordination with the Austrian Federal Ministry </w:t>
      </w:r>
      <w:r w:rsidR="007100D8" w:rsidRPr="00E71B36">
        <w:rPr>
          <w:rFonts w:ascii="Arial" w:eastAsia="Arial" w:hAnsi="Arial" w:cs="Arial"/>
          <w:color w:val="auto"/>
          <w:sz w:val="18"/>
          <w:szCs w:val="18"/>
        </w:rPr>
        <w:t>responsible for f</w:t>
      </w:r>
      <w:r w:rsidR="00A30571" w:rsidRPr="00E71B36">
        <w:rPr>
          <w:rFonts w:ascii="Arial" w:eastAsia="Arial" w:hAnsi="Arial" w:cs="Arial"/>
          <w:color w:val="auto"/>
          <w:sz w:val="18"/>
          <w:szCs w:val="18"/>
        </w:rPr>
        <w:t xml:space="preserve">oreign </w:t>
      </w:r>
      <w:r w:rsidR="007100D8" w:rsidRPr="00E71B36">
        <w:rPr>
          <w:rFonts w:ascii="Arial" w:eastAsia="Arial" w:hAnsi="Arial" w:cs="Arial"/>
          <w:color w:val="auto"/>
          <w:sz w:val="18"/>
          <w:szCs w:val="18"/>
        </w:rPr>
        <w:t>a</w:t>
      </w:r>
      <w:r w:rsidR="00A30571" w:rsidRPr="00E71B36">
        <w:rPr>
          <w:rFonts w:ascii="Arial" w:eastAsia="Arial" w:hAnsi="Arial" w:cs="Arial"/>
          <w:color w:val="auto"/>
          <w:sz w:val="18"/>
          <w:szCs w:val="18"/>
        </w:rPr>
        <w:t>ffairs and in consultation with the IUFRO Member Organizations in Austria.</w:t>
      </w:r>
    </w:p>
    <w:p w14:paraId="63B296BB" w14:textId="33DD31A6" w:rsidR="002C248E" w:rsidRPr="00E71B36" w:rsidRDefault="0086106E" w:rsidP="0069752D">
      <w:pPr>
        <w:tabs>
          <w:tab w:val="left" w:pos="567"/>
        </w:tabs>
        <w:spacing w:after="80"/>
        <w:ind w:left="567" w:hanging="567"/>
        <w:jc w:val="both"/>
      </w:pPr>
      <w:r w:rsidRPr="00E71B36">
        <w:rPr>
          <w:rFonts w:ascii="Arial" w:eastAsia="Arial" w:hAnsi="Arial" w:cs="Arial"/>
          <w:sz w:val="18"/>
          <w:szCs w:val="18"/>
        </w:rPr>
        <w:t xml:space="preserve">3 </w:t>
      </w:r>
      <w:r w:rsidRPr="00E71B36">
        <w:rPr>
          <w:rFonts w:ascii="Arial" w:eastAsia="Arial" w:hAnsi="Arial" w:cs="Arial"/>
          <w:sz w:val="18"/>
          <w:szCs w:val="18"/>
        </w:rPr>
        <w:tab/>
      </w:r>
      <w:r w:rsidRPr="00E71B36">
        <w:rPr>
          <w:rFonts w:ascii="Arial" w:eastAsia="Arial" w:hAnsi="Arial" w:cs="Arial"/>
          <w:bCs/>
          <w:sz w:val="18"/>
          <w:szCs w:val="18"/>
        </w:rPr>
        <w:t>President’s Nominees</w:t>
      </w:r>
      <w:r w:rsidRPr="00E71B36">
        <w:rPr>
          <w:rFonts w:ascii="Arial" w:eastAsia="Arial" w:hAnsi="Arial" w:cs="Arial"/>
          <w:b/>
          <w:sz w:val="18"/>
          <w:szCs w:val="18"/>
        </w:rPr>
        <w:t xml:space="preserve"> </w:t>
      </w:r>
      <w:r w:rsidRPr="00E71B36">
        <w:rPr>
          <w:rFonts w:ascii="Arial" w:eastAsia="Arial" w:hAnsi="Arial" w:cs="Arial"/>
          <w:sz w:val="18"/>
          <w:szCs w:val="18"/>
        </w:rPr>
        <w:t>will have special tasks</w:t>
      </w:r>
      <w:r w:rsidR="00E90EC8" w:rsidRPr="00E71B36">
        <w:rPr>
          <w:rFonts w:ascii="Arial" w:eastAsia="Arial" w:hAnsi="Arial" w:cs="Arial"/>
          <w:sz w:val="18"/>
          <w:szCs w:val="18"/>
        </w:rPr>
        <w:t xml:space="preserve"> mutually agreed upon by the </w:t>
      </w:r>
      <w:r w:rsidR="00636A79" w:rsidRPr="00E71B36">
        <w:rPr>
          <w:rFonts w:ascii="Arial" w:eastAsia="Arial" w:hAnsi="Arial" w:cs="Arial"/>
          <w:sz w:val="18"/>
          <w:szCs w:val="18"/>
        </w:rPr>
        <w:t xml:space="preserve">President and the </w:t>
      </w:r>
      <w:r w:rsidR="00E90EC8" w:rsidRPr="00E71B36">
        <w:rPr>
          <w:rFonts w:ascii="Arial" w:eastAsia="Arial" w:hAnsi="Arial" w:cs="Arial"/>
          <w:sz w:val="18"/>
          <w:szCs w:val="18"/>
        </w:rPr>
        <w:t>President’s Nominees</w:t>
      </w:r>
      <w:r w:rsidR="00636A79" w:rsidRPr="00E71B36">
        <w:rPr>
          <w:rFonts w:ascii="Arial" w:eastAsia="Arial" w:hAnsi="Arial" w:cs="Arial"/>
          <w:sz w:val="18"/>
          <w:szCs w:val="18"/>
        </w:rPr>
        <w:t xml:space="preserve"> with approval by the Board</w:t>
      </w:r>
      <w:r w:rsidR="00E90EC8" w:rsidRPr="00E71B36">
        <w:rPr>
          <w:rFonts w:ascii="Arial" w:eastAsia="Arial" w:hAnsi="Arial" w:cs="Arial"/>
          <w:sz w:val="18"/>
          <w:szCs w:val="18"/>
        </w:rPr>
        <w:t>.</w:t>
      </w:r>
      <w:r w:rsidRPr="00E71B36">
        <w:rPr>
          <w:rFonts w:ascii="Arial" w:eastAsia="Arial" w:hAnsi="Arial" w:cs="Arial"/>
          <w:sz w:val="18"/>
          <w:szCs w:val="18"/>
        </w:rPr>
        <w:t xml:space="preserve"> </w:t>
      </w:r>
    </w:p>
    <w:p w14:paraId="554D5FB8" w14:textId="36829959" w:rsidR="002C248E" w:rsidRPr="00E71B36" w:rsidRDefault="00366659" w:rsidP="0069752D">
      <w:pPr>
        <w:tabs>
          <w:tab w:val="left" w:pos="567"/>
        </w:tabs>
        <w:spacing w:after="80"/>
        <w:ind w:left="567" w:hanging="425"/>
        <w:jc w:val="both"/>
      </w:pPr>
      <w:r w:rsidRPr="00E71B36">
        <w:rPr>
          <w:rFonts w:ascii="Arial" w:eastAsia="Arial" w:hAnsi="Arial" w:cs="Arial"/>
          <w:sz w:val="18"/>
          <w:szCs w:val="18"/>
        </w:rPr>
        <w:t xml:space="preserve">3.1 </w:t>
      </w:r>
      <w:r w:rsidRPr="00E71B36">
        <w:rPr>
          <w:rFonts w:ascii="Arial" w:eastAsia="Arial" w:hAnsi="Arial" w:cs="Arial"/>
          <w:sz w:val="18"/>
          <w:szCs w:val="18"/>
        </w:rPr>
        <w:tab/>
        <w:t xml:space="preserve">Up to </w:t>
      </w:r>
      <w:r w:rsidR="000E736A" w:rsidRPr="00E71B36">
        <w:rPr>
          <w:rFonts w:ascii="Arial" w:eastAsia="Arial" w:hAnsi="Arial" w:cs="Arial"/>
          <w:sz w:val="18"/>
          <w:szCs w:val="18"/>
        </w:rPr>
        <w:t xml:space="preserve">five </w:t>
      </w:r>
      <w:r w:rsidR="0086106E" w:rsidRPr="00E71B36">
        <w:rPr>
          <w:rFonts w:ascii="Arial" w:eastAsia="Arial" w:hAnsi="Arial" w:cs="Arial"/>
          <w:sz w:val="18"/>
          <w:szCs w:val="18"/>
        </w:rPr>
        <w:t xml:space="preserve">President’s Nominees are </w:t>
      </w:r>
      <w:r w:rsidR="00295CC1" w:rsidRPr="00E71B36">
        <w:rPr>
          <w:rFonts w:ascii="Arial" w:eastAsia="Arial" w:hAnsi="Arial" w:cs="Arial"/>
          <w:sz w:val="18"/>
          <w:szCs w:val="18"/>
        </w:rPr>
        <w:t xml:space="preserve">selected by the incoming President-elect and </w:t>
      </w:r>
      <w:r w:rsidR="0086106E" w:rsidRPr="00E71B36">
        <w:rPr>
          <w:rFonts w:ascii="Arial" w:eastAsia="Arial" w:hAnsi="Arial" w:cs="Arial"/>
          <w:sz w:val="18"/>
          <w:szCs w:val="18"/>
        </w:rPr>
        <w:t xml:space="preserve">elected by the International Council </w:t>
      </w:r>
      <w:r w:rsidR="00CA76B2" w:rsidRPr="00E71B36">
        <w:rPr>
          <w:rFonts w:ascii="Arial" w:eastAsia="Arial" w:hAnsi="Arial" w:cs="Arial"/>
          <w:sz w:val="18"/>
          <w:szCs w:val="18"/>
        </w:rPr>
        <w:t xml:space="preserve">based on the </w:t>
      </w:r>
      <w:r w:rsidR="0086106E" w:rsidRPr="00E71B36">
        <w:rPr>
          <w:rFonts w:ascii="Arial" w:eastAsia="Arial" w:hAnsi="Arial" w:cs="Arial"/>
          <w:sz w:val="18"/>
          <w:szCs w:val="18"/>
        </w:rPr>
        <w:t>recommendation by the Board. They may come from any part of the world and any forest-related research discipline. One of the objectives of their membership is to achieve on the Board a more equitable representation of geography, gender, nationality and scientific discipline than might otherwise be the case.</w:t>
      </w:r>
    </w:p>
    <w:p w14:paraId="145E033E" w14:textId="4B41B4B0" w:rsidR="002C248E" w:rsidRPr="00E71B36" w:rsidRDefault="0086106E" w:rsidP="0069752D">
      <w:pPr>
        <w:tabs>
          <w:tab w:val="left" w:pos="567"/>
        </w:tabs>
        <w:spacing w:after="80"/>
        <w:ind w:left="711" w:hanging="567"/>
        <w:jc w:val="both"/>
      </w:pPr>
      <w:r w:rsidRPr="00E71B36">
        <w:rPr>
          <w:rFonts w:ascii="Arial" w:eastAsia="Arial" w:hAnsi="Arial" w:cs="Arial"/>
          <w:sz w:val="18"/>
          <w:szCs w:val="18"/>
        </w:rPr>
        <w:t xml:space="preserve">3.2 </w:t>
      </w:r>
      <w:r w:rsidRPr="00E71B36">
        <w:rPr>
          <w:rFonts w:ascii="Arial" w:eastAsia="Arial" w:hAnsi="Arial" w:cs="Arial"/>
          <w:sz w:val="18"/>
          <w:szCs w:val="18"/>
        </w:rPr>
        <w:tab/>
        <w:t>Terms of Reference for President’s Nominees are developed by the President and approved by the Board.</w:t>
      </w:r>
    </w:p>
    <w:p w14:paraId="75AF1C7D" w14:textId="32BD971C" w:rsidR="002C248E" w:rsidRDefault="0086106E" w:rsidP="0069752D">
      <w:pPr>
        <w:tabs>
          <w:tab w:val="left" w:pos="567"/>
        </w:tabs>
        <w:spacing w:after="80"/>
        <w:ind w:left="567" w:hanging="425"/>
        <w:jc w:val="both"/>
      </w:pPr>
      <w:r w:rsidRPr="00E71B36">
        <w:rPr>
          <w:rFonts w:ascii="Arial" w:eastAsia="Arial" w:hAnsi="Arial" w:cs="Arial"/>
          <w:sz w:val="18"/>
          <w:szCs w:val="18"/>
        </w:rPr>
        <w:t xml:space="preserve">3.3 </w:t>
      </w:r>
      <w:r w:rsidRPr="00E71B36">
        <w:rPr>
          <w:rFonts w:ascii="Arial" w:eastAsia="Arial" w:hAnsi="Arial" w:cs="Arial"/>
          <w:sz w:val="18"/>
          <w:szCs w:val="18"/>
        </w:rPr>
        <w:tab/>
        <w:t>If, for any reason, a President’s Nominee is unable to fill the position effectively, the President,</w:t>
      </w:r>
      <w:r w:rsidRPr="00E71B36">
        <w:rPr>
          <w:rFonts w:ascii="Arial" w:eastAsia="Arial" w:hAnsi="Arial" w:cs="Arial"/>
          <w:b/>
          <w:sz w:val="18"/>
          <w:szCs w:val="18"/>
        </w:rPr>
        <w:t xml:space="preserve"> </w:t>
      </w:r>
      <w:r w:rsidRPr="00E71B36">
        <w:rPr>
          <w:rFonts w:ascii="Arial" w:eastAsia="Arial" w:hAnsi="Arial" w:cs="Arial"/>
          <w:sz w:val="18"/>
          <w:szCs w:val="18"/>
        </w:rPr>
        <w:t>with the agreement of the Board</w:t>
      </w:r>
      <w:r w:rsidRPr="00E71B36">
        <w:rPr>
          <w:rFonts w:ascii="Arial" w:eastAsia="Arial" w:hAnsi="Arial" w:cs="Arial"/>
          <w:b/>
          <w:sz w:val="18"/>
          <w:szCs w:val="18"/>
        </w:rPr>
        <w:t xml:space="preserve">, </w:t>
      </w:r>
      <w:r w:rsidRPr="00E71B36">
        <w:rPr>
          <w:rFonts w:ascii="Arial" w:eastAsia="Arial" w:hAnsi="Arial" w:cs="Arial"/>
          <w:sz w:val="18"/>
          <w:szCs w:val="18"/>
        </w:rPr>
        <w:t>selects a replacement</w:t>
      </w:r>
      <w:r w:rsidRPr="00E71B36">
        <w:rPr>
          <w:rFonts w:ascii="Arial" w:eastAsia="Arial" w:hAnsi="Arial" w:cs="Arial"/>
          <w:b/>
          <w:sz w:val="18"/>
          <w:szCs w:val="18"/>
        </w:rPr>
        <w:t xml:space="preserve"> </w:t>
      </w:r>
      <w:r w:rsidRPr="00E71B36">
        <w:rPr>
          <w:rFonts w:ascii="Arial" w:eastAsia="Arial" w:hAnsi="Arial" w:cs="Arial"/>
          <w:sz w:val="18"/>
          <w:szCs w:val="18"/>
        </w:rPr>
        <w:t>and reports the replacement to the International Council.</w:t>
      </w:r>
    </w:p>
    <w:p w14:paraId="3D4E6717" w14:textId="0B489433" w:rsidR="002C248E" w:rsidRDefault="0086106E" w:rsidP="0069752D">
      <w:pPr>
        <w:tabs>
          <w:tab w:val="left" w:pos="567"/>
        </w:tabs>
        <w:spacing w:after="80"/>
        <w:ind w:left="567" w:hanging="567"/>
        <w:jc w:val="both"/>
      </w:pPr>
      <w:r>
        <w:rPr>
          <w:rFonts w:ascii="Arial" w:eastAsia="Arial" w:hAnsi="Arial" w:cs="Arial"/>
          <w:sz w:val="18"/>
          <w:szCs w:val="18"/>
        </w:rPr>
        <w:lastRenderedPageBreak/>
        <w:t xml:space="preserve">4 </w:t>
      </w:r>
      <w:r>
        <w:rPr>
          <w:rFonts w:ascii="Arial" w:eastAsia="Arial" w:hAnsi="Arial" w:cs="Arial"/>
          <w:sz w:val="18"/>
          <w:szCs w:val="18"/>
        </w:rPr>
        <w:tab/>
        <w:t>The Board may adopt</w:t>
      </w:r>
      <w:r>
        <w:rPr>
          <w:rFonts w:ascii="Arial" w:eastAsia="Arial" w:hAnsi="Arial" w:cs="Arial"/>
          <w:b/>
          <w:sz w:val="18"/>
          <w:szCs w:val="18"/>
        </w:rPr>
        <w:t xml:space="preserve"> </w:t>
      </w:r>
      <w:r>
        <w:rPr>
          <w:rFonts w:ascii="Arial" w:eastAsia="Arial" w:hAnsi="Arial" w:cs="Arial"/>
          <w:sz w:val="18"/>
          <w:szCs w:val="18"/>
        </w:rPr>
        <w:t>new or improved administrative procedures and operational guidelines for the Secretariat or any of the Union’s administrative or technical bodies.</w:t>
      </w:r>
    </w:p>
    <w:p w14:paraId="03D5B89F" w14:textId="207C02E3" w:rsidR="002C248E" w:rsidRDefault="00FF6571" w:rsidP="0069752D">
      <w:pPr>
        <w:tabs>
          <w:tab w:val="left" w:pos="567"/>
        </w:tabs>
        <w:spacing w:after="80"/>
        <w:ind w:left="567" w:hanging="567"/>
        <w:jc w:val="both"/>
      </w:pPr>
      <w:r>
        <w:rPr>
          <w:rFonts w:ascii="Arial" w:eastAsia="Arial" w:hAnsi="Arial" w:cs="Arial"/>
          <w:b/>
          <w:sz w:val="18"/>
          <w:szCs w:val="18"/>
        </w:rPr>
        <w:t>5</w:t>
      </w:r>
      <w:r w:rsidR="0086106E">
        <w:rPr>
          <w:rFonts w:ascii="Arial" w:eastAsia="Arial" w:hAnsi="Arial" w:cs="Arial"/>
          <w:b/>
          <w:sz w:val="18"/>
          <w:szCs w:val="18"/>
        </w:rPr>
        <w:tab/>
        <w:t>Functions</w:t>
      </w:r>
    </w:p>
    <w:p w14:paraId="39186861" w14:textId="77777777" w:rsidR="002C248E" w:rsidRDefault="0086106E" w:rsidP="0069752D">
      <w:pPr>
        <w:tabs>
          <w:tab w:val="left" w:pos="567"/>
        </w:tabs>
        <w:spacing w:after="80"/>
        <w:ind w:left="567" w:hanging="567"/>
        <w:jc w:val="both"/>
      </w:pPr>
      <w:r>
        <w:rPr>
          <w:rFonts w:ascii="Arial" w:eastAsia="Arial" w:hAnsi="Arial" w:cs="Arial"/>
          <w:sz w:val="18"/>
          <w:szCs w:val="18"/>
        </w:rPr>
        <w:tab/>
        <w:t>The main functions of the Board are:</w:t>
      </w:r>
    </w:p>
    <w:p w14:paraId="7869290D" w14:textId="7D7F46A6" w:rsidR="002C248E" w:rsidRPr="00C55F98" w:rsidRDefault="00FF6571" w:rsidP="00FB3C14">
      <w:pPr>
        <w:tabs>
          <w:tab w:val="left" w:pos="567"/>
        </w:tabs>
        <w:spacing w:after="80"/>
        <w:ind w:left="567" w:hanging="423"/>
        <w:jc w:val="both"/>
        <w:rPr>
          <w:color w:val="auto"/>
        </w:rPr>
      </w:pPr>
      <w:r>
        <w:rPr>
          <w:rFonts w:ascii="Arial" w:eastAsia="Arial" w:hAnsi="Arial" w:cs="Arial"/>
          <w:sz w:val="18"/>
          <w:szCs w:val="18"/>
        </w:rPr>
        <w:t>5</w:t>
      </w:r>
      <w:r w:rsidR="004A7D89">
        <w:rPr>
          <w:rFonts w:ascii="Arial" w:eastAsia="Arial" w:hAnsi="Arial" w:cs="Arial"/>
          <w:sz w:val="18"/>
          <w:szCs w:val="18"/>
        </w:rPr>
        <w:t>.1</w:t>
      </w:r>
      <w:r w:rsidR="004A7D89">
        <w:rPr>
          <w:rFonts w:ascii="Arial" w:eastAsia="Arial" w:hAnsi="Arial" w:cs="Arial"/>
          <w:sz w:val="18"/>
          <w:szCs w:val="18"/>
        </w:rPr>
        <w:tab/>
        <w:t>To approve Terms of R</w:t>
      </w:r>
      <w:r w:rsidR="0086106E">
        <w:rPr>
          <w:rFonts w:ascii="Arial" w:eastAsia="Arial" w:hAnsi="Arial" w:cs="Arial"/>
          <w:sz w:val="18"/>
          <w:szCs w:val="18"/>
        </w:rPr>
        <w:t xml:space="preserve">eference for new Research Groups and Working Parties and to terminate such IUFRO </w:t>
      </w:r>
      <w:r w:rsidR="0086106E" w:rsidRPr="00C55F98">
        <w:rPr>
          <w:rFonts w:ascii="Arial" w:eastAsia="Arial" w:hAnsi="Arial" w:cs="Arial"/>
          <w:color w:val="auto"/>
          <w:sz w:val="18"/>
          <w:szCs w:val="18"/>
        </w:rPr>
        <w:t>Units  where appropriate.</w:t>
      </w:r>
    </w:p>
    <w:p w14:paraId="7558D36D" w14:textId="0308BF1E" w:rsidR="002C248E" w:rsidRDefault="00FF6571" w:rsidP="0069752D">
      <w:pPr>
        <w:tabs>
          <w:tab w:val="left" w:pos="567"/>
        </w:tabs>
        <w:spacing w:after="80"/>
        <w:ind w:left="711" w:hanging="567"/>
        <w:jc w:val="both"/>
      </w:pPr>
      <w:r>
        <w:rPr>
          <w:rFonts w:ascii="Arial" w:eastAsia="Arial" w:hAnsi="Arial" w:cs="Arial"/>
          <w:sz w:val="18"/>
          <w:szCs w:val="18"/>
        </w:rPr>
        <w:t>5</w:t>
      </w:r>
      <w:r w:rsidR="0086106E">
        <w:rPr>
          <w:rFonts w:ascii="Arial" w:eastAsia="Arial" w:hAnsi="Arial" w:cs="Arial"/>
          <w:sz w:val="18"/>
          <w:szCs w:val="18"/>
        </w:rPr>
        <w:t>.2</w:t>
      </w:r>
      <w:r w:rsidR="0086106E">
        <w:rPr>
          <w:rFonts w:ascii="Arial" w:eastAsia="Arial" w:hAnsi="Arial" w:cs="Arial"/>
          <w:sz w:val="18"/>
          <w:szCs w:val="18"/>
        </w:rPr>
        <w:tab/>
        <w:t>To review periodically, and coordinate where possible, the programmes of the Research Groups.</w:t>
      </w:r>
    </w:p>
    <w:p w14:paraId="6BB3F89A" w14:textId="4DE1979A" w:rsidR="002C248E" w:rsidRDefault="00FF6571" w:rsidP="0069752D">
      <w:pPr>
        <w:tabs>
          <w:tab w:val="left" w:pos="567"/>
        </w:tabs>
        <w:spacing w:after="80"/>
        <w:ind w:left="711" w:hanging="567"/>
        <w:jc w:val="both"/>
      </w:pPr>
      <w:r>
        <w:rPr>
          <w:rFonts w:ascii="Arial" w:eastAsia="Arial" w:hAnsi="Arial" w:cs="Arial"/>
          <w:sz w:val="18"/>
          <w:szCs w:val="18"/>
        </w:rPr>
        <w:t>5</w:t>
      </w:r>
      <w:r w:rsidR="0086106E">
        <w:rPr>
          <w:rFonts w:ascii="Arial" w:eastAsia="Arial" w:hAnsi="Arial" w:cs="Arial"/>
          <w:sz w:val="18"/>
          <w:szCs w:val="18"/>
        </w:rPr>
        <w:t>.3</w:t>
      </w:r>
      <w:r w:rsidR="0086106E">
        <w:rPr>
          <w:rFonts w:ascii="Arial" w:eastAsia="Arial" w:hAnsi="Arial" w:cs="Arial"/>
          <w:sz w:val="18"/>
          <w:szCs w:val="18"/>
        </w:rPr>
        <w:tab/>
        <w:t xml:space="preserve">To </w:t>
      </w:r>
      <w:r w:rsidR="0086106E" w:rsidRPr="006E1C19">
        <w:rPr>
          <w:rFonts w:ascii="Arial" w:eastAsia="Arial" w:hAnsi="Arial" w:cs="Arial"/>
          <w:sz w:val="18"/>
          <w:szCs w:val="18"/>
        </w:rPr>
        <w:t>approve nominees for Coordinator and Deputy Coordinator</w:t>
      </w:r>
      <w:r w:rsidR="0086106E">
        <w:rPr>
          <w:rFonts w:ascii="Arial" w:eastAsia="Arial" w:hAnsi="Arial" w:cs="Arial"/>
          <w:sz w:val="18"/>
          <w:szCs w:val="18"/>
        </w:rPr>
        <w:t xml:space="preserve"> offices of Research Groups.</w:t>
      </w:r>
    </w:p>
    <w:p w14:paraId="72551D75" w14:textId="5FCDB514" w:rsidR="002C248E" w:rsidRDefault="00FF6571" w:rsidP="00FB3C14">
      <w:pPr>
        <w:tabs>
          <w:tab w:val="left" w:pos="567"/>
        </w:tabs>
        <w:spacing w:after="80"/>
        <w:ind w:left="567" w:hanging="425"/>
        <w:jc w:val="both"/>
      </w:pPr>
      <w:r>
        <w:rPr>
          <w:rFonts w:ascii="Arial" w:eastAsia="Arial" w:hAnsi="Arial" w:cs="Arial"/>
          <w:sz w:val="18"/>
          <w:szCs w:val="18"/>
        </w:rPr>
        <w:t>5</w:t>
      </w:r>
      <w:r w:rsidR="0086106E">
        <w:rPr>
          <w:rFonts w:ascii="Arial" w:eastAsia="Arial" w:hAnsi="Arial" w:cs="Arial"/>
          <w:sz w:val="18"/>
          <w:szCs w:val="18"/>
        </w:rPr>
        <w:t>.4</w:t>
      </w:r>
      <w:r w:rsidR="0086106E">
        <w:rPr>
          <w:rFonts w:ascii="Arial" w:eastAsia="Arial" w:hAnsi="Arial" w:cs="Arial"/>
          <w:sz w:val="18"/>
          <w:szCs w:val="18"/>
        </w:rPr>
        <w:tab/>
        <w:t xml:space="preserve">To </w:t>
      </w:r>
      <w:r w:rsidR="0086106E" w:rsidRPr="006E1C19">
        <w:rPr>
          <w:rFonts w:ascii="Arial" w:eastAsia="Arial" w:hAnsi="Arial" w:cs="Arial"/>
          <w:sz w:val="18"/>
          <w:szCs w:val="18"/>
        </w:rPr>
        <w:t>develop the scientific programme of the Congress</w:t>
      </w:r>
      <w:r w:rsidR="0086106E">
        <w:rPr>
          <w:rFonts w:ascii="Arial" w:eastAsia="Arial" w:hAnsi="Arial" w:cs="Arial"/>
          <w:sz w:val="18"/>
          <w:szCs w:val="18"/>
        </w:rPr>
        <w:t xml:space="preserve">, for which a Congress Scientific Committee may be established. </w:t>
      </w:r>
    </w:p>
    <w:p w14:paraId="465818E6" w14:textId="5393C2CF" w:rsidR="002C248E" w:rsidRDefault="00FF6571" w:rsidP="00FB3C14">
      <w:pPr>
        <w:tabs>
          <w:tab w:val="left" w:pos="567"/>
        </w:tabs>
        <w:spacing w:after="80"/>
        <w:ind w:left="567" w:hanging="425"/>
        <w:jc w:val="both"/>
      </w:pPr>
      <w:r>
        <w:rPr>
          <w:rFonts w:ascii="Arial" w:eastAsia="Arial" w:hAnsi="Arial" w:cs="Arial"/>
          <w:sz w:val="18"/>
          <w:szCs w:val="18"/>
        </w:rPr>
        <w:t>5</w:t>
      </w:r>
      <w:r w:rsidR="0086106E">
        <w:rPr>
          <w:rFonts w:ascii="Arial" w:eastAsia="Arial" w:hAnsi="Arial" w:cs="Arial"/>
          <w:sz w:val="18"/>
          <w:szCs w:val="18"/>
        </w:rPr>
        <w:t>.5</w:t>
      </w:r>
      <w:r w:rsidR="0086106E">
        <w:rPr>
          <w:rFonts w:ascii="Arial" w:eastAsia="Arial" w:hAnsi="Arial" w:cs="Arial"/>
          <w:sz w:val="18"/>
          <w:szCs w:val="18"/>
        </w:rPr>
        <w:tab/>
        <w:t xml:space="preserve">To guide the </w:t>
      </w:r>
      <w:r w:rsidR="00E90EC8">
        <w:rPr>
          <w:rFonts w:ascii="Arial" w:eastAsia="Arial" w:hAnsi="Arial" w:cs="Arial"/>
          <w:sz w:val="18"/>
          <w:szCs w:val="18"/>
        </w:rPr>
        <w:t xml:space="preserve">development and review process of </w:t>
      </w:r>
      <w:r w:rsidR="0086106E">
        <w:rPr>
          <w:rFonts w:ascii="Arial" w:eastAsia="Arial" w:hAnsi="Arial" w:cs="Arial"/>
          <w:sz w:val="18"/>
          <w:szCs w:val="18"/>
        </w:rPr>
        <w:t xml:space="preserve">Task Forces </w:t>
      </w:r>
      <w:r w:rsidR="00804854">
        <w:rPr>
          <w:rFonts w:ascii="Arial" w:eastAsia="Arial" w:hAnsi="Arial" w:cs="Arial"/>
          <w:sz w:val="18"/>
          <w:szCs w:val="18"/>
        </w:rPr>
        <w:t xml:space="preserve">established </w:t>
      </w:r>
      <w:r w:rsidR="0086106E">
        <w:rPr>
          <w:rFonts w:ascii="Arial" w:eastAsia="Arial" w:hAnsi="Arial" w:cs="Arial"/>
          <w:sz w:val="18"/>
          <w:szCs w:val="18"/>
        </w:rPr>
        <w:t xml:space="preserve">by the Board, as well as </w:t>
      </w:r>
      <w:r w:rsidR="00804854">
        <w:rPr>
          <w:rFonts w:ascii="Arial" w:eastAsia="Arial" w:hAnsi="Arial" w:cs="Arial"/>
          <w:sz w:val="18"/>
          <w:szCs w:val="18"/>
        </w:rPr>
        <w:t xml:space="preserve">activities of </w:t>
      </w:r>
      <w:r w:rsidR="0086106E">
        <w:rPr>
          <w:rFonts w:ascii="Arial" w:eastAsia="Arial" w:hAnsi="Arial" w:cs="Arial"/>
          <w:sz w:val="18"/>
          <w:szCs w:val="18"/>
        </w:rPr>
        <w:t>Special Programmes, Projects and IUFRO-led International Initiatives of the Union.</w:t>
      </w:r>
    </w:p>
    <w:p w14:paraId="3CC01216" w14:textId="19B10C25" w:rsidR="002C248E" w:rsidRDefault="00FF6571" w:rsidP="00FB3C14">
      <w:pPr>
        <w:tabs>
          <w:tab w:val="left" w:pos="567"/>
        </w:tabs>
        <w:spacing w:after="80"/>
        <w:ind w:left="567" w:hanging="425"/>
        <w:jc w:val="both"/>
      </w:pPr>
      <w:r>
        <w:rPr>
          <w:rFonts w:ascii="Arial" w:eastAsia="Arial" w:hAnsi="Arial" w:cs="Arial"/>
          <w:sz w:val="18"/>
          <w:szCs w:val="18"/>
        </w:rPr>
        <w:t>5</w:t>
      </w:r>
      <w:r w:rsidR="0086106E">
        <w:rPr>
          <w:rFonts w:ascii="Arial" w:eastAsia="Arial" w:hAnsi="Arial" w:cs="Arial"/>
          <w:sz w:val="18"/>
          <w:szCs w:val="18"/>
        </w:rPr>
        <w:t>.6</w:t>
      </w:r>
      <w:r w:rsidR="0086106E">
        <w:rPr>
          <w:rFonts w:ascii="Arial" w:eastAsia="Arial" w:hAnsi="Arial" w:cs="Arial"/>
          <w:sz w:val="18"/>
          <w:szCs w:val="18"/>
        </w:rPr>
        <w:tab/>
        <w:t>To assist the President and the Executive Director in the participation and activities of international processes and intergovernmental organizations.</w:t>
      </w:r>
    </w:p>
    <w:p w14:paraId="2F82AA5D" w14:textId="22602CEA" w:rsidR="002C248E" w:rsidRDefault="00FF6571" w:rsidP="0069752D">
      <w:pPr>
        <w:tabs>
          <w:tab w:val="left" w:pos="567"/>
        </w:tabs>
        <w:spacing w:after="80"/>
        <w:ind w:left="711" w:hanging="567"/>
        <w:jc w:val="both"/>
      </w:pPr>
      <w:r>
        <w:rPr>
          <w:rFonts w:ascii="Arial" w:eastAsia="Arial" w:hAnsi="Arial" w:cs="Arial"/>
          <w:sz w:val="18"/>
          <w:szCs w:val="18"/>
        </w:rPr>
        <w:t>5</w:t>
      </w:r>
      <w:r w:rsidR="0086106E">
        <w:rPr>
          <w:rFonts w:ascii="Arial" w:eastAsia="Arial" w:hAnsi="Arial" w:cs="Arial"/>
          <w:sz w:val="18"/>
          <w:szCs w:val="18"/>
        </w:rPr>
        <w:t>.7</w:t>
      </w:r>
      <w:r w:rsidR="0086106E">
        <w:rPr>
          <w:rFonts w:ascii="Arial" w:eastAsia="Arial" w:hAnsi="Arial" w:cs="Arial"/>
          <w:sz w:val="18"/>
          <w:szCs w:val="18"/>
        </w:rPr>
        <w:tab/>
        <w:t>To approve position papers of the Union for international processes and intergovernmental organizations.</w:t>
      </w:r>
    </w:p>
    <w:p w14:paraId="42CE797E" w14:textId="4FBB6ED0" w:rsidR="002C248E" w:rsidRDefault="00FF6571" w:rsidP="0069752D">
      <w:pPr>
        <w:tabs>
          <w:tab w:val="left" w:pos="567"/>
        </w:tabs>
        <w:spacing w:after="80"/>
        <w:ind w:left="567" w:hanging="567"/>
        <w:jc w:val="both"/>
      </w:pPr>
      <w:r>
        <w:rPr>
          <w:rFonts w:ascii="Arial" w:eastAsia="Arial" w:hAnsi="Arial" w:cs="Arial"/>
          <w:sz w:val="18"/>
          <w:szCs w:val="18"/>
        </w:rPr>
        <w:t>6</w:t>
      </w:r>
      <w:r w:rsidR="0086106E">
        <w:rPr>
          <w:rFonts w:ascii="Arial" w:eastAsia="Arial" w:hAnsi="Arial" w:cs="Arial"/>
          <w:sz w:val="18"/>
          <w:szCs w:val="18"/>
        </w:rPr>
        <w:t xml:space="preserve"> </w:t>
      </w:r>
      <w:r w:rsidR="0086106E">
        <w:rPr>
          <w:rFonts w:ascii="Arial" w:eastAsia="Arial" w:hAnsi="Arial" w:cs="Arial"/>
          <w:sz w:val="18"/>
          <w:szCs w:val="18"/>
        </w:rPr>
        <w:tab/>
      </w:r>
      <w:r w:rsidR="0086106E">
        <w:rPr>
          <w:rFonts w:ascii="Arial" w:eastAsia="Arial" w:hAnsi="Arial" w:cs="Arial"/>
          <w:b/>
          <w:sz w:val="18"/>
          <w:szCs w:val="18"/>
        </w:rPr>
        <w:t>Committees</w:t>
      </w:r>
    </w:p>
    <w:p w14:paraId="0617AA19" w14:textId="77777777" w:rsidR="002C248E" w:rsidRDefault="0086106E" w:rsidP="0069752D">
      <w:pPr>
        <w:tabs>
          <w:tab w:val="left" w:pos="567"/>
        </w:tabs>
        <w:spacing w:after="80"/>
        <w:ind w:left="567" w:hanging="567"/>
        <w:jc w:val="both"/>
      </w:pPr>
      <w:r>
        <w:rPr>
          <w:rFonts w:ascii="Arial" w:eastAsia="Arial" w:hAnsi="Arial" w:cs="Arial"/>
          <w:sz w:val="18"/>
          <w:szCs w:val="18"/>
        </w:rPr>
        <w:tab/>
        <w:t xml:space="preserve">The Board conducts as much of its business as possible through committees. </w:t>
      </w:r>
    </w:p>
    <w:p w14:paraId="54E533F5" w14:textId="1F790FC4" w:rsidR="002C248E" w:rsidRDefault="00FF6571" w:rsidP="00FB3C14">
      <w:pPr>
        <w:tabs>
          <w:tab w:val="left" w:pos="567"/>
        </w:tabs>
        <w:spacing w:after="80"/>
        <w:ind w:left="567" w:hanging="425"/>
        <w:jc w:val="both"/>
      </w:pPr>
      <w:r>
        <w:rPr>
          <w:rFonts w:ascii="Arial" w:eastAsia="Arial" w:hAnsi="Arial" w:cs="Arial"/>
          <w:sz w:val="18"/>
          <w:szCs w:val="18"/>
        </w:rPr>
        <w:t>6</w:t>
      </w:r>
      <w:r w:rsidR="0086106E">
        <w:rPr>
          <w:rFonts w:ascii="Arial" w:eastAsia="Arial" w:hAnsi="Arial" w:cs="Arial"/>
          <w:sz w:val="18"/>
          <w:szCs w:val="18"/>
        </w:rPr>
        <w:t>.1</w:t>
      </w:r>
      <w:r w:rsidR="0086106E">
        <w:rPr>
          <w:rFonts w:ascii="Arial" w:eastAsia="Arial" w:hAnsi="Arial" w:cs="Arial"/>
          <w:sz w:val="18"/>
          <w:szCs w:val="18"/>
        </w:rPr>
        <w:tab/>
      </w:r>
      <w:r w:rsidR="0086106E">
        <w:rPr>
          <w:rFonts w:ascii="Arial" w:eastAsia="Arial" w:hAnsi="Arial" w:cs="Arial"/>
          <w:b/>
          <w:sz w:val="18"/>
          <w:szCs w:val="18"/>
        </w:rPr>
        <w:t xml:space="preserve">Permanent Committees </w:t>
      </w:r>
      <w:r w:rsidR="0086106E">
        <w:rPr>
          <w:rFonts w:ascii="Arial" w:eastAsia="Arial" w:hAnsi="Arial" w:cs="Arial"/>
          <w:sz w:val="18"/>
          <w:szCs w:val="18"/>
        </w:rPr>
        <w:t>carry out a major management function</w:t>
      </w:r>
      <w:r w:rsidR="00804854">
        <w:rPr>
          <w:rFonts w:ascii="Arial" w:eastAsia="Arial" w:hAnsi="Arial" w:cs="Arial"/>
          <w:sz w:val="18"/>
          <w:szCs w:val="18"/>
        </w:rPr>
        <w:t>s on a continuous basis</w:t>
      </w:r>
      <w:r w:rsidR="0086106E">
        <w:rPr>
          <w:rFonts w:ascii="Arial" w:eastAsia="Arial" w:hAnsi="Arial" w:cs="Arial"/>
          <w:sz w:val="18"/>
          <w:szCs w:val="18"/>
        </w:rPr>
        <w:t xml:space="preserve"> throughout the term of a Board. They include:</w:t>
      </w:r>
    </w:p>
    <w:p w14:paraId="780724A7" w14:textId="1AE9D8F9" w:rsidR="002C248E" w:rsidRDefault="00FF6571" w:rsidP="0069752D">
      <w:pPr>
        <w:tabs>
          <w:tab w:val="left" w:pos="567"/>
        </w:tabs>
        <w:spacing w:after="80"/>
        <w:ind w:left="855" w:hanging="567"/>
        <w:jc w:val="both"/>
      </w:pPr>
      <w:r>
        <w:rPr>
          <w:rFonts w:ascii="Arial" w:eastAsia="Arial" w:hAnsi="Arial" w:cs="Arial"/>
          <w:sz w:val="18"/>
          <w:szCs w:val="18"/>
        </w:rPr>
        <w:t>6</w:t>
      </w:r>
      <w:r w:rsidR="0086106E">
        <w:rPr>
          <w:rFonts w:ascii="Arial" w:eastAsia="Arial" w:hAnsi="Arial" w:cs="Arial"/>
          <w:sz w:val="18"/>
          <w:szCs w:val="18"/>
        </w:rPr>
        <w:t xml:space="preserve">.1.1 </w:t>
      </w:r>
      <w:r w:rsidR="0086106E">
        <w:rPr>
          <w:rFonts w:ascii="Arial" w:eastAsia="Arial" w:hAnsi="Arial" w:cs="Arial"/>
          <w:sz w:val="18"/>
          <w:szCs w:val="18"/>
        </w:rPr>
        <w:tab/>
      </w:r>
      <w:r w:rsidR="0086106E">
        <w:rPr>
          <w:rFonts w:ascii="Arial" w:eastAsia="Arial" w:hAnsi="Arial" w:cs="Arial"/>
          <w:b/>
          <w:sz w:val="18"/>
          <w:szCs w:val="18"/>
        </w:rPr>
        <w:t xml:space="preserve">The Management Committee </w:t>
      </w:r>
      <w:r w:rsidR="0086106E">
        <w:rPr>
          <w:rFonts w:ascii="Arial" w:eastAsia="Arial" w:hAnsi="Arial" w:cs="Arial"/>
          <w:sz w:val="18"/>
          <w:szCs w:val="18"/>
        </w:rPr>
        <w:t xml:space="preserve">which is comprised of the President as Chair, the Vice-Presidents, the Immediate Past President and the Executive Director, one </w:t>
      </w:r>
      <w:r w:rsidR="0086106E" w:rsidRPr="00E71B36">
        <w:rPr>
          <w:rFonts w:ascii="Arial" w:eastAsia="Arial" w:hAnsi="Arial" w:cs="Arial"/>
          <w:sz w:val="18"/>
          <w:szCs w:val="18"/>
        </w:rPr>
        <w:t xml:space="preserve">Division </w:t>
      </w:r>
      <w:r w:rsidR="00CD4CDF" w:rsidRPr="00E71B36">
        <w:rPr>
          <w:rFonts w:ascii="Arial" w:eastAsia="Arial" w:hAnsi="Arial" w:cs="Arial"/>
          <w:sz w:val="18"/>
          <w:szCs w:val="18"/>
        </w:rPr>
        <w:t>Co-</w:t>
      </w:r>
      <w:r w:rsidR="0086106E" w:rsidRPr="00E71B36">
        <w:rPr>
          <w:rFonts w:ascii="Arial" w:eastAsia="Arial" w:hAnsi="Arial" w:cs="Arial"/>
          <w:sz w:val="18"/>
          <w:szCs w:val="18"/>
        </w:rPr>
        <w:t>Coordinator</w:t>
      </w:r>
      <w:r w:rsidR="0086106E">
        <w:rPr>
          <w:rFonts w:ascii="Arial" w:eastAsia="Arial" w:hAnsi="Arial" w:cs="Arial"/>
          <w:sz w:val="18"/>
          <w:szCs w:val="18"/>
        </w:rPr>
        <w:t xml:space="preserve"> and one President’s Nominee appointed by the President after consultation with the Board. The Chair of the Congress Organizing Committee and the Chair of the Congress Scientific Committee are non-voting members of this committee. To assist the work of the Management Committee, the President can invite other individuals to participate in Committee activities. The Management Committee oversees the management of the Union and reports to the Board. Its main functions are, (see also Statutes Article VII.16.1):</w:t>
      </w:r>
    </w:p>
    <w:p w14:paraId="45161507" w14:textId="1C629878" w:rsidR="002C248E" w:rsidRDefault="00FF6571" w:rsidP="0069752D">
      <w:pPr>
        <w:tabs>
          <w:tab w:val="left" w:pos="567"/>
        </w:tabs>
        <w:spacing w:after="80"/>
        <w:ind w:left="999" w:hanging="567"/>
        <w:jc w:val="both"/>
      </w:pPr>
      <w:r>
        <w:rPr>
          <w:rFonts w:ascii="Arial" w:eastAsia="Arial" w:hAnsi="Arial" w:cs="Arial"/>
          <w:sz w:val="18"/>
          <w:szCs w:val="18"/>
        </w:rPr>
        <w:t>6</w:t>
      </w:r>
      <w:r w:rsidR="0086106E">
        <w:rPr>
          <w:rFonts w:ascii="Arial" w:eastAsia="Arial" w:hAnsi="Arial" w:cs="Arial"/>
          <w:sz w:val="18"/>
          <w:szCs w:val="18"/>
        </w:rPr>
        <w:t>.1.1.1</w:t>
      </w:r>
      <w:r w:rsidR="0086106E">
        <w:rPr>
          <w:rFonts w:ascii="Arial" w:eastAsia="Arial" w:hAnsi="Arial" w:cs="Arial"/>
          <w:sz w:val="18"/>
          <w:szCs w:val="18"/>
        </w:rPr>
        <w:tab/>
        <w:t>To prepare and recommend overall policy and planning to the Board.</w:t>
      </w:r>
    </w:p>
    <w:p w14:paraId="7B3178D8" w14:textId="5709E9D2" w:rsidR="002C248E" w:rsidRDefault="00FF6571" w:rsidP="0069752D">
      <w:pPr>
        <w:tabs>
          <w:tab w:val="left" w:pos="567"/>
        </w:tabs>
        <w:spacing w:after="80"/>
        <w:ind w:left="999" w:hanging="567"/>
        <w:jc w:val="both"/>
      </w:pPr>
      <w:r>
        <w:rPr>
          <w:rFonts w:ascii="Arial" w:eastAsia="Arial" w:hAnsi="Arial" w:cs="Arial"/>
          <w:sz w:val="18"/>
          <w:szCs w:val="18"/>
        </w:rPr>
        <w:t>6</w:t>
      </w:r>
      <w:r w:rsidR="0086106E">
        <w:rPr>
          <w:rFonts w:ascii="Arial" w:eastAsia="Arial" w:hAnsi="Arial" w:cs="Arial"/>
          <w:sz w:val="18"/>
          <w:szCs w:val="18"/>
        </w:rPr>
        <w:t>.1</w:t>
      </w:r>
      <w:r w:rsidR="004A7D89">
        <w:rPr>
          <w:rFonts w:ascii="Arial" w:eastAsia="Arial" w:hAnsi="Arial" w:cs="Arial"/>
          <w:sz w:val="18"/>
          <w:szCs w:val="18"/>
        </w:rPr>
        <w:t>.1.2</w:t>
      </w:r>
      <w:r w:rsidR="004A7D89">
        <w:rPr>
          <w:rFonts w:ascii="Arial" w:eastAsia="Arial" w:hAnsi="Arial" w:cs="Arial"/>
          <w:sz w:val="18"/>
          <w:szCs w:val="18"/>
        </w:rPr>
        <w:tab/>
        <w:t xml:space="preserve">On behalf of the Board, to </w:t>
      </w:r>
      <w:r w:rsidR="0086106E">
        <w:rPr>
          <w:rFonts w:ascii="Arial" w:eastAsia="Arial" w:hAnsi="Arial" w:cs="Arial"/>
          <w:sz w:val="18"/>
          <w:szCs w:val="18"/>
        </w:rPr>
        <w:t>serve</w:t>
      </w:r>
      <w:r w:rsidR="004A7D89">
        <w:rPr>
          <w:rFonts w:ascii="Arial" w:eastAsia="Arial" w:hAnsi="Arial" w:cs="Arial"/>
          <w:sz w:val="18"/>
          <w:szCs w:val="18"/>
        </w:rPr>
        <w:t xml:space="preserve"> </w:t>
      </w:r>
      <w:r w:rsidR="0086106E">
        <w:rPr>
          <w:rFonts w:ascii="Arial" w:eastAsia="Arial" w:hAnsi="Arial" w:cs="Arial"/>
          <w:sz w:val="18"/>
          <w:szCs w:val="18"/>
        </w:rPr>
        <w:t>in an advisory capacity to the President in the interim period between Board meetings.</w:t>
      </w:r>
    </w:p>
    <w:p w14:paraId="33F5E55D" w14:textId="20D322DC" w:rsidR="002C248E" w:rsidRDefault="00FF6571" w:rsidP="0069752D">
      <w:pPr>
        <w:tabs>
          <w:tab w:val="left" w:pos="567"/>
        </w:tabs>
        <w:spacing w:after="80"/>
        <w:ind w:left="999" w:hanging="567"/>
        <w:jc w:val="both"/>
      </w:pPr>
      <w:r>
        <w:rPr>
          <w:rFonts w:ascii="Arial" w:eastAsia="Arial" w:hAnsi="Arial" w:cs="Arial"/>
          <w:sz w:val="18"/>
          <w:szCs w:val="18"/>
        </w:rPr>
        <w:t>6</w:t>
      </w:r>
      <w:r w:rsidR="0086106E">
        <w:rPr>
          <w:rFonts w:ascii="Arial" w:eastAsia="Arial" w:hAnsi="Arial" w:cs="Arial"/>
          <w:sz w:val="18"/>
          <w:szCs w:val="18"/>
        </w:rPr>
        <w:t>.1.1.3</w:t>
      </w:r>
      <w:r w:rsidR="0086106E">
        <w:rPr>
          <w:rFonts w:ascii="Arial" w:eastAsia="Arial" w:hAnsi="Arial" w:cs="Arial"/>
          <w:sz w:val="18"/>
          <w:szCs w:val="18"/>
        </w:rPr>
        <w:tab/>
        <w:t xml:space="preserve">To </w:t>
      </w:r>
      <w:r w:rsidR="00804854">
        <w:rPr>
          <w:rFonts w:ascii="Arial" w:eastAsia="Arial" w:hAnsi="Arial" w:cs="Arial"/>
          <w:sz w:val="18"/>
          <w:szCs w:val="18"/>
        </w:rPr>
        <w:t xml:space="preserve">implement </w:t>
      </w:r>
      <w:r w:rsidR="0086106E">
        <w:rPr>
          <w:rFonts w:ascii="Arial" w:eastAsia="Arial" w:hAnsi="Arial" w:cs="Arial"/>
          <w:sz w:val="18"/>
          <w:szCs w:val="18"/>
        </w:rPr>
        <w:t>policies and management actions accepted by the Board.</w:t>
      </w:r>
    </w:p>
    <w:p w14:paraId="7B6CF407" w14:textId="4DA18A91" w:rsidR="002C248E" w:rsidRDefault="00FF6571" w:rsidP="0069752D">
      <w:pPr>
        <w:tabs>
          <w:tab w:val="left" w:pos="567"/>
        </w:tabs>
        <w:spacing w:after="80"/>
        <w:ind w:left="999" w:hanging="567"/>
        <w:jc w:val="both"/>
      </w:pPr>
      <w:r>
        <w:rPr>
          <w:rFonts w:ascii="Arial" w:eastAsia="Arial" w:hAnsi="Arial" w:cs="Arial"/>
          <w:sz w:val="18"/>
          <w:szCs w:val="18"/>
        </w:rPr>
        <w:t>6</w:t>
      </w:r>
      <w:r w:rsidR="0086106E">
        <w:rPr>
          <w:rFonts w:ascii="Arial" w:eastAsia="Arial" w:hAnsi="Arial" w:cs="Arial"/>
          <w:sz w:val="18"/>
          <w:szCs w:val="18"/>
        </w:rPr>
        <w:t>.1.1.4</w:t>
      </w:r>
      <w:r w:rsidR="0086106E">
        <w:rPr>
          <w:rFonts w:ascii="Arial" w:eastAsia="Arial" w:hAnsi="Arial" w:cs="Arial"/>
          <w:sz w:val="18"/>
          <w:szCs w:val="18"/>
        </w:rPr>
        <w:tab/>
        <w:t xml:space="preserve">To review periodically the financial status of the Union, to oversee the preparation of financial reports, such as income statements, balance sheets, analyses for future earnings or expenses and to summarize and forecast the Union’s financial position. </w:t>
      </w:r>
    </w:p>
    <w:p w14:paraId="1DDAA92E" w14:textId="7DDB0FC3" w:rsidR="002C248E" w:rsidRDefault="00FF6571" w:rsidP="0069752D">
      <w:pPr>
        <w:tabs>
          <w:tab w:val="left" w:pos="567"/>
        </w:tabs>
        <w:spacing w:after="80"/>
        <w:ind w:left="999" w:hanging="567"/>
        <w:jc w:val="both"/>
      </w:pPr>
      <w:r>
        <w:rPr>
          <w:rFonts w:ascii="Arial" w:eastAsia="Arial" w:hAnsi="Arial" w:cs="Arial"/>
          <w:sz w:val="18"/>
          <w:szCs w:val="18"/>
        </w:rPr>
        <w:t>6</w:t>
      </w:r>
      <w:r w:rsidR="0086106E">
        <w:rPr>
          <w:rFonts w:ascii="Arial" w:eastAsia="Arial" w:hAnsi="Arial" w:cs="Arial"/>
          <w:sz w:val="18"/>
          <w:szCs w:val="18"/>
        </w:rPr>
        <w:t>.1.1.5</w:t>
      </w:r>
      <w:r w:rsidR="0086106E">
        <w:rPr>
          <w:rFonts w:ascii="Arial" w:eastAsia="Arial" w:hAnsi="Arial" w:cs="Arial"/>
          <w:sz w:val="18"/>
          <w:szCs w:val="18"/>
        </w:rPr>
        <w:tab/>
        <w:t xml:space="preserve">To develop fundraising strategies for the long-term goals of the Union and to report </w:t>
      </w:r>
      <w:r w:rsidR="00804854">
        <w:rPr>
          <w:rFonts w:ascii="Arial" w:eastAsia="Arial" w:hAnsi="Arial" w:cs="Arial"/>
          <w:sz w:val="18"/>
          <w:szCs w:val="18"/>
        </w:rPr>
        <w:t xml:space="preserve">on these </w:t>
      </w:r>
      <w:r w:rsidR="0086106E">
        <w:rPr>
          <w:rFonts w:ascii="Arial" w:eastAsia="Arial" w:hAnsi="Arial" w:cs="Arial"/>
          <w:sz w:val="18"/>
          <w:szCs w:val="18"/>
        </w:rPr>
        <w:t xml:space="preserve">to the Board. </w:t>
      </w:r>
    </w:p>
    <w:p w14:paraId="68990E45" w14:textId="2B6C84A2" w:rsidR="002C248E" w:rsidRDefault="00FF6571" w:rsidP="0069752D">
      <w:pPr>
        <w:tabs>
          <w:tab w:val="left" w:pos="567"/>
        </w:tabs>
        <w:spacing w:after="80"/>
        <w:ind w:left="999" w:hanging="567"/>
        <w:jc w:val="both"/>
      </w:pPr>
      <w:r>
        <w:rPr>
          <w:rFonts w:ascii="Arial" w:eastAsia="Arial" w:hAnsi="Arial" w:cs="Arial"/>
          <w:sz w:val="18"/>
          <w:szCs w:val="18"/>
        </w:rPr>
        <w:t>6</w:t>
      </w:r>
      <w:r w:rsidR="0086106E">
        <w:rPr>
          <w:rFonts w:ascii="Arial" w:eastAsia="Arial" w:hAnsi="Arial" w:cs="Arial"/>
          <w:sz w:val="18"/>
          <w:szCs w:val="18"/>
        </w:rPr>
        <w:t>.1.1.6</w:t>
      </w:r>
      <w:r w:rsidR="0086106E">
        <w:rPr>
          <w:rFonts w:ascii="Arial" w:eastAsia="Arial" w:hAnsi="Arial" w:cs="Arial"/>
          <w:sz w:val="18"/>
          <w:szCs w:val="18"/>
        </w:rPr>
        <w:tab/>
        <w:t xml:space="preserve">To advise the Headquarters </w:t>
      </w:r>
      <w:r w:rsidR="00804854">
        <w:rPr>
          <w:rFonts w:ascii="Arial" w:eastAsia="Arial" w:hAnsi="Arial" w:cs="Arial"/>
          <w:sz w:val="18"/>
          <w:szCs w:val="18"/>
        </w:rPr>
        <w:t>on</w:t>
      </w:r>
      <w:r w:rsidR="0086106E">
        <w:rPr>
          <w:rFonts w:ascii="Arial" w:eastAsia="Arial" w:hAnsi="Arial" w:cs="Arial"/>
          <w:sz w:val="18"/>
          <w:szCs w:val="18"/>
        </w:rPr>
        <w:t xml:space="preserve"> deposit funds, investment securities and other valuable effects in the name and to the credit of the Union.</w:t>
      </w:r>
    </w:p>
    <w:p w14:paraId="52C54E9F" w14:textId="37163420" w:rsidR="002C248E" w:rsidRPr="00C55F98" w:rsidRDefault="00FF6571" w:rsidP="00FB3C14">
      <w:pPr>
        <w:tabs>
          <w:tab w:val="left" w:pos="567"/>
        </w:tabs>
        <w:spacing w:after="80"/>
        <w:ind w:left="567" w:hanging="425"/>
        <w:jc w:val="both"/>
        <w:rPr>
          <w:color w:val="auto"/>
        </w:rPr>
      </w:pPr>
      <w:r>
        <w:rPr>
          <w:rFonts w:ascii="Arial" w:eastAsia="Arial" w:hAnsi="Arial" w:cs="Arial"/>
          <w:sz w:val="18"/>
          <w:szCs w:val="18"/>
        </w:rPr>
        <w:t>6</w:t>
      </w:r>
      <w:r w:rsidR="0086106E">
        <w:rPr>
          <w:rFonts w:ascii="Arial" w:eastAsia="Arial" w:hAnsi="Arial" w:cs="Arial"/>
          <w:sz w:val="18"/>
          <w:szCs w:val="18"/>
        </w:rPr>
        <w:t xml:space="preserve">.2. </w:t>
      </w:r>
      <w:r w:rsidR="0086106E">
        <w:rPr>
          <w:rFonts w:ascii="Arial" w:eastAsia="Arial" w:hAnsi="Arial" w:cs="Arial"/>
          <w:sz w:val="18"/>
          <w:szCs w:val="18"/>
        </w:rPr>
        <w:tab/>
      </w:r>
      <w:r w:rsidR="0086106E">
        <w:rPr>
          <w:rFonts w:ascii="Arial" w:eastAsia="Arial" w:hAnsi="Arial" w:cs="Arial"/>
          <w:b/>
          <w:sz w:val="18"/>
          <w:szCs w:val="18"/>
        </w:rPr>
        <w:t xml:space="preserve">Special Committees </w:t>
      </w:r>
      <w:r w:rsidR="0086106E">
        <w:rPr>
          <w:rFonts w:ascii="Arial" w:eastAsia="Arial" w:hAnsi="Arial" w:cs="Arial"/>
          <w:sz w:val="18"/>
          <w:szCs w:val="18"/>
        </w:rPr>
        <w:t xml:space="preserve">are appointed by the President with approval of the Board, to carry out specific tasks at times for extended periods. </w:t>
      </w:r>
      <w:r w:rsidR="001A4574">
        <w:rPr>
          <w:rFonts w:ascii="Arial" w:eastAsia="Arial" w:hAnsi="Arial" w:cs="Arial"/>
          <w:sz w:val="18"/>
          <w:szCs w:val="18"/>
        </w:rPr>
        <w:t xml:space="preserve">They </w:t>
      </w:r>
      <w:r w:rsidR="00804854">
        <w:rPr>
          <w:rFonts w:ascii="Arial" w:eastAsia="Arial" w:hAnsi="Arial" w:cs="Arial"/>
          <w:sz w:val="18"/>
          <w:szCs w:val="18"/>
        </w:rPr>
        <w:t xml:space="preserve">may </w:t>
      </w:r>
      <w:r w:rsidR="0086106E">
        <w:rPr>
          <w:rFonts w:ascii="Arial" w:eastAsia="Arial" w:hAnsi="Arial" w:cs="Arial"/>
          <w:sz w:val="18"/>
          <w:szCs w:val="18"/>
        </w:rPr>
        <w:t xml:space="preserve">include, for example, </w:t>
      </w:r>
      <w:r w:rsidR="00804854">
        <w:rPr>
          <w:rFonts w:ascii="Arial" w:eastAsia="Arial" w:hAnsi="Arial" w:cs="Arial"/>
          <w:sz w:val="18"/>
          <w:szCs w:val="18"/>
        </w:rPr>
        <w:t>a</w:t>
      </w:r>
      <w:r w:rsidR="0086106E">
        <w:rPr>
          <w:rFonts w:ascii="Arial" w:eastAsia="Arial" w:hAnsi="Arial" w:cs="Arial"/>
          <w:sz w:val="18"/>
          <w:szCs w:val="18"/>
        </w:rPr>
        <w:t xml:space="preserve"> Nominating Committee, Honours and Awards Committee, Publications Committee, Resolutions Committee, Statutes and Internal Regulations Committee</w:t>
      </w:r>
      <w:r w:rsidR="001A4574">
        <w:rPr>
          <w:rFonts w:ascii="Arial" w:eastAsia="Arial" w:hAnsi="Arial" w:cs="Arial"/>
          <w:sz w:val="18"/>
          <w:szCs w:val="18"/>
        </w:rPr>
        <w:t xml:space="preserve">, </w:t>
      </w:r>
      <w:r w:rsidR="001A4574" w:rsidRPr="00C55F98">
        <w:rPr>
          <w:rFonts w:ascii="Arial" w:eastAsia="Arial" w:hAnsi="Arial" w:cs="Arial"/>
          <w:color w:val="auto"/>
          <w:sz w:val="18"/>
          <w:szCs w:val="18"/>
        </w:rPr>
        <w:t>and operate on the basis of Terms of Reference subject to approval by the Board</w:t>
      </w:r>
      <w:r w:rsidR="0086106E" w:rsidRPr="00C55F98">
        <w:rPr>
          <w:rFonts w:ascii="Arial" w:eastAsia="Arial" w:hAnsi="Arial" w:cs="Arial"/>
          <w:color w:val="auto"/>
          <w:sz w:val="18"/>
          <w:szCs w:val="18"/>
        </w:rPr>
        <w:t>.</w:t>
      </w:r>
      <w:r w:rsidR="00C45171" w:rsidRPr="00C55F98">
        <w:rPr>
          <w:rFonts w:ascii="Arial" w:eastAsia="Arial" w:hAnsi="Arial" w:cs="Arial"/>
          <w:color w:val="auto"/>
          <w:sz w:val="18"/>
          <w:szCs w:val="18"/>
        </w:rPr>
        <w:t xml:space="preserve"> The Nominating Committee is chaired by the Immediate Past President</w:t>
      </w:r>
      <w:r w:rsidR="00C45171" w:rsidRPr="00636A79">
        <w:rPr>
          <w:rFonts w:ascii="Arial" w:eastAsia="Arial" w:hAnsi="Arial" w:cs="Arial"/>
          <w:color w:val="auto"/>
          <w:sz w:val="18"/>
          <w:szCs w:val="18"/>
        </w:rPr>
        <w:t>.</w:t>
      </w:r>
    </w:p>
    <w:p w14:paraId="766616A1" w14:textId="63B85B8D" w:rsidR="002C248E" w:rsidRDefault="00FF6571" w:rsidP="00FB3C14">
      <w:pPr>
        <w:tabs>
          <w:tab w:val="left" w:pos="567"/>
        </w:tabs>
        <w:spacing w:after="80"/>
        <w:ind w:left="567" w:hanging="425"/>
        <w:jc w:val="both"/>
      </w:pPr>
      <w:r>
        <w:rPr>
          <w:rFonts w:ascii="Arial" w:eastAsia="Arial" w:hAnsi="Arial" w:cs="Arial"/>
          <w:sz w:val="18"/>
          <w:szCs w:val="18"/>
        </w:rPr>
        <w:t>6</w:t>
      </w:r>
      <w:r w:rsidR="0086106E">
        <w:rPr>
          <w:rFonts w:ascii="Arial" w:eastAsia="Arial" w:hAnsi="Arial" w:cs="Arial"/>
          <w:sz w:val="18"/>
          <w:szCs w:val="18"/>
        </w:rPr>
        <w:t xml:space="preserve">.3 </w:t>
      </w:r>
      <w:r w:rsidR="0086106E">
        <w:rPr>
          <w:rFonts w:ascii="Arial" w:eastAsia="Arial" w:hAnsi="Arial" w:cs="Arial"/>
          <w:sz w:val="18"/>
          <w:szCs w:val="18"/>
        </w:rPr>
        <w:tab/>
      </w:r>
      <w:r w:rsidR="0086106E">
        <w:rPr>
          <w:rFonts w:ascii="Arial" w:eastAsia="Arial" w:hAnsi="Arial" w:cs="Arial"/>
          <w:b/>
          <w:sz w:val="18"/>
          <w:szCs w:val="18"/>
        </w:rPr>
        <w:t xml:space="preserve">Ad hoc Committees </w:t>
      </w:r>
      <w:r w:rsidR="00341E7F">
        <w:rPr>
          <w:rFonts w:ascii="Arial" w:eastAsia="Arial" w:hAnsi="Arial" w:cs="Arial"/>
          <w:sz w:val="18"/>
          <w:szCs w:val="18"/>
        </w:rPr>
        <w:t>may be established</w:t>
      </w:r>
      <w:r w:rsidR="0086106E">
        <w:rPr>
          <w:rFonts w:ascii="Arial" w:eastAsia="Arial" w:hAnsi="Arial" w:cs="Arial"/>
          <w:sz w:val="18"/>
          <w:szCs w:val="18"/>
        </w:rPr>
        <w:t xml:space="preserve"> by the President with approval of the Board </w:t>
      </w:r>
      <w:r w:rsidR="00341E7F" w:rsidRPr="00341E7F">
        <w:rPr>
          <w:rFonts w:ascii="Arial" w:eastAsia="Arial" w:hAnsi="Arial" w:cs="Arial"/>
          <w:sz w:val="18"/>
          <w:szCs w:val="18"/>
        </w:rPr>
        <w:t>for less than a full Board period.</w:t>
      </w:r>
    </w:p>
    <w:p w14:paraId="457F1BC5" w14:textId="527CE3BC" w:rsidR="002C248E" w:rsidRDefault="00FF6571" w:rsidP="0069752D">
      <w:pPr>
        <w:tabs>
          <w:tab w:val="left" w:pos="567"/>
        </w:tabs>
        <w:spacing w:after="80"/>
        <w:ind w:left="567" w:hanging="567"/>
        <w:jc w:val="both"/>
      </w:pPr>
      <w:r>
        <w:rPr>
          <w:rFonts w:ascii="Arial" w:eastAsia="Arial" w:hAnsi="Arial" w:cs="Arial"/>
          <w:sz w:val="18"/>
          <w:szCs w:val="18"/>
        </w:rPr>
        <w:t>7</w:t>
      </w:r>
      <w:r w:rsidR="0086106E">
        <w:rPr>
          <w:rFonts w:ascii="Arial" w:eastAsia="Arial" w:hAnsi="Arial" w:cs="Arial"/>
          <w:sz w:val="18"/>
          <w:szCs w:val="18"/>
        </w:rPr>
        <w:t xml:space="preserve"> </w:t>
      </w:r>
      <w:r w:rsidR="0086106E">
        <w:rPr>
          <w:rFonts w:ascii="Arial" w:eastAsia="Arial" w:hAnsi="Arial" w:cs="Arial"/>
          <w:sz w:val="18"/>
          <w:szCs w:val="18"/>
        </w:rPr>
        <w:tab/>
      </w:r>
      <w:r w:rsidR="0086106E">
        <w:rPr>
          <w:rFonts w:ascii="Arial" w:eastAsia="Arial" w:hAnsi="Arial" w:cs="Arial"/>
          <w:b/>
          <w:sz w:val="18"/>
          <w:szCs w:val="18"/>
        </w:rPr>
        <w:t>Task Forces, Special Programmes and Projects, and IUFRO-led International Initiatives</w:t>
      </w:r>
      <w:r w:rsidR="0086106E">
        <w:rPr>
          <w:rFonts w:ascii="Arial" w:eastAsia="Arial" w:hAnsi="Arial" w:cs="Arial"/>
          <w:sz w:val="18"/>
          <w:szCs w:val="18"/>
        </w:rPr>
        <w:t>. In order to carry out functions of the Union that are beyond the scope or ability of any</w:t>
      </w:r>
      <w:r w:rsidR="00341E7F">
        <w:rPr>
          <w:rFonts w:ascii="Arial" w:eastAsia="Arial" w:hAnsi="Arial" w:cs="Arial"/>
          <w:sz w:val="18"/>
          <w:szCs w:val="18"/>
        </w:rPr>
        <w:t xml:space="preserve"> single</w:t>
      </w:r>
      <w:r w:rsidR="0086106E">
        <w:rPr>
          <w:rFonts w:ascii="Arial" w:eastAsia="Arial" w:hAnsi="Arial" w:cs="Arial"/>
          <w:sz w:val="18"/>
          <w:szCs w:val="18"/>
        </w:rPr>
        <w:t xml:space="preserve"> Division or Research Group, the Board may establish a Task Force, a Special Programme or a Project, or an IUFRO-led International Initiative. A Coordinator of a Task Force, a Special Programme or a Project, or an IUFRO-led International Initiative will be responsible for specific programme activities during a specified period of time (</w:t>
      </w:r>
      <w:r w:rsidR="00C703E7">
        <w:rPr>
          <w:rFonts w:ascii="Arial" w:eastAsia="Arial" w:hAnsi="Arial" w:cs="Arial"/>
          <w:sz w:val="18"/>
          <w:szCs w:val="18"/>
        </w:rPr>
        <w:t>s</w:t>
      </w:r>
      <w:r w:rsidR="0086106E">
        <w:rPr>
          <w:rFonts w:ascii="Arial" w:eastAsia="Arial" w:hAnsi="Arial" w:cs="Arial"/>
          <w:sz w:val="18"/>
          <w:szCs w:val="18"/>
        </w:rPr>
        <w:t>ee also Statutes Article XIII).</w:t>
      </w:r>
    </w:p>
    <w:p w14:paraId="38592304" w14:textId="493A89FC" w:rsidR="002C248E" w:rsidRDefault="00FF6571" w:rsidP="00FB3C14">
      <w:pPr>
        <w:tabs>
          <w:tab w:val="left" w:pos="567"/>
        </w:tabs>
        <w:spacing w:after="80"/>
        <w:ind w:left="567" w:hanging="425"/>
        <w:jc w:val="both"/>
      </w:pPr>
      <w:r>
        <w:rPr>
          <w:rFonts w:ascii="Arial" w:eastAsia="Arial" w:hAnsi="Arial" w:cs="Arial"/>
          <w:sz w:val="18"/>
          <w:szCs w:val="18"/>
        </w:rPr>
        <w:t>7</w:t>
      </w:r>
      <w:r w:rsidR="0086106E">
        <w:rPr>
          <w:rFonts w:ascii="Arial" w:eastAsia="Arial" w:hAnsi="Arial" w:cs="Arial"/>
          <w:sz w:val="18"/>
          <w:szCs w:val="18"/>
        </w:rPr>
        <w:t xml:space="preserve">.1 </w:t>
      </w:r>
      <w:r w:rsidR="0086106E">
        <w:rPr>
          <w:rFonts w:ascii="Arial" w:eastAsia="Arial" w:hAnsi="Arial" w:cs="Arial"/>
          <w:sz w:val="18"/>
          <w:szCs w:val="18"/>
        </w:rPr>
        <w:tab/>
        <w:t xml:space="preserve">The Board approves the appointment of Task Force Coordinators. Deputy Task Force Coordinators are appointed by the respective Task Force Coordinators. A Coordinator of a Task Force will report to the Board through the Vice-President responsible for Task Force on its activities and will inform the Executive Director. Task Forces </w:t>
      </w:r>
      <w:r w:rsidR="0086106E" w:rsidRPr="00C55F98">
        <w:rPr>
          <w:rFonts w:ascii="Arial" w:eastAsia="Arial" w:hAnsi="Arial" w:cs="Arial"/>
          <w:color w:val="auto"/>
          <w:sz w:val="18"/>
          <w:szCs w:val="18"/>
        </w:rPr>
        <w:t>may be establishe</w:t>
      </w:r>
      <w:r w:rsidR="00B00FE7" w:rsidRPr="00C55F98">
        <w:rPr>
          <w:rFonts w:ascii="Arial" w:eastAsia="Arial" w:hAnsi="Arial" w:cs="Arial"/>
          <w:color w:val="auto"/>
          <w:sz w:val="18"/>
          <w:szCs w:val="18"/>
        </w:rPr>
        <w:t>d for one or more years, and will normally be</w:t>
      </w:r>
      <w:r w:rsidR="0086106E" w:rsidRPr="00C55F98">
        <w:rPr>
          <w:rFonts w:ascii="Arial" w:eastAsia="Arial" w:hAnsi="Arial" w:cs="Arial"/>
          <w:color w:val="auto"/>
          <w:sz w:val="18"/>
          <w:szCs w:val="18"/>
        </w:rPr>
        <w:t xml:space="preserve"> terminated prior to or at the end of a five-year inter-Congress period.</w:t>
      </w:r>
    </w:p>
    <w:p w14:paraId="4EA1311C" w14:textId="77DA0E9A" w:rsidR="002C248E" w:rsidRDefault="00FF6571" w:rsidP="00FB3C14">
      <w:pPr>
        <w:tabs>
          <w:tab w:val="left" w:pos="567"/>
        </w:tabs>
        <w:ind w:left="567" w:hanging="425"/>
        <w:jc w:val="both"/>
      </w:pPr>
      <w:r>
        <w:rPr>
          <w:rFonts w:ascii="Arial" w:eastAsia="Arial" w:hAnsi="Arial" w:cs="Arial"/>
          <w:sz w:val="18"/>
          <w:szCs w:val="18"/>
        </w:rPr>
        <w:t>7</w:t>
      </w:r>
      <w:r w:rsidR="0086106E">
        <w:rPr>
          <w:rFonts w:ascii="Arial" w:eastAsia="Arial" w:hAnsi="Arial" w:cs="Arial"/>
          <w:sz w:val="18"/>
          <w:szCs w:val="18"/>
        </w:rPr>
        <w:t xml:space="preserve">.2 </w:t>
      </w:r>
      <w:r w:rsidR="0086106E">
        <w:rPr>
          <w:rFonts w:ascii="Arial" w:eastAsia="Arial" w:hAnsi="Arial" w:cs="Arial"/>
          <w:sz w:val="18"/>
          <w:szCs w:val="18"/>
        </w:rPr>
        <w:tab/>
        <w:t>Special Programmes and Projects, and IUFRO-led International Initiatives are re-evaluated at the end of each IUFRO term and may be continued. Special Programmes or Projects located at the Headquarters are an integral part of the Secretariat and the Executive Director acts as their supervisor. A Coordinator of a Special Programme or Project or of an IUFRO-led International Initiative reports to the Board through the Executive Director.</w:t>
      </w:r>
    </w:p>
    <w:p w14:paraId="18E5E527" w14:textId="77777777" w:rsidR="002C248E" w:rsidRDefault="002C248E" w:rsidP="00FB3C14">
      <w:pPr>
        <w:tabs>
          <w:tab w:val="left" w:pos="567"/>
        </w:tabs>
        <w:ind w:left="567" w:hanging="425"/>
        <w:jc w:val="both"/>
      </w:pPr>
      <w:bookmarkStart w:id="435" w:name="h.4f1mdlm" w:colFirst="0" w:colLast="0"/>
      <w:bookmarkEnd w:id="435"/>
    </w:p>
    <w:p w14:paraId="4694C4D0" w14:textId="77777777" w:rsidR="002C248E" w:rsidRPr="00FB3C14" w:rsidRDefault="0086106E">
      <w:pPr>
        <w:tabs>
          <w:tab w:val="left" w:pos="567"/>
        </w:tabs>
        <w:spacing w:after="96"/>
        <w:ind w:left="567" w:hanging="567"/>
        <w:jc w:val="both"/>
        <w:rPr>
          <w:sz w:val="22"/>
          <w:szCs w:val="22"/>
        </w:rPr>
      </w:pPr>
      <w:r w:rsidRPr="00FB3C14">
        <w:rPr>
          <w:rFonts w:ascii="Arial" w:eastAsia="Arial" w:hAnsi="Arial" w:cs="Arial"/>
          <w:b/>
          <w:sz w:val="22"/>
          <w:szCs w:val="22"/>
        </w:rPr>
        <w:lastRenderedPageBreak/>
        <w:t xml:space="preserve">SECTION VI: </w:t>
      </w:r>
      <w:r w:rsidRPr="00FB3C14">
        <w:rPr>
          <w:rFonts w:ascii="Arial" w:eastAsia="Arial" w:hAnsi="Arial" w:cs="Arial"/>
          <w:b/>
          <w:i/>
          <w:sz w:val="22"/>
          <w:szCs w:val="22"/>
        </w:rPr>
        <w:t>President</w:t>
      </w:r>
    </w:p>
    <w:p w14:paraId="544F2984" w14:textId="77777777" w:rsidR="002C248E" w:rsidRDefault="0086106E" w:rsidP="00FB3C14">
      <w:pPr>
        <w:tabs>
          <w:tab w:val="left" w:pos="567"/>
        </w:tabs>
        <w:spacing w:after="80"/>
        <w:ind w:left="567" w:hanging="567"/>
        <w:jc w:val="both"/>
      </w:pPr>
      <w:r>
        <w:rPr>
          <w:rFonts w:ascii="Arial" w:eastAsia="Arial" w:hAnsi="Arial" w:cs="Arial"/>
          <w:sz w:val="18"/>
          <w:szCs w:val="18"/>
        </w:rPr>
        <w:t>(Statutes Article VIII)</w:t>
      </w:r>
    </w:p>
    <w:p w14:paraId="09F2F8EE" w14:textId="77777777" w:rsidR="002C248E" w:rsidRDefault="0086106E" w:rsidP="00FB3C14">
      <w:pPr>
        <w:tabs>
          <w:tab w:val="left" w:pos="567"/>
        </w:tabs>
        <w:spacing w:after="60"/>
        <w:ind w:left="567" w:hanging="567"/>
        <w:jc w:val="both"/>
      </w:pPr>
      <w:r>
        <w:rPr>
          <w:rFonts w:ascii="Arial" w:eastAsia="Arial" w:hAnsi="Arial" w:cs="Arial"/>
          <w:sz w:val="18"/>
          <w:szCs w:val="18"/>
        </w:rPr>
        <w:t xml:space="preserve">1 </w:t>
      </w:r>
      <w:r>
        <w:rPr>
          <w:rFonts w:ascii="Arial" w:eastAsia="Arial" w:hAnsi="Arial" w:cs="Arial"/>
          <w:sz w:val="18"/>
          <w:szCs w:val="18"/>
        </w:rPr>
        <w:tab/>
        <w:t xml:space="preserve">In guiding the Union, the President chairs the International Council, the Board and the Management Committee, and is an </w:t>
      </w:r>
      <w:r>
        <w:rPr>
          <w:rFonts w:ascii="Arial" w:eastAsia="Arial" w:hAnsi="Arial" w:cs="Arial"/>
          <w:i/>
          <w:sz w:val="18"/>
          <w:szCs w:val="18"/>
        </w:rPr>
        <w:t xml:space="preserve">ex officio </w:t>
      </w:r>
      <w:r>
        <w:rPr>
          <w:rFonts w:ascii="Arial" w:eastAsia="Arial" w:hAnsi="Arial" w:cs="Arial"/>
          <w:sz w:val="18"/>
          <w:szCs w:val="18"/>
        </w:rPr>
        <w:t>member of all other Board Committees.</w:t>
      </w:r>
    </w:p>
    <w:p w14:paraId="494467B3" w14:textId="77777777" w:rsidR="002C248E" w:rsidRDefault="0086106E" w:rsidP="00FB3C14">
      <w:pPr>
        <w:tabs>
          <w:tab w:val="left" w:pos="567"/>
        </w:tabs>
        <w:spacing w:after="60"/>
        <w:ind w:left="567" w:hanging="567"/>
        <w:jc w:val="both"/>
      </w:pPr>
      <w:r>
        <w:rPr>
          <w:rFonts w:ascii="Arial" w:eastAsia="Arial" w:hAnsi="Arial" w:cs="Arial"/>
          <w:sz w:val="18"/>
          <w:szCs w:val="18"/>
        </w:rPr>
        <w:t xml:space="preserve">2 </w:t>
      </w:r>
      <w:r>
        <w:rPr>
          <w:rFonts w:ascii="Arial" w:eastAsia="Arial" w:hAnsi="Arial" w:cs="Arial"/>
          <w:sz w:val="18"/>
          <w:szCs w:val="18"/>
        </w:rPr>
        <w:tab/>
        <w:t>The President serves as Chair of IUFRO Congresses.</w:t>
      </w:r>
    </w:p>
    <w:p w14:paraId="604B226E" w14:textId="77777777" w:rsidR="002C248E" w:rsidRDefault="0086106E" w:rsidP="00FB3C14">
      <w:pPr>
        <w:tabs>
          <w:tab w:val="left" w:pos="567"/>
        </w:tabs>
        <w:spacing w:after="60"/>
        <w:ind w:left="567" w:hanging="567"/>
        <w:jc w:val="both"/>
      </w:pPr>
      <w:r>
        <w:rPr>
          <w:rFonts w:ascii="Arial" w:eastAsia="Arial" w:hAnsi="Arial" w:cs="Arial"/>
          <w:sz w:val="18"/>
          <w:szCs w:val="18"/>
        </w:rPr>
        <w:t xml:space="preserve">3 </w:t>
      </w:r>
      <w:r>
        <w:rPr>
          <w:rFonts w:ascii="Arial" w:eastAsia="Arial" w:hAnsi="Arial" w:cs="Arial"/>
          <w:sz w:val="18"/>
          <w:szCs w:val="18"/>
        </w:rPr>
        <w:tab/>
        <w:t>The President is responsible for liaison and relations with other international or national organizations.</w:t>
      </w:r>
    </w:p>
    <w:p w14:paraId="3D74BF16" w14:textId="77777777" w:rsidR="002C248E" w:rsidRDefault="0086106E" w:rsidP="00FB3C14">
      <w:pPr>
        <w:tabs>
          <w:tab w:val="left" w:pos="567"/>
        </w:tabs>
        <w:spacing w:after="60"/>
        <w:ind w:left="567" w:hanging="567"/>
        <w:jc w:val="both"/>
      </w:pPr>
      <w:r>
        <w:rPr>
          <w:rFonts w:ascii="Arial" w:eastAsia="Arial" w:hAnsi="Arial" w:cs="Arial"/>
          <w:sz w:val="18"/>
          <w:szCs w:val="18"/>
        </w:rPr>
        <w:t xml:space="preserve">4 </w:t>
      </w:r>
      <w:r>
        <w:rPr>
          <w:rFonts w:ascii="Arial" w:eastAsia="Arial" w:hAnsi="Arial" w:cs="Arial"/>
          <w:sz w:val="18"/>
          <w:szCs w:val="18"/>
        </w:rPr>
        <w:tab/>
        <w:t>The President oversees the preparation and publication of the Annual Report of IUFRO’s activities.</w:t>
      </w:r>
    </w:p>
    <w:p w14:paraId="42D382C3" w14:textId="77777777" w:rsidR="002C248E" w:rsidRDefault="002C248E" w:rsidP="00FB3C14">
      <w:pPr>
        <w:tabs>
          <w:tab w:val="left" w:pos="567"/>
        </w:tabs>
        <w:ind w:left="567" w:hanging="567"/>
        <w:jc w:val="both"/>
      </w:pPr>
      <w:bookmarkStart w:id="436" w:name="h.2u6wntf" w:colFirst="0" w:colLast="0"/>
      <w:bookmarkEnd w:id="436"/>
    </w:p>
    <w:p w14:paraId="474C4F87" w14:textId="77777777" w:rsidR="002C248E" w:rsidRPr="00FB3C14" w:rsidRDefault="0086106E">
      <w:pPr>
        <w:tabs>
          <w:tab w:val="left" w:pos="567"/>
        </w:tabs>
        <w:spacing w:after="96"/>
        <w:rPr>
          <w:sz w:val="22"/>
          <w:szCs w:val="22"/>
          <w:lang w:val="fr-FR"/>
        </w:rPr>
      </w:pPr>
      <w:r w:rsidRPr="00FB3C14">
        <w:rPr>
          <w:rFonts w:ascii="Arial" w:eastAsia="Arial" w:hAnsi="Arial" w:cs="Arial"/>
          <w:b/>
          <w:sz w:val="22"/>
          <w:szCs w:val="22"/>
          <w:lang w:val="fr-FR"/>
        </w:rPr>
        <w:t xml:space="preserve">SECTION VII: </w:t>
      </w:r>
      <w:r w:rsidRPr="00FB3C14">
        <w:rPr>
          <w:rFonts w:ascii="Arial" w:eastAsia="Arial" w:hAnsi="Arial" w:cs="Arial"/>
          <w:b/>
          <w:i/>
          <w:sz w:val="22"/>
          <w:szCs w:val="22"/>
          <w:lang w:val="fr-FR"/>
        </w:rPr>
        <w:t>Divisions</w:t>
      </w:r>
    </w:p>
    <w:p w14:paraId="5593BBF8" w14:textId="77777777" w:rsidR="002C248E" w:rsidRPr="0086106E" w:rsidRDefault="0086106E" w:rsidP="00FB3C14">
      <w:pPr>
        <w:tabs>
          <w:tab w:val="left" w:pos="567"/>
        </w:tabs>
        <w:spacing w:after="80"/>
        <w:rPr>
          <w:lang w:val="fr-FR"/>
        </w:rPr>
      </w:pPr>
      <w:r w:rsidRPr="0086106E">
        <w:rPr>
          <w:rFonts w:ascii="Arial" w:eastAsia="Arial" w:hAnsi="Arial" w:cs="Arial"/>
          <w:sz w:val="18"/>
          <w:szCs w:val="18"/>
          <w:lang w:val="fr-FR"/>
        </w:rPr>
        <w:t>(</w:t>
      </w:r>
      <w:proofErr w:type="spellStart"/>
      <w:r w:rsidRPr="0086106E">
        <w:rPr>
          <w:rFonts w:ascii="Arial" w:eastAsia="Arial" w:hAnsi="Arial" w:cs="Arial"/>
          <w:sz w:val="18"/>
          <w:szCs w:val="18"/>
          <w:lang w:val="fr-FR"/>
        </w:rPr>
        <w:t>Statutes</w:t>
      </w:r>
      <w:proofErr w:type="spellEnd"/>
      <w:r w:rsidRPr="0086106E">
        <w:rPr>
          <w:rFonts w:ascii="Arial" w:eastAsia="Arial" w:hAnsi="Arial" w:cs="Arial"/>
          <w:sz w:val="18"/>
          <w:szCs w:val="18"/>
          <w:lang w:val="fr-FR"/>
        </w:rPr>
        <w:t xml:space="preserve"> Article XI)</w:t>
      </w:r>
    </w:p>
    <w:p w14:paraId="2F5092B4" w14:textId="7E4AB2A4" w:rsidR="002C248E" w:rsidRDefault="0086106E" w:rsidP="00FB3C14">
      <w:pPr>
        <w:numPr>
          <w:ilvl w:val="0"/>
          <w:numId w:val="6"/>
        </w:numPr>
        <w:tabs>
          <w:tab w:val="left" w:pos="567"/>
        </w:tabs>
        <w:spacing w:after="80"/>
        <w:ind w:left="567" w:hanging="567"/>
        <w:jc w:val="both"/>
        <w:rPr>
          <w:rFonts w:ascii="Arial" w:eastAsia="Arial" w:hAnsi="Arial" w:cs="Arial"/>
          <w:sz w:val="18"/>
          <w:szCs w:val="18"/>
        </w:rPr>
      </w:pPr>
      <w:r>
        <w:rPr>
          <w:rFonts w:ascii="Arial" w:eastAsia="Arial" w:hAnsi="Arial" w:cs="Arial"/>
          <w:sz w:val="18"/>
          <w:szCs w:val="18"/>
        </w:rPr>
        <w:t xml:space="preserve">There are nine Divisions, subdivided into Research Groups and Working Parties. The Terms of Reference for Division </w:t>
      </w:r>
      <w:r w:rsidR="00CD4CDF" w:rsidRPr="00E71B36">
        <w:rPr>
          <w:rFonts w:ascii="Arial" w:eastAsia="Arial" w:hAnsi="Arial" w:cs="Arial"/>
          <w:sz w:val="18"/>
          <w:szCs w:val="18"/>
        </w:rPr>
        <w:t>Co-</w:t>
      </w:r>
      <w:r w:rsidRPr="00E71B36">
        <w:rPr>
          <w:rFonts w:ascii="Arial" w:eastAsia="Arial" w:hAnsi="Arial" w:cs="Arial"/>
          <w:sz w:val="18"/>
          <w:szCs w:val="18"/>
        </w:rPr>
        <w:t>C</w:t>
      </w:r>
      <w:r>
        <w:rPr>
          <w:rFonts w:ascii="Arial" w:eastAsia="Arial" w:hAnsi="Arial" w:cs="Arial"/>
          <w:sz w:val="18"/>
          <w:szCs w:val="18"/>
        </w:rPr>
        <w:t>oordinators are given in part 2 of this Section. The scope of activities for each Division is as follows:</w:t>
      </w:r>
    </w:p>
    <w:p w14:paraId="72C0A888" w14:textId="6D7EA2C7" w:rsidR="002C248E" w:rsidRDefault="00FB3C14" w:rsidP="00FB3C14">
      <w:pPr>
        <w:tabs>
          <w:tab w:val="left" w:pos="567"/>
        </w:tabs>
        <w:spacing w:after="80"/>
        <w:ind w:left="567" w:hanging="567"/>
        <w:jc w:val="both"/>
      </w:pPr>
      <w:r>
        <w:rPr>
          <w:rFonts w:ascii="Arial" w:eastAsia="Arial" w:hAnsi="Arial" w:cs="Arial"/>
          <w:b/>
          <w:sz w:val="18"/>
          <w:szCs w:val="18"/>
        </w:rPr>
        <w:tab/>
      </w:r>
      <w:r w:rsidR="0086106E">
        <w:rPr>
          <w:rFonts w:ascii="Arial" w:eastAsia="Arial" w:hAnsi="Arial" w:cs="Arial"/>
          <w:b/>
          <w:sz w:val="18"/>
          <w:szCs w:val="18"/>
        </w:rPr>
        <w:t>Division 1 – Silviculture</w:t>
      </w:r>
    </w:p>
    <w:p w14:paraId="640E6B1B" w14:textId="77777777" w:rsidR="002C248E" w:rsidRDefault="0086106E" w:rsidP="00FB3C14">
      <w:pPr>
        <w:tabs>
          <w:tab w:val="left" w:pos="567"/>
        </w:tabs>
        <w:spacing w:after="80"/>
        <w:ind w:left="567" w:hanging="567"/>
        <w:jc w:val="both"/>
      </w:pPr>
      <w:r>
        <w:rPr>
          <w:rFonts w:ascii="Arial" w:eastAsia="Arial" w:hAnsi="Arial" w:cs="Arial"/>
          <w:sz w:val="18"/>
          <w:szCs w:val="18"/>
        </w:rPr>
        <w:tab/>
        <w:t>This Division includes the study of forest and ecosystem management; stand establishment and treatment (including fertilization); agroforestry; biomass for energy; restoration of degraded sites; mountain zone and arid zone silviculture; tropical, boreal and temperate zone silviculture; and natural (extensive) and artificial (intensive) silvicultural systems.</w:t>
      </w:r>
    </w:p>
    <w:p w14:paraId="7E04CA0A" w14:textId="2E37908C" w:rsidR="002C248E" w:rsidRDefault="00FB3C14" w:rsidP="00FB3C14">
      <w:pPr>
        <w:tabs>
          <w:tab w:val="left" w:pos="567"/>
        </w:tabs>
        <w:spacing w:after="80"/>
        <w:ind w:left="567" w:hanging="567"/>
        <w:jc w:val="both"/>
      </w:pPr>
      <w:r>
        <w:rPr>
          <w:rFonts w:ascii="Arial" w:eastAsia="Arial" w:hAnsi="Arial" w:cs="Arial"/>
          <w:b/>
          <w:sz w:val="18"/>
          <w:szCs w:val="18"/>
        </w:rPr>
        <w:tab/>
      </w:r>
      <w:r w:rsidR="0086106E">
        <w:rPr>
          <w:rFonts w:ascii="Arial" w:eastAsia="Arial" w:hAnsi="Arial" w:cs="Arial"/>
          <w:b/>
          <w:sz w:val="18"/>
          <w:szCs w:val="18"/>
        </w:rPr>
        <w:t>Division 2 – Physiology and Genetics</w:t>
      </w:r>
    </w:p>
    <w:p w14:paraId="18C7D999" w14:textId="77777777" w:rsidR="002C248E" w:rsidRDefault="0086106E" w:rsidP="00FB3C14">
      <w:pPr>
        <w:tabs>
          <w:tab w:val="left" w:pos="567"/>
        </w:tabs>
        <w:spacing w:after="80"/>
        <w:ind w:left="567" w:hanging="567"/>
        <w:jc w:val="both"/>
      </w:pPr>
      <w:r>
        <w:rPr>
          <w:rFonts w:ascii="Arial" w:eastAsia="Arial" w:hAnsi="Arial" w:cs="Arial"/>
          <w:sz w:val="18"/>
          <w:szCs w:val="18"/>
        </w:rPr>
        <w:tab/>
        <w:t>This Division includes research on: the physiology of tree xylem, stem, canopy and roots, the tree as a whole and sexual and vegetative reproduction; breeding and genetic resources of conifers, hardwoods and tropical woody plants; mathematical and biological genetics of trees and tree populations, including molecular and cellular genetics; seed physiology and technology; and the legislation of reproductive material.</w:t>
      </w:r>
    </w:p>
    <w:p w14:paraId="26EB3BCC" w14:textId="24B12633" w:rsidR="002C248E" w:rsidRDefault="00FB3C14" w:rsidP="00FB3C14">
      <w:pPr>
        <w:tabs>
          <w:tab w:val="left" w:pos="567"/>
        </w:tabs>
        <w:spacing w:after="80"/>
        <w:ind w:left="567" w:hanging="567"/>
        <w:jc w:val="both"/>
      </w:pPr>
      <w:r>
        <w:rPr>
          <w:rFonts w:ascii="Arial" w:eastAsia="Arial" w:hAnsi="Arial" w:cs="Arial"/>
          <w:b/>
          <w:sz w:val="18"/>
          <w:szCs w:val="18"/>
        </w:rPr>
        <w:tab/>
      </w:r>
      <w:r w:rsidR="0086106E">
        <w:rPr>
          <w:rFonts w:ascii="Arial" w:eastAsia="Arial" w:hAnsi="Arial" w:cs="Arial"/>
          <w:b/>
          <w:sz w:val="18"/>
          <w:szCs w:val="18"/>
        </w:rPr>
        <w:t>Division 3 – Forest Operations Engineering and Management</w:t>
      </w:r>
    </w:p>
    <w:p w14:paraId="2961C85E" w14:textId="77777777" w:rsidR="002C248E" w:rsidRDefault="0086106E" w:rsidP="00FB3C14">
      <w:pPr>
        <w:tabs>
          <w:tab w:val="left" w:pos="567"/>
        </w:tabs>
        <w:spacing w:after="80"/>
        <w:ind w:left="567" w:hanging="567"/>
        <w:jc w:val="both"/>
      </w:pPr>
      <w:r>
        <w:rPr>
          <w:rFonts w:ascii="Arial" w:eastAsia="Arial" w:hAnsi="Arial" w:cs="Arial"/>
          <w:sz w:val="18"/>
          <w:szCs w:val="18"/>
        </w:rPr>
        <w:tab/>
        <w:t>The Division’s area of activity includes all aspects of forest engineering (including forest infrastructure, machinery, and operational methods in all forestry practices and in all types and ages of forests); operations in forest nurseries; operations related to silvicultural activities; operational planning, management, modelling, information systems, and control; work study, payment methods and labour productivity; ergonomics, including health and safety; operations related to small-scale forestry; harvesting and in-woods utilization of both timber and non-timber forest products; logistics; and the interface between forest operations and environmental protection, including site impacts.</w:t>
      </w:r>
    </w:p>
    <w:p w14:paraId="586547C8" w14:textId="3B13361D" w:rsidR="002C248E" w:rsidRDefault="00FB3C14" w:rsidP="00FB3C14">
      <w:pPr>
        <w:tabs>
          <w:tab w:val="left" w:pos="567"/>
        </w:tabs>
        <w:spacing w:after="80"/>
        <w:jc w:val="both"/>
      </w:pPr>
      <w:r>
        <w:rPr>
          <w:rFonts w:ascii="Arial" w:eastAsia="Arial" w:hAnsi="Arial" w:cs="Arial"/>
          <w:b/>
          <w:sz w:val="18"/>
          <w:szCs w:val="18"/>
        </w:rPr>
        <w:tab/>
      </w:r>
      <w:r w:rsidR="0086106E">
        <w:rPr>
          <w:rFonts w:ascii="Arial" w:eastAsia="Arial" w:hAnsi="Arial" w:cs="Arial"/>
          <w:b/>
          <w:sz w:val="18"/>
          <w:szCs w:val="18"/>
        </w:rPr>
        <w:t>Division 4 – Forest Assessment, Modelling and Management</w:t>
      </w:r>
    </w:p>
    <w:p w14:paraId="407FA80F" w14:textId="5D6F59CE" w:rsidR="002C248E" w:rsidRDefault="0086106E" w:rsidP="00FB3C14">
      <w:pPr>
        <w:tabs>
          <w:tab w:val="left" w:pos="567"/>
        </w:tabs>
        <w:spacing w:after="80"/>
        <w:ind w:left="567" w:hanging="567"/>
        <w:jc w:val="both"/>
      </w:pPr>
      <w:r>
        <w:rPr>
          <w:rFonts w:ascii="Arial" w:eastAsia="Arial" w:hAnsi="Arial" w:cs="Arial"/>
          <w:sz w:val="18"/>
          <w:szCs w:val="18"/>
        </w:rPr>
        <w:tab/>
        <w:t xml:space="preserve">This Division includes: studies of growth and yield (including mensuration); forest resource inventory (collection and analysis of resource data); planning </w:t>
      </w:r>
      <w:r w:rsidR="001E455A">
        <w:rPr>
          <w:rFonts w:ascii="Arial" w:eastAsia="Arial" w:hAnsi="Arial" w:cs="Arial"/>
          <w:sz w:val="18"/>
          <w:szCs w:val="18"/>
        </w:rPr>
        <w:t xml:space="preserve">for sustainable forest management; </w:t>
      </w:r>
      <w:r>
        <w:rPr>
          <w:rFonts w:ascii="Arial" w:eastAsia="Arial" w:hAnsi="Arial" w:cs="Arial"/>
          <w:sz w:val="18"/>
          <w:szCs w:val="18"/>
        </w:rPr>
        <w:t>managerial economics; remote sensing</w:t>
      </w:r>
      <w:r w:rsidR="001E455A">
        <w:rPr>
          <w:rFonts w:ascii="Arial" w:eastAsia="Arial" w:hAnsi="Arial" w:cs="Arial"/>
          <w:sz w:val="18"/>
          <w:szCs w:val="18"/>
        </w:rPr>
        <w:t xml:space="preserve"> technology</w:t>
      </w:r>
      <w:r>
        <w:rPr>
          <w:rFonts w:ascii="Arial" w:eastAsia="Arial" w:hAnsi="Arial" w:cs="Arial"/>
          <w:sz w:val="18"/>
          <w:szCs w:val="18"/>
        </w:rPr>
        <w:t xml:space="preserve">; </w:t>
      </w:r>
      <w:r w:rsidR="001E455A">
        <w:rPr>
          <w:rFonts w:ascii="Arial" w:eastAsia="Arial" w:hAnsi="Arial" w:cs="Arial"/>
          <w:sz w:val="18"/>
          <w:szCs w:val="18"/>
        </w:rPr>
        <w:t xml:space="preserve">forest </w:t>
      </w:r>
      <w:r>
        <w:rPr>
          <w:rFonts w:ascii="Arial" w:eastAsia="Arial" w:hAnsi="Arial" w:cs="Arial"/>
          <w:sz w:val="18"/>
          <w:szCs w:val="18"/>
        </w:rPr>
        <w:t xml:space="preserve">management </w:t>
      </w:r>
      <w:r w:rsidR="001E455A">
        <w:rPr>
          <w:rFonts w:ascii="Arial" w:eastAsia="Arial" w:hAnsi="Arial" w:cs="Arial"/>
          <w:sz w:val="18"/>
          <w:szCs w:val="18"/>
        </w:rPr>
        <w:t xml:space="preserve">systems for </w:t>
      </w:r>
      <w:r>
        <w:rPr>
          <w:rFonts w:ascii="Arial" w:eastAsia="Arial" w:hAnsi="Arial" w:cs="Arial"/>
          <w:sz w:val="18"/>
          <w:szCs w:val="18"/>
        </w:rPr>
        <w:t xml:space="preserve">forest enterprises; statistical methods, </w:t>
      </w:r>
      <w:r w:rsidR="001E455A">
        <w:rPr>
          <w:rFonts w:ascii="Arial" w:eastAsia="Arial" w:hAnsi="Arial" w:cs="Arial"/>
          <w:sz w:val="18"/>
          <w:szCs w:val="18"/>
        </w:rPr>
        <w:t xml:space="preserve">an </w:t>
      </w:r>
      <w:r>
        <w:rPr>
          <w:rFonts w:ascii="Arial" w:eastAsia="Arial" w:hAnsi="Arial" w:cs="Arial"/>
          <w:sz w:val="18"/>
          <w:szCs w:val="18"/>
        </w:rPr>
        <w:t xml:space="preserve">mathematics and computer </w:t>
      </w:r>
      <w:r w:rsidR="001E455A">
        <w:rPr>
          <w:rFonts w:ascii="Arial" w:eastAsia="Arial" w:hAnsi="Arial" w:cs="Arial"/>
          <w:sz w:val="18"/>
          <w:szCs w:val="18"/>
        </w:rPr>
        <w:t>applications</w:t>
      </w:r>
      <w:r>
        <w:rPr>
          <w:rFonts w:ascii="Arial" w:eastAsia="Arial" w:hAnsi="Arial" w:cs="Arial"/>
          <w:sz w:val="18"/>
          <w:szCs w:val="18"/>
        </w:rPr>
        <w:t>.</w:t>
      </w:r>
    </w:p>
    <w:p w14:paraId="6AD74B2B" w14:textId="6B0FCA3A" w:rsidR="002C248E" w:rsidRDefault="00FB3C14" w:rsidP="00FB3C14">
      <w:pPr>
        <w:tabs>
          <w:tab w:val="left" w:pos="567"/>
        </w:tabs>
        <w:spacing w:after="80"/>
        <w:ind w:left="567" w:hanging="567"/>
        <w:jc w:val="both"/>
      </w:pPr>
      <w:r>
        <w:rPr>
          <w:rFonts w:ascii="Arial" w:eastAsia="Arial" w:hAnsi="Arial" w:cs="Arial"/>
          <w:b/>
          <w:sz w:val="18"/>
          <w:szCs w:val="18"/>
        </w:rPr>
        <w:tab/>
      </w:r>
      <w:r w:rsidR="0086106E">
        <w:rPr>
          <w:rFonts w:ascii="Arial" w:eastAsia="Arial" w:hAnsi="Arial" w:cs="Arial"/>
          <w:b/>
          <w:sz w:val="18"/>
          <w:szCs w:val="18"/>
        </w:rPr>
        <w:t>Division 5 – Forest Products</w:t>
      </w:r>
    </w:p>
    <w:p w14:paraId="606BB3D2" w14:textId="77777777" w:rsidR="002C248E" w:rsidRDefault="0086106E" w:rsidP="00FB3C14">
      <w:pPr>
        <w:tabs>
          <w:tab w:val="left" w:pos="567"/>
        </w:tabs>
        <w:spacing w:after="80"/>
        <w:ind w:left="567" w:hanging="567"/>
        <w:jc w:val="both"/>
      </w:pPr>
      <w:r>
        <w:rPr>
          <w:rFonts w:ascii="Arial" w:eastAsia="Arial" w:hAnsi="Arial" w:cs="Arial"/>
          <w:sz w:val="18"/>
          <w:szCs w:val="18"/>
        </w:rPr>
        <w:tab/>
        <w:t>This Division includes research on the fundamental nature of wood and other forest products, and their utilization, including: their microscopic and macroscopic properties; their engineering properties and structural utilization; their protection in storage and use; and their physics, drying, conversion, and performance in use. It includes also research on the production, characteristics, and use of non-wood forest products.</w:t>
      </w:r>
    </w:p>
    <w:p w14:paraId="535E950A" w14:textId="57CE0F27" w:rsidR="002C248E" w:rsidRDefault="00FB3C14" w:rsidP="00FB3C14">
      <w:pPr>
        <w:tabs>
          <w:tab w:val="left" w:pos="567"/>
        </w:tabs>
        <w:spacing w:after="80"/>
        <w:ind w:left="567" w:hanging="567"/>
        <w:jc w:val="both"/>
      </w:pPr>
      <w:r>
        <w:rPr>
          <w:rFonts w:ascii="Arial" w:eastAsia="Arial" w:hAnsi="Arial" w:cs="Arial"/>
          <w:b/>
          <w:sz w:val="18"/>
          <w:szCs w:val="18"/>
        </w:rPr>
        <w:tab/>
      </w:r>
      <w:r w:rsidR="0086106E">
        <w:rPr>
          <w:rFonts w:ascii="Arial" w:eastAsia="Arial" w:hAnsi="Arial" w:cs="Arial"/>
          <w:b/>
          <w:sz w:val="18"/>
          <w:szCs w:val="18"/>
        </w:rPr>
        <w:t>Division 6 – Social Aspects of Forests and Forestry</w:t>
      </w:r>
    </w:p>
    <w:p w14:paraId="6E8879B8" w14:textId="7E95A904" w:rsidR="002C248E" w:rsidRDefault="0086106E" w:rsidP="00FB3C14">
      <w:pPr>
        <w:tabs>
          <w:tab w:val="left" w:pos="567"/>
        </w:tabs>
        <w:spacing w:after="80"/>
        <w:ind w:left="567" w:hanging="567"/>
        <w:jc w:val="both"/>
      </w:pPr>
      <w:r>
        <w:rPr>
          <w:rFonts w:ascii="Arial" w:eastAsia="Arial" w:hAnsi="Arial" w:cs="Arial"/>
          <w:sz w:val="18"/>
          <w:szCs w:val="18"/>
        </w:rPr>
        <w:tab/>
        <w:t xml:space="preserve">This Division includes: forest </w:t>
      </w:r>
      <w:r w:rsidR="001E455A">
        <w:rPr>
          <w:rFonts w:ascii="Arial" w:eastAsia="Arial" w:hAnsi="Arial" w:cs="Arial"/>
          <w:sz w:val="18"/>
          <w:szCs w:val="18"/>
        </w:rPr>
        <w:t xml:space="preserve">and human health; forest education; forest ethics; gender and forestry; landscape planning and management; nature-based tourism; nature conservation and protected areas; </w:t>
      </w:r>
      <w:r>
        <w:rPr>
          <w:rFonts w:ascii="Arial" w:eastAsia="Arial" w:hAnsi="Arial" w:cs="Arial"/>
          <w:sz w:val="18"/>
          <w:szCs w:val="18"/>
        </w:rPr>
        <w:t>recreation</w:t>
      </w:r>
      <w:r w:rsidR="001E455A">
        <w:rPr>
          <w:rFonts w:ascii="Arial" w:eastAsia="Arial" w:hAnsi="Arial" w:cs="Arial"/>
          <w:sz w:val="18"/>
          <w:szCs w:val="18"/>
        </w:rPr>
        <w:t xml:space="preserve">; rural development and </w:t>
      </w:r>
      <w:r>
        <w:rPr>
          <w:rFonts w:ascii="Arial" w:eastAsia="Arial" w:hAnsi="Arial" w:cs="Arial"/>
          <w:sz w:val="18"/>
          <w:szCs w:val="18"/>
        </w:rPr>
        <w:t>urban forestry</w:t>
      </w:r>
      <w:r w:rsidR="001E455A">
        <w:rPr>
          <w:rFonts w:ascii="Arial" w:eastAsia="Arial" w:hAnsi="Arial" w:cs="Arial"/>
          <w:sz w:val="18"/>
          <w:szCs w:val="18"/>
        </w:rPr>
        <w:t>.</w:t>
      </w:r>
      <w:r>
        <w:rPr>
          <w:rFonts w:ascii="Arial" w:eastAsia="Arial" w:hAnsi="Arial" w:cs="Arial"/>
          <w:sz w:val="18"/>
          <w:szCs w:val="18"/>
        </w:rPr>
        <w:t xml:space="preserve">  </w:t>
      </w:r>
    </w:p>
    <w:p w14:paraId="4FEEE7F8" w14:textId="17281D38" w:rsidR="002C248E" w:rsidRDefault="00FB3C14" w:rsidP="00FB3C14">
      <w:pPr>
        <w:tabs>
          <w:tab w:val="left" w:pos="567"/>
        </w:tabs>
        <w:spacing w:after="80"/>
        <w:ind w:left="567" w:hanging="567"/>
        <w:jc w:val="both"/>
      </w:pPr>
      <w:r>
        <w:rPr>
          <w:rFonts w:ascii="Arial" w:eastAsia="Arial" w:hAnsi="Arial" w:cs="Arial"/>
          <w:b/>
          <w:sz w:val="18"/>
          <w:szCs w:val="18"/>
        </w:rPr>
        <w:tab/>
      </w:r>
      <w:r w:rsidR="0086106E">
        <w:rPr>
          <w:rFonts w:ascii="Arial" w:eastAsia="Arial" w:hAnsi="Arial" w:cs="Arial"/>
          <w:b/>
          <w:sz w:val="18"/>
          <w:szCs w:val="18"/>
        </w:rPr>
        <w:t>Division 7 – Forest Health</w:t>
      </w:r>
    </w:p>
    <w:p w14:paraId="1B4605F0" w14:textId="77777777" w:rsidR="002C248E" w:rsidRDefault="0086106E" w:rsidP="00FB3C14">
      <w:pPr>
        <w:tabs>
          <w:tab w:val="left" w:pos="567"/>
        </w:tabs>
        <w:spacing w:after="80"/>
        <w:ind w:left="567" w:hanging="567"/>
        <w:jc w:val="both"/>
      </w:pPr>
      <w:r>
        <w:rPr>
          <w:rFonts w:ascii="Arial" w:eastAsia="Arial" w:hAnsi="Arial" w:cs="Arial"/>
          <w:sz w:val="18"/>
          <w:szCs w:val="18"/>
        </w:rPr>
        <w:tab/>
        <w:t>This Division includes research on: physiological and genetic interactions between trees and harmful biotic impacts, including resistance mechanisms; biological and applied aspects of tree diseases; environment/pathogen interactions in forest decline; the biology and control of forest tree insects; and impacts of air pollution on forest trees and forest ecosystems, including diagnosis, monitoring, biology, genetics and treatment of polluted forests and other wooded lands.</w:t>
      </w:r>
    </w:p>
    <w:p w14:paraId="0EE595F7" w14:textId="78F59CD8" w:rsidR="002C248E" w:rsidRDefault="00FB3C14" w:rsidP="00FB3C14">
      <w:pPr>
        <w:tabs>
          <w:tab w:val="left" w:pos="567"/>
        </w:tabs>
        <w:spacing w:after="80"/>
        <w:ind w:left="567" w:hanging="567"/>
        <w:jc w:val="both"/>
      </w:pPr>
      <w:r>
        <w:rPr>
          <w:rFonts w:ascii="Arial" w:eastAsia="Arial" w:hAnsi="Arial" w:cs="Arial"/>
          <w:b/>
          <w:sz w:val="18"/>
          <w:szCs w:val="18"/>
        </w:rPr>
        <w:tab/>
      </w:r>
      <w:r w:rsidR="0086106E">
        <w:rPr>
          <w:rFonts w:ascii="Arial" w:eastAsia="Arial" w:hAnsi="Arial" w:cs="Arial"/>
          <w:b/>
          <w:sz w:val="18"/>
          <w:szCs w:val="18"/>
        </w:rPr>
        <w:t>Division 8 – Forest Environment</w:t>
      </w:r>
    </w:p>
    <w:p w14:paraId="18B6CC85" w14:textId="2EFEA3B1" w:rsidR="002C248E" w:rsidRDefault="0086106E" w:rsidP="00FB3C14">
      <w:pPr>
        <w:tabs>
          <w:tab w:val="left" w:pos="567"/>
        </w:tabs>
        <w:spacing w:after="80"/>
        <w:ind w:left="567" w:hanging="567"/>
        <w:jc w:val="both"/>
      </w:pPr>
      <w:r>
        <w:rPr>
          <w:rFonts w:ascii="Arial" w:eastAsia="Arial" w:hAnsi="Arial" w:cs="Arial"/>
          <w:sz w:val="18"/>
          <w:szCs w:val="18"/>
        </w:rPr>
        <w:tab/>
        <w:t xml:space="preserve">This Division includes study of forest ecosystems; site research and site classification; forest hydrology (including water quality); natural disasters and mitigation measures; forest fire prevention and control; wildlife and its habitats; biodiversity; </w:t>
      </w:r>
      <w:r w:rsidR="005400EB">
        <w:rPr>
          <w:rFonts w:ascii="Arial" w:eastAsia="Arial" w:hAnsi="Arial" w:cs="Arial"/>
          <w:sz w:val="18"/>
          <w:szCs w:val="18"/>
        </w:rPr>
        <w:t>air pollution, climate change and forests.</w:t>
      </w:r>
    </w:p>
    <w:p w14:paraId="60A5E88B" w14:textId="018F10D2" w:rsidR="002C248E" w:rsidRDefault="00FB3C14" w:rsidP="00FB3C14">
      <w:pPr>
        <w:tabs>
          <w:tab w:val="left" w:pos="567"/>
        </w:tabs>
        <w:spacing w:after="80"/>
        <w:ind w:left="567" w:hanging="567"/>
        <w:jc w:val="both"/>
      </w:pPr>
      <w:r>
        <w:rPr>
          <w:rFonts w:ascii="Arial" w:eastAsia="Arial" w:hAnsi="Arial" w:cs="Arial"/>
          <w:b/>
          <w:sz w:val="18"/>
          <w:szCs w:val="18"/>
        </w:rPr>
        <w:tab/>
      </w:r>
      <w:r w:rsidR="0086106E">
        <w:rPr>
          <w:rFonts w:ascii="Arial" w:eastAsia="Arial" w:hAnsi="Arial" w:cs="Arial"/>
          <w:b/>
          <w:sz w:val="18"/>
          <w:szCs w:val="18"/>
        </w:rPr>
        <w:t>Division 9 – Forest Policy and Economics</w:t>
      </w:r>
    </w:p>
    <w:p w14:paraId="57D6FD01" w14:textId="79857FB5" w:rsidR="002C248E" w:rsidRDefault="0086106E" w:rsidP="00FB3C14">
      <w:pPr>
        <w:tabs>
          <w:tab w:val="left" w:pos="567"/>
        </w:tabs>
        <w:ind w:left="567" w:hanging="567"/>
        <w:jc w:val="both"/>
        <w:rPr>
          <w:rFonts w:ascii="Arial" w:eastAsia="Arial" w:hAnsi="Arial" w:cs="Arial"/>
          <w:sz w:val="18"/>
          <w:szCs w:val="18"/>
        </w:rPr>
      </w:pPr>
      <w:r>
        <w:rPr>
          <w:rFonts w:ascii="Arial" w:eastAsia="Arial" w:hAnsi="Arial" w:cs="Arial"/>
          <w:sz w:val="18"/>
          <w:szCs w:val="18"/>
        </w:rPr>
        <w:tab/>
        <w:t>The Division includes: information services and knowledge organization; management of forest research; forest and woodland history; forest sector analysis; social and economic aspects of forestry; forest policy and governance; forest law and environmental legislation.</w:t>
      </w:r>
    </w:p>
    <w:p w14:paraId="501E44AA" w14:textId="1B58D65B" w:rsidR="002C248E" w:rsidRPr="00E71B36" w:rsidRDefault="0086106E" w:rsidP="00FB3C14">
      <w:pPr>
        <w:tabs>
          <w:tab w:val="left" w:pos="567"/>
        </w:tabs>
        <w:spacing w:after="80"/>
        <w:ind w:left="567" w:hanging="567"/>
        <w:jc w:val="both"/>
      </w:pPr>
      <w:r>
        <w:rPr>
          <w:rFonts w:ascii="Arial" w:eastAsia="Arial" w:hAnsi="Arial" w:cs="Arial"/>
          <w:sz w:val="18"/>
          <w:szCs w:val="18"/>
        </w:rPr>
        <w:lastRenderedPageBreak/>
        <w:t xml:space="preserve">2 </w:t>
      </w:r>
      <w:r>
        <w:rPr>
          <w:rFonts w:ascii="Arial" w:eastAsia="Arial" w:hAnsi="Arial" w:cs="Arial"/>
          <w:sz w:val="18"/>
          <w:szCs w:val="18"/>
        </w:rPr>
        <w:tab/>
      </w:r>
      <w:r w:rsidRPr="00E71B36">
        <w:rPr>
          <w:rFonts w:ascii="Arial" w:eastAsia="Arial" w:hAnsi="Arial" w:cs="Arial"/>
          <w:b/>
          <w:sz w:val="18"/>
          <w:szCs w:val="18"/>
        </w:rPr>
        <w:t xml:space="preserve">Division </w:t>
      </w:r>
      <w:r w:rsidR="00CD4CDF" w:rsidRPr="00E71B36">
        <w:rPr>
          <w:rFonts w:ascii="Arial" w:eastAsia="Arial" w:hAnsi="Arial" w:cs="Arial"/>
          <w:b/>
          <w:sz w:val="18"/>
          <w:szCs w:val="18"/>
        </w:rPr>
        <w:t>Co-</w:t>
      </w:r>
      <w:r w:rsidRPr="00E71B36">
        <w:rPr>
          <w:rFonts w:ascii="Arial" w:eastAsia="Arial" w:hAnsi="Arial" w:cs="Arial"/>
          <w:b/>
          <w:sz w:val="18"/>
          <w:szCs w:val="18"/>
        </w:rPr>
        <w:t>Coordinators</w:t>
      </w:r>
    </w:p>
    <w:p w14:paraId="343D1D7A" w14:textId="0865E1AC" w:rsidR="002C248E" w:rsidRPr="00E71B36" w:rsidRDefault="0086106E" w:rsidP="00FB3C14">
      <w:pPr>
        <w:tabs>
          <w:tab w:val="left" w:pos="567"/>
        </w:tabs>
        <w:spacing w:after="80"/>
        <w:ind w:left="567" w:hanging="567"/>
        <w:jc w:val="both"/>
      </w:pPr>
      <w:r w:rsidRPr="00E71B36">
        <w:rPr>
          <w:rFonts w:ascii="Arial" w:eastAsia="Arial" w:hAnsi="Arial" w:cs="Arial"/>
          <w:sz w:val="18"/>
          <w:szCs w:val="18"/>
        </w:rPr>
        <w:tab/>
        <w:t xml:space="preserve">The main responsibilities of a Division </w:t>
      </w:r>
      <w:r w:rsidR="00CD4CDF" w:rsidRPr="00E71B36">
        <w:rPr>
          <w:rFonts w:ascii="Arial" w:eastAsia="Arial" w:hAnsi="Arial" w:cs="Arial"/>
          <w:sz w:val="18"/>
          <w:szCs w:val="18"/>
        </w:rPr>
        <w:t>Co-</w:t>
      </w:r>
      <w:r w:rsidRPr="00E71B36">
        <w:rPr>
          <w:rFonts w:ascii="Arial" w:eastAsia="Arial" w:hAnsi="Arial" w:cs="Arial"/>
          <w:sz w:val="18"/>
          <w:szCs w:val="18"/>
        </w:rPr>
        <w:t>Coordinator</w:t>
      </w:r>
      <w:r w:rsidRPr="00E71B36">
        <w:rPr>
          <w:rFonts w:ascii="Arial" w:eastAsia="Arial" w:hAnsi="Arial" w:cs="Arial"/>
          <w:b/>
          <w:sz w:val="18"/>
          <w:szCs w:val="18"/>
        </w:rPr>
        <w:t xml:space="preserve"> </w:t>
      </w:r>
      <w:r w:rsidRPr="00E71B36">
        <w:rPr>
          <w:rFonts w:ascii="Arial" w:eastAsia="Arial" w:hAnsi="Arial" w:cs="Arial"/>
          <w:sz w:val="18"/>
          <w:szCs w:val="18"/>
        </w:rPr>
        <w:t>are:</w:t>
      </w:r>
    </w:p>
    <w:p w14:paraId="27A0A47E" w14:textId="77777777" w:rsidR="002C248E" w:rsidRPr="00E71B36" w:rsidRDefault="0086106E" w:rsidP="00FB3C14">
      <w:pPr>
        <w:tabs>
          <w:tab w:val="left" w:pos="567"/>
        </w:tabs>
        <w:spacing w:after="80"/>
        <w:ind w:left="711" w:hanging="567"/>
        <w:jc w:val="both"/>
      </w:pPr>
      <w:r w:rsidRPr="00E71B36">
        <w:rPr>
          <w:rFonts w:ascii="Arial" w:eastAsia="Arial" w:hAnsi="Arial" w:cs="Arial"/>
          <w:sz w:val="18"/>
          <w:szCs w:val="18"/>
        </w:rPr>
        <w:t xml:space="preserve">2.1 </w:t>
      </w:r>
      <w:r w:rsidRPr="00E71B36">
        <w:rPr>
          <w:rFonts w:ascii="Arial" w:eastAsia="Arial" w:hAnsi="Arial" w:cs="Arial"/>
          <w:sz w:val="18"/>
          <w:szCs w:val="18"/>
        </w:rPr>
        <w:tab/>
        <w:t>To represent the Division’s Research Groups on the Board.</w:t>
      </w:r>
    </w:p>
    <w:p w14:paraId="58D34113" w14:textId="3053FBEA" w:rsidR="002C248E" w:rsidRPr="00E71B36" w:rsidRDefault="0086106E" w:rsidP="00FB3C14">
      <w:pPr>
        <w:tabs>
          <w:tab w:val="left" w:pos="567"/>
        </w:tabs>
        <w:spacing w:after="80"/>
        <w:ind w:left="567" w:hanging="423"/>
        <w:jc w:val="both"/>
      </w:pPr>
      <w:r w:rsidRPr="00E71B36">
        <w:rPr>
          <w:rFonts w:ascii="Arial" w:eastAsia="Arial" w:hAnsi="Arial" w:cs="Arial"/>
          <w:sz w:val="18"/>
          <w:szCs w:val="18"/>
        </w:rPr>
        <w:t xml:space="preserve">2.2 </w:t>
      </w:r>
      <w:r w:rsidRPr="00E71B36">
        <w:rPr>
          <w:rFonts w:ascii="Arial" w:eastAsia="Arial" w:hAnsi="Arial" w:cs="Arial"/>
          <w:sz w:val="18"/>
          <w:szCs w:val="18"/>
        </w:rPr>
        <w:tab/>
        <w:t xml:space="preserve">To facilitate the establishment </w:t>
      </w:r>
      <w:r w:rsidRPr="00E71B36">
        <w:rPr>
          <w:rFonts w:ascii="Arial" w:eastAsia="Arial" w:hAnsi="Arial" w:cs="Arial"/>
          <w:color w:val="auto"/>
          <w:sz w:val="18"/>
          <w:szCs w:val="18"/>
        </w:rPr>
        <w:t xml:space="preserve">and promote the activities </w:t>
      </w:r>
      <w:r w:rsidRPr="00E71B36">
        <w:rPr>
          <w:rFonts w:ascii="Arial" w:eastAsia="Arial" w:hAnsi="Arial" w:cs="Arial"/>
          <w:sz w:val="18"/>
          <w:szCs w:val="18"/>
        </w:rPr>
        <w:t xml:space="preserve">of </w:t>
      </w:r>
      <w:r w:rsidR="002B0183" w:rsidRPr="00E71B36">
        <w:rPr>
          <w:rFonts w:ascii="Arial" w:eastAsia="Arial" w:hAnsi="Arial" w:cs="Arial"/>
          <w:sz w:val="18"/>
          <w:szCs w:val="18"/>
        </w:rPr>
        <w:t xml:space="preserve">Research Groups and </w:t>
      </w:r>
      <w:r w:rsidRPr="00E71B36">
        <w:rPr>
          <w:rFonts w:ascii="Arial" w:eastAsia="Arial" w:hAnsi="Arial" w:cs="Arial"/>
          <w:sz w:val="18"/>
          <w:szCs w:val="18"/>
        </w:rPr>
        <w:t xml:space="preserve">Working Parties and, subject to approval by the Board, </w:t>
      </w:r>
      <w:r w:rsidR="000D629B" w:rsidRPr="00E71B36">
        <w:rPr>
          <w:rFonts w:ascii="Arial" w:eastAsia="Arial" w:hAnsi="Arial" w:cs="Arial"/>
          <w:sz w:val="18"/>
          <w:szCs w:val="18"/>
        </w:rPr>
        <w:t xml:space="preserve">to </w:t>
      </w:r>
      <w:r w:rsidRPr="00E71B36">
        <w:rPr>
          <w:rFonts w:ascii="Arial" w:eastAsia="Arial" w:hAnsi="Arial" w:cs="Arial"/>
          <w:sz w:val="18"/>
          <w:szCs w:val="18"/>
        </w:rPr>
        <w:t xml:space="preserve">terminate, </w:t>
      </w:r>
      <w:r w:rsidR="002B0183" w:rsidRPr="00E71B36">
        <w:rPr>
          <w:rFonts w:ascii="Arial" w:eastAsia="Arial" w:hAnsi="Arial" w:cs="Arial"/>
          <w:sz w:val="18"/>
          <w:szCs w:val="18"/>
        </w:rPr>
        <w:t xml:space="preserve">Research Groups or </w:t>
      </w:r>
      <w:r w:rsidRPr="00E71B36">
        <w:rPr>
          <w:rFonts w:ascii="Arial" w:eastAsia="Arial" w:hAnsi="Arial" w:cs="Arial"/>
          <w:sz w:val="18"/>
          <w:szCs w:val="18"/>
        </w:rPr>
        <w:t>Working Parties within the Division.</w:t>
      </w:r>
    </w:p>
    <w:p w14:paraId="3B7464CC" w14:textId="77777777" w:rsidR="002C248E" w:rsidRPr="00E71B36" w:rsidRDefault="0086106E" w:rsidP="00FB3C14">
      <w:pPr>
        <w:tabs>
          <w:tab w:val="left" w:pos="567"/>
        </w:tabs>
        <w:spacing w:after="80"/>
        <w:ind w:left="567" w:hanging="423"/>
        <w:jc w:val="both"/>
      </w:pPr>
      <w:r w:rsidRPr="00E71B36">
        <w:rPr>
          <w:rFonts w:ascii="Arial" w:eastAsia="Arial" w:hAnsi="Arial" w:cs="Arial"/>
          <w:sz w:val="18"/>
          <w:szCs w:val="18"/>
        </w:rPr>
        <w:t xml:space="preserve">2.3 </w:t>
      </w:r>
      <w:r w:rsidRPr="00E71B36">
        <w:rPr>
          <w:rFonts w:ascii="Arial" w:eastAsia="Arial" w:hAnsi="Arial" w:cs="Arial"/>
          <w:sz w:val="18"/>
          <w:szCs w:val="18"/>
        </w:rPr>
        <w:tab/>
        <w:t>To coordinate the activities among Research Groups within the Division and between these Research Groups and other relevant IUFRO Units.</w:t>
      </w:r>
    </w:p>
    <w:p w14:paraId="7B4BB95A" w14:textId="77777777" w:rsidR="002C248E" w:rsidRPr="00E71B36" w:rsidRDefault="0086106E" w:rsidP="00FB3C14">
      <w:pPr>
        <w:tabs>
          <w:tab w:val="left" w:pos="567"/>
        </w:tabs>
        <w:spacing w:after="80"/>
        <w:ind w:left="711" w:hanging="567"/>
        <w:jc w:val="both"/>
      </w:pPr>
      <w:r w:rsidRPr="00E71B36">
        <w:rPr>
          <w:rFonts w:ascii="Arial" w:eastAsia="Arial" w:hAnsi="Arial" w:cs="Arial"/>
          <w:sz w:val="18"/>
          <w:szCs w:val="18"/>
        </w:rPr>
        <w:t xml:space="preserve">2.4 </w:t>
      </w:r>
      <w:r w:rsidRPr="00E71B36">
        <w:rPr>
          <w:rFonts w:ascii="Arial" w:eastAsia="Arial" w:hAnsi="Arial" w:cs="Arial"/>
          <w:sz w:val="18"/>
          <w:szCs w:val="18"/>
        </w:rPr>
        <w:tab/>
        <w:t>To exercise such additional authority as may be delegated by the Board.</w:t>
      </w:r>
    </w:p>
    <w:p w14:paraId="2312AA55" w14:textId="051B9EC9" w:rsidR="002C248E" w:rsidRPr="00E71B36" w:rsidRDefault="0086106E" w:rsidP="00FB3C14">
      <w:pPr>
        <w:tabs>
          <w:tab w:val="left" w:pos="567"/>
        </w:tabs>
        <w:ind w:left="711" w:hanging="567"/>
        <w:jc w:val="both"/>
        <w:rPr>
          <w:rFonts w:ascii="Arial" w:eastAsia="Arial" w:hAnsi="Arial" w:cs="Arial"/>
          <w:sz w:val="18"/>
          <w:szCs w:val="18"/>
        </w:rPr>
      </w:pPr>
      <w:r w:rsidRPr="00E71B36">
        <w:rPr>
          <w:rFonts w:ascii="Arial" w:eastAsia="Arial" w:hAnsi="Arial" w:cs="Arial"/>
          <w:sz w:val="18"/>
          <w:szCs w:val="18"/>
        </w:rPr>
        <w:t xml:space="preserve">2.5 </w:t>
      </w:r>
      <w:r w:rsidRPr="00E71B36">
        <w:rPr>
          <w:rFonts w:ascii="Arial" w:eastAsia="Arial" w:hAnsi="Arial" w:cs="Arial"/>
          <w:sz w:val="18"/>
          <w:szCs w:val="18"/>
        </w:rPr>
        <w:tab/>
        <w:t>To keep the Secretariat informed of changes in the Division structure and of officeholders.</w:t>
      </w:r>
    </w:p>
    <w:p w14:paraId="0FA73833" w14:textId="77777777" w:rsidR="003E4FB3" w:rsidRPr="00E71B36" w:rsidRDefault="003E4FB3" w:rsidP="00FB3C14">
      <w:pPr>
        <w:tabs>
          <w:tab w:val="left" w:pos="567"/>
        </w:tabs>
        <w:ind w:left="711" w:hanging="567"/>
        <w:jc w:val="both"/>
        <w:rPr>
          <w:sz w:val="16"/>
          <w:szCs w:val="16"/>
        </w:rPr>
      </w:pPr>
    </w:p>
    <w:p w14:paraId="1E1D4371" w14:textId="27D567C2" w:rsidR="002C248E" w:rsidRPr="00E71B36" w:rsidRDefault="0086106E" w:rsidP="00FB3C14">
      <w:pPr>
        <w:tabs>
          <w:tab w:val="left" w:pos="567"/>
        </w:tabs>
        <w:spacing w:after="80"/>
        <w:ind w:left="567" w:hanging="567"/>
        <w:jc w:val="both"/>
      </w:pPr>
      <w:r w:rsidRPr="00E71B36">
        <w:rPr>
          <w:rFonts w:ascii="Arial" w:eastAsia="Arial" w:hAnsi="Arial" w:cs="Arial"/>
          <w:sz w:val="18"/>
          <w:szCs w:val="18"/>
        </w:rPr>
        <w:t xml:space="preserve">3 </w:t>
      </w:r>
      <w:r w:rsidRPr="00E71B36">
        <w:rPr>
          <w:rFonts w:ascii="Arial" w:eastAsia="Arial" w:hAnsi="Arial" w:cs="Arial"/>
          <w:sz w:val="18"/>
          <w:szCs w:val="18"/>
        </w:rPr>
        <w:tab/>
      </w:r>
      <w:r w:rsidRPr="00E71B36">
        <w:rPr>
          <w:rFonts w:ascii="Arial" w:eastAsia="Arial" w:hAnsi="Arial" w:cs="Arial"/>
          <w:bCs/>
          <w:sz w:val="18"/>
          <w:szCs w:val="18"/>
        </w:rPr>
        <w:t>Eac</w:t>
      </w:r>
      <w:r w:rsidR="00AD029A" w:rsidRPr="00E71B36">
        <w:rPr>
          <w:rFonts w:ascii="Arial" w:eastAsia="Arial" w:hAnsi="Arial" w:cs="Arial"/>
          <w:bCs/>
          <w:sz w:val="18"/>
          <w:szCs w:val="18"/>
        </w:rPr>
        <w:t>h Division will have up to four</w:t>
      </w:r>
      <w:r w:rsidRPr="00E71B36">
        <w:rPr>
          <w:rFonts w:ascii="Arial" w:eastAsia="Arial" w:hAnsi="Arial" w:cs="Arial"/>
          <w:bCs/>
          <w:sz w:val="18"/>
          <w:szCs w:val="18"/>
        </w:rPr>
        <w:t xml:space="preserve"> Deputy Division Coordinators</w:t>
      </w:r>
      <w:r w:rsidRPr="00E71B36">
        <w:rPr>
          <w:rFonts w:ascii="Arial" w:eastAsia="Arial" w:hAnsi="Arial" w:cs="Arial"/>
          <w:b/>
          <w:sz w:val="18"/>
          <w:szCs w:val="18"/>
        </w:rPr>
        <w:t xml:space="preserve"> </w:t>
      </w:r>
      <w:r w:rsidRPr="00E71B36">
        <w:rPr>
          <w:rFonts w:ascii="Arial" w:eastAsia="Arial" w:hAnsi="Arial" w:cs="Arial"/>
          <w:sz w:val="18"/>
          <w:szCs w:val="18"/>
        </w:rPr>
        <w:t xml:space="preserve">appointed by the Board following a proposal by the Division </w:t>
      </w:r>
      <w:r w:rsidR="004856DB" w:rsidRPr="00E71B36">
        <w:rPr>
          <w:rFonts w:ascii="Arial" w:eastAsia="Arial" w:hAnsi="Arial" w:cs="Arial"/>
          <w:sz w:val="18"/>
          <w:szCs w:val="18"/>
        </w:rPr>
        <w:t>Co-</w:t>
      </w:r>
      <w:r w:rsidRPr="00E71B36">
        <w:rPr>
          <w:rFonts w:ascii="Arial" w:eastAsia="Arial" w:hAnsi="Arial" w:cs="Arial"/>
          <w:sz w:val="18"/>
          <w:szCs w:val="18"/>
        </w:rPr>
        <w:t>Coordinator</w:t>
      </w:r>
      <w:r w:rsidR="004856DB" w:rsidRPr="00E71B36">
        <w:rPr>
          <w:rFonts w:ascii="Arial" w:eastAsia="Arial" w:hAnsi="Arial" w:cs="Arial"/>
          <w:sz w:val="18"/>
          <w:szCs w:val="18"/>
        </w:rPr>
        <w:t>s</w:t>
      </w:r>
      <w:r w:rsidRPr="00E71B36">
        <w:rPr>
          <w:rFonts w:ascii="Arial" w:eastAsia="Arial" w:hAnsi="Arial" w:cs="Arial"/>
          <w:sz w:val="18"/>
          <w:szCs w:val="18"/>
        </w:rPr>
        <w:t xml:space="preserve">. </w:t>
      </w:r>
      <w:r w:rsidR="006F3464" w:rsidRPr="00E71B36">
        <w:rPr>
          <w:rFonts w:ascii="Arial" w:eastAsia="Arial" w:hAnsi="Arial" w:cs="Arial"/>
          <w:color w:val="auto"/>
          <w:sz w:val="18"/>
          <w:szCs w:val="18"/>
        </w:rPr>
        <w:t xml:space="preserve">Preferably, </w:t>
      </w:r>
      <w:r w:rsidRPr="00E71B36">
        <w:rPr>
          <w:rFonts w:ascii="Arial" w:eastAsia="Arial" w:hAnsi="Arial" w:cs="Arial"/>
          <w:color w:val="auto"/>
          <w:sz w:val="18"/>
          <w:szCs w:val="18"/>
        </w:rPr>
        <w:t xml:space="preserve">two </w:t>
      </w:r>
      <w:r w:rsidR="00AD029A" w:rsidRPr="00E71B36">
        <w:rPr>
          <w:rFonts w:ascii="Arial" w:eastAsia="Arial" w:hAnsi="Arial" w:cs="Arial"/>
          <w:color w:val="auto"/>
          <w:sz w:val="18"/>
          <w:szCs w:val="18"/>
        </w:rPr>
        <w:t>out of four</w:t>
      </w:r>
      <w:r w:rsidRPr="00E71B36">
        <w:rPr>
          <w:rFonts w:ascii="Arial" w:eastAsia="Arial" w:hAnsi="Arial" w:cs="Arial"/>
          <w:color w:val="auto"/>
          <w:sz w:val="18"/>
          <w:szCs w:val="18"/>
        </w:rPr>
        <w:t xml:space="preserve"> D</w:t>
      </w:r>
      <w:r w:rsidR="006F3464" w:rsidRPr="00E71B36">
        <w:rPr>
          <w:rFonts w:ascii="Arial" w:eastAsia="Arial" w:hAnsi="Arial" w:cs="Arial"/>
          <w:color w:val="auto"/>
          <w:sz w:val="18"/>
          <w:szCs w:val="18"/>
        </w:rPr>
        <w:t>eputy Division Coordinators should</w:t>
      </w:r>
      <w:r w:rsidRPr="00E71B36">
        <w:rPr>
          <w:rFonts w:ascii="Arial" w:eastAsia="Arial" w:hAnsi="Arial" w:cs="Arial"/>
          <w:color w:val="auto"/>
          <w:sz w:val="18"/>
          <w:szCs w:val="18"/>
        </w:rPr>
        <w:t xml:space="preserve"> come </w:t>
      </w:r>
      <w:r w:rsidRPr="00E71B36">
        <w:rPr>
          <w:rFonts w:ascii="Arial" w:eastAsia="Arial" w:hAnsi="Arial" w:cs="Arial"/>
          <w:sz w:val="18"/>
          <w:szCs w:val="18"/>
        </w:rPr>
        <w:t>from amongst the Research Group Coordinators</w:t>
      </w:r>
      <w:r w:rsidR="00DD1253" w:rsidRPr="00E71B36">
        <w:rPr>
          <w:rFonts w:ascii="Arial" w:eastAsia="Arial" w:hAnsi="Arial" w:cs="Arial"/>
          <w:sz w:val="18"/>
          <w:szCs w:val="18"/>
        </w:rPr>
        <w:t>,</w:t>
      </w:r>
      <w:r w:rsidRPr="00E71B36">
        <w:rPr>
          <w:rFonts w:ascii="Arial" w:eastAsia="Arial" w:hAnsi="Arial" w:cs="Arial"/>
          <w:sz w:val="18"/>
          <w:szCs w:val="18"/>
        </w:rPr>
        <w:t xml:space="preserve"> and perform </w:t>
      </w:r>
      <w:r w:rsidR="00DD1253" w:rsidRPr="00E71B36">
        <w:rPr>
          <w:rFonts w:ascii="Arial" w:eastAsia="Arial" w:hAnsi="Arial" w:cs="Arial"/>
          <w:sz w:val="18"/>
          <w:szCs w:val="18"/>
        </w:rPr>
        <w:t>mutually agreed-upon duties and</w:t>
      </w:r>
      <w:r w:rsidRPr="00E71B36">
        <w:rPr>
          <w:rFonts w:ascii="Arial" w:eastAsia="Arial" w:hAnsi="Arial" w:cs="Arial"/>
          <w:sz w:val="18"/>
          <w:szCs w:val="18"/>
        </w:rPr>
        <w:t xml:space="preserve"> functions </w:t>
      </w:r>
      <w:r w:rsidR="00DD1253" w:rsidRPr="00E71B36">
        <w:rPr>
          <w:rFonts w:ascii="Arial" w:eastAsia="Arial" w:hAnsi="Arial" w:cs="Arial"/>
          <w:sz w:val="18"/>
          <w:szCs w:val="18"/>
        </w:rPr>
        <w:t>assigned by their</w:t>
      </w:r>
      <w:r w:rsidRPr="00E71B36">
        <w:rPr>
          <w:rFonts w:ascii="Arial" w:eastAsia="Arial" w:hAnsi="Arial" w:cs="Arial"/>
          <w:sz w:val="18"/>
          <w:szCs w:val="18"/>
        </w:rPr>
        <w:t xml:space="preserve"> Division </w:t>
      </w:r>
      <w:r w:rsidR="00587E2F" w:rsidRPr="00E71B36">
        <w:rPr>
          <w:rFonts w:ascii="Arial" w:eastAsia="Arial" w:hAnsi="Arial" w:cs="Arial"/>
          <w:sz w:val="18"/>
          <w:szCs w:val="18"/>
        </w:rPr>
        <w:t>Co-</w:t>
      </w:r>
      <w:r w:rsidRPr="00E71B36">
        <w:rPr>
          <w:rFonts w:ascii="Arial" w:eastAsia="Arial" w:hAnsi="Arial" w:cs="Arial"/>
          <w:sz w:val="18"/>
          <w:szCs w:val="18"/>
        </w:rPr>
        <w:t>Coordinator.</w:t>
      </w:r>
    </w:p>
    <w:p w14:paraId="63B1013E" w14:textId="00329DB1" w:rsidR="002C248E" w:rsidRPr="00E71B36" w:rsidRDefault="0086106E" w:rsidP="00FB3C14">
      <w:pPr>
        <w:tabs>
          <w:tab w:val="left" w:pos="567"/>
        </w:tabs>
        <w:spacing w:after="80"/>
        <w:ind w:left="567" w:hanging="567"/>
        <w:jc w:val="both"/>
      </w:pPr>
      <w:r w:rsidRPr="00E71B36">
        <w:rPr>
          <w:rFonts w:ascii="Arial" w:eastAsia="Arial" w:hAnsi="Arial" w:cs="Arial"/>
          <w:sz w:val="18"/>
          <w:szCs w:val="18"/>
        </w:rPr>
        <w:t xml:space="preserve">4 </w:t>
      </w:r>
      <w:r w:rsidRPr="00E71B36">
        <w:rPr>
          <w:rFonts w:ascii="Arial" w:eastAsia="Arial" w:hAnsi="Arial" w:cs="Arial"/>
          <w:sz w:val="18"/>
          <w:szCs w:val="18"/>
        </w:rPr>
        <w:tab/>
        <w:t xml:space="preserve">If for any reason </w:t>
      </w:r>
      <w:r w:rsidR="009061A8" w:rsidRPr="00E71B36">
        <w:rPr>
          <w:rFonts w:ascii="Arial" w:eastAsia="Arial" w:hAnsi="Arial" w:cs="Arial"/>
          <w:sz w:val="18"/>
          <w:szCs w:val="18"/>
        </w:rPr>
        <w:t xml:space="preserve">either of </w:t>
      </w:r>
      <w:r w:rsidRPr="00E71B36">
        <w:rPr>
          <w:rFonts w:ascii="Arial" w:eastAsia="Arial" w:hAnsi="Arial" w:cs="Arial"/>
          <w:sz w:val="18"/>
          <w:szCs w:val="18"/>
        </w:rPr>
        <w:t xml:space="preserve">the Division </w:t>
      </w:r>
      <w:r w:rsidR="004856DB" w:rsidRPr="00E71B36">
        <w:rPr>
          <w:rFonts w:ascii="Arial" w:eastAsia="Arial" w:hAnsi="Arial" w:cs="Arial"/>
          <w:sz w:val="18"/>
          <w:szCs w:val="18"/>
        </w:rPr>
        <w:t>Co-</w:t>
      </w:r>
      <w:r w:rsidRPr="00E71B36">
        <w:rPr>
          <w:rFonts w:ascii="Arial" w:eastAsia="Arial" w:hAnsi="Arial" w:cs="Arial"/>
          <w:sz w:val="18"/>
          <w:szCs w:val="18"/>
        </w:rPr>
        <w:t>Coordinator</w:t>
      </w:r>
      <w:r w:rsidR="004856DB" w:rsidRPr="00E71B36">
        <w:rPr>
          <w:rFonts w:ascii="Arial" w:eastAsia="Arial" w:hAnsi="Arial" w:cs="Arial"/>
          <w:sz w:val="18"/>
          <w:szCs w:val="18"/>
        </w:rPr>
        <w:t>s</w:t>
      </w:r>
      <w:r w:rsidRPr="00E71B36">
        <w:rPr>
          <w:rFonts w:ascii="Arial" w:eastAsia="Arial" w:hAnsi="Arial" w:cs="Arial"/>
          <w:sz w:val="18"/>
          <w:szCs w:val="18"/>
        </w:rPr>
        <w:t xml:space="preserve"> </w:t>
      </w:r>
      <w:r w:rsidR="004856DB" w:rsidRPr="00E71B36">
        <w:rPr>
          <w:rFonts w:ascii="Arial" w:eastAsia="Arial" w:hAnsi="Arial" w:cs="Arial"/>
          <w:sz w:val="18"/>
          <w:szCs w:val="18"/>
        </w:rPr>
        <w:t>are</w:t>
      </w:r>
      <w:r w:rsidRPr="00E71B36">
        <w:rPr>
          <w:rFonts w:ascii="Arial" w:eastAsia="Arial" w:hAnsi="Arial" w:cs="Arial"/>
          <w:sz w:val="18"/>
          <w:szCs w:val="18"/>
        </w:rPr>
        <w:t xml:space="preserve"> unable to fill the</w:t>
      </w:r>
      <w:r w:rsidR="00890055" w:rsidRPr="00E71B36">
        <w:rPr>
          <w:rFonts w:ascii="Arial" w:eastAsia="Arial" w:hAnsi="Arial" w:cs="Arial"/>
          <w:sz w:val="18"/>
          <w:szCs w:val="18"/>
        </w:rPr>
        <w:t>ir</w:t>
      </w:r>
      <w:r w:rsidRPr="00E71B36">
        <w:rPr>
          <w:rFonts w:ascii="Arial" w:eastAsia="Arial" w:hAnsi="Arial" w:cs="Arial"/>
          <w:sz w:val="18"/>
          <w:szCs w:val="18"/>
        </w:rPr>
        <w:t xml:space="preserve"> position effectively</w:t>
      </w:r>
      <w:r w:rsidR="00E2246B" w:rsidRPr="00E71B36">
        <w:rPr>
          <w:rFonts w:ascii="Arial" w:eastAsia="Arial" w:hAnsi="Arial" w:cs="Arial"/>
          <w:sz w:val="18"/>
          <w:szCs w:val="18"/>
        </w:rPr>
        <w:t>,</w:t>
      </w:r>
      <w:r w:rsidRPr="00E71B36">
        <w:rPr>
          <w:rFonts w:ascii="Arial" w:eastAsia="Arial" w:hAnsi="Arial" w:cs="Arial"/>
          <w:sz w:val="18"/>
          <w:szCs w:val="18"/>
        </w:rPr>
        <w:t xml:space="preserve"> the Board selects a replacement</w:t>
      </w:r>
      <w:r w:rsidRPr="00E71B36">
        <w:rPr>
          <w:rFonts w:ascii="Arial" w:eastAsia="Arial" w:hAnsi="Arial" w:cs="Arial"/>
          <w:b/>
          <w:sz w:val="18"/>
          <w:szCs w:val="18"/>
        </w:rPr>
        <w:t xml:space="preserve"> </w:t>
      </w:r>
      <w:r w:rsidRPr="00E71B36">
        <w:rPr>
          <w:rFonts w:ascii="Arial" w:eastAsia="Arial" w:hAnsi="Arial" w:cs="Arial"/>
          <w:sz w:val="18"/>
          <w:szCs w:val="18"/>
        </w:rPr>
        <w:t xml:space="preserve">from among the Deputy </w:t>
      </w:r>
      <w:r w:rsidR="003E4FB3" w:rsidRPr="00E71B36">
        <w:rPr>
          <w:rFonts w:ascii="Arial" w:eastAsia="Arial" w:hAnsi="Arial" w:cs="Arial"/>
          <w:sz w:val="18"/>
          <w:szCs w:val="18"/>
        </w:rPr>
        <w:t xml:space="preserve">Division </w:t>
      </w:r>
      <w:r w:rsidRPr="00E71B36">
        <w:rPr>
          <w:rFonts w:ascii="Arial" w:eastAsia="Arial" w:hAnsi="Arial" w:cs="Arial"/>
          <w:sz w:val="18"/>
          <w:szCs w:val="18"/>
        </w:rPr>
        <w:t xml:space="preserve">Coordinators. If no Deputy </w:t>
      </w:r>
      <w:r w:rsidR="003E4FB3" w:rsidRPr="00E71B36">
        <w:rPr>
          <w:rFonts w:ascii="Arial" w:eastAsia="Arial" w:hAnsi="Arial" w:cs="Arial"/>
          <w:sz w:val="18"/>
          <w:szCs w:val="18"/>
        </w:rPr>
        <w:t xml:space="preserve">Division </w:t>
      </w:r>
      <w:r w:rsidRPr="00E71B36">
        <w:rPr>
          <w:rFonts w:ascii="Arial" w:eastAsia="Arial" w:hAnsi="Arial" w:cs="Arial"/>
          <w:sz w:val="18"/>
          <w:szCs w:val="18"/>
        </w:rPr>
        <w:t xml:space="preserve">Coordinator can assume those duties, the Board appoints a replacement for the </w:t>
      </w:r>
      <w:r w:rsidR="007356C5" w:rsidRPr="00E71B36">
        <w:rPr>
          <w:rFonts w:ascii="Arial" w:eastAsia="Arial" w:hAnsi="Arial" w:cs="Arial"/>
          <w:sz w:val="18"/>
          <w:szCs w:val="18"/>
        </w:rPr>
        <w:t xml:space="preserve">Division </w:t>
      </w:r>
      <w:r w:rsidR="004856DB" w:rsidRPr="00E71B36">
        <w:rPr>
          <w:rFonts w:ascii="Arial" w:eastAsia="Arial" w:hAnsi="Arial" w:cs="Arial"/>
          <w:sz w:val="18"/>
          <w:szCs w:val="18"/>
        </w:rPr>
        <w:t>Co-</w:t>
      </w:r>
      <w:r w:rsidRPr="00E71B36">
        <w:rPr>
          <w:rFonts w:ascii="Arial" w:eastAsia="Arial" w:hAnsi="Arial" w:cs="Arial"/>
          <w:sz w:val="18"/>
          <w:szCs w:val="18"/>
        </w:rPr>
        <w:t xml:space="preserve">Coordinator and reports to the International Council. If </w:t>
      </w:r>
      <w:r w:rsidR="00F76D5A" w:rsidRPr="00E71B36">
        <w:rPr>
          <w:rFonts w:ascii="Arial" w:eastAsia="Arial" w:hAnsi="Arial" w:cs="Arial"/>
          <w:sz w:val="18"/>
          <w:szCs w:val="18"/>
        </w:rPr>
        <w:t>necessary</w:t>
      </w:r>
      <w:r w:rsidRPr="00E71B36">
        <w:rPr>
          <w:rFonts w:ascii="Arial" w:eastAsia="Arial" w:hAnsi="Arial" w:cs="Arial"/>
          <w:sz w:val="18"/>
          <w:szCs w:val="18"/>
        </w:rPr>
        <w:t xml:space="preserve">, a Deputy </w:t>
      </w:r>
      <w:r w:rsidR="007356C5" w:rsidRPr="00E71B36">
        <w:rPr>
          <w:rFonts w:ascii="Arial" w:eastAsia="Arial" w:hAnsi="Arial" w:cs="Arial"/>
          <w:sz w:val="18"/>
          <w:szCs w:val="18"/>
        </w:rPr>
        <w:t xml:space="preserve">Division </w:t>
      </w:r>
      <w:r w:rsidRPr="00E71B36">
        <w:rPr>
          <w:rFonts w:ascii="Arial" w:eastAsia="Arial" w:hAnsi="Arial" w:cs="Arial"/>
          <w:sz w:val="18"/>
          <w:szCs w:val="18"/>
        </w:rPr>
        <w:t xml:space="preserve">Coordinator can be replaced by the Board in agreement with the Division </w:t>
      </w:r>
      <w:r w:rsidR="004856DB" w:rsidRPr="00E71B36">
        <w:rPr>
          <w:rFonts w:ascii="Arial" w:eastAsia="Arial" w:hAnsi="Arial" w:cs="Arial"/>
          <w:sz w:val="18"/>
          <w:szCs w:val="18"/>
        </w:rPr>
        <w:t>Co-</w:t>
      </w:r>
      <w:r w:rsidRPr="00E71B36">
        <w:rPr>
          <w:rFonts w:ascii="Arial" w:eastAsia="Arial" w:hAnsi="Arial" w:cs="Arial"/>
          <w:sz w:val="18"/>
          <w:szCs w:val="18"/>
        </w:rPr>
        <w:t>Coordinator</w:t>
      </w:r>
      <w:r w:rsidR="004D41BD" w:rsidRPr="00E71B36">
        <w:rPr>
          <w:rFonts w:ascii="Arial" w:eastAsia="Arial" w:hAnsi="Arial" w:cs="Arial"/>
          <w:sz w:val="18"/>
          <w:szCs w:val="18"/>
        </w:rPr>
        <w:t>s</w:t>
      </w:r>
      <w:r w:rsidRPr="00E71B36">
        <w:rPr>
          <w:rFonts w:ascii="Arial" w:eastAsia="Arial" w:hAnsi="Arial" w:cs="Arial"/>
          <w:sz w:val="18"/>
          <w:szCs w:val="18"/>
        </w:rPr>
        <w:t>.</w:t>
      </w:r>
    </w:p>
    <w:p w14:paraId="0D7341AA" w14:textId="5BC38819" w:rsidR="00780B63" w:rsidRPr="00E71B36" w:rsidRDefault="0086106E" w:rsidP="00FB3C14">
      <w:pPr>
        <w:tabs>
          <w:tab w:val="left" w:pos="567"/>
        </w:tabs>
        <w:spacing w:after="80"/>
        <w:ind w:left="567" w:hanging="567"/>
        <w:jc w:val="both"/>
        <w:rPr>
          <w:rFonts w:ascii="Arial" w:eastAsia="Arial" w:hAnsi="Arial" w:cs="Arial"/>
          <w:sz w:val="18"/>
          <w:szCs w:val="18"/>
        </w:rPr>
      </w:pPr>
      <w:r w:rsidRPr="00E71B36">
        <w:rPr>
          <w:rFonts w:ascii="Arial" w:eastAsia="Arial" w:hAnsi="Arial" w:cs="Arial"/>
          <w:sz w:val="18"/>
          <w:szCs w:val="18"/>
        </w:rPr>
        <w:t xml:space="preserve">5 </w:t>
      </w:r>
      <w:r w:rsidRPr="00E71B36">
        <w:rPr>
          <w:rFonts w:ascii="Arial" w:eastAsia="Arial" w:hAnsi="Arial" w:cs="Arial"/>
          <w:sz w:val="18"/>
          <w:szCs w:val="18"/>
        </w:rPr>
        <w:tab/>
        <w:t xml:space="preserve">In </w:t>
      </w:r>
      <w:r w:rsidR="00CC5FAA" w:rsidRPr="00E71B36">
        <w:rPr>
          <w:rFonts w:ascii="Arial" w:eastAsia="Arial" w:hAnsi="Arial" w:cs="Arial"/>
          <w:sz w:val="18"/>
          <w:szCs w:val="18"/>
        </w:rPr>
        <w:t xml:space="preserve">a </w:t>
      </w:r>
      <w:r w:rsidRPr="00E71B36">
        <w:rPr>
          <w:rFonts w:ascii="Arial" w:eastAsia="Arial" w:hAnsi="Arial" w:cs="Arial"/>
          <w:sz w:val="18"/>
          <w:szCs w:val="18"/>
        </w:rPr>
        <w:t xml:space="preserve">case where the Deputy </w:t>
      </w:r>
      <w:r w:rsidR="007356C5" w:rsidRPr="00E71B36">
        <w:rPr>
          <w:rFonts w:ascii="Arial" w:eastAsia="Arial" w:hAnsi="Arial" w:cs="Arial"/>
          <w:sz w:val="18"/>
          <w:szCs w:val="18"/>
        </w:rPr>
        <w:t xml:space="preserve">Division </w:t>
      </w:r>
      <w:r w:rsidRPr="00E71B36">
        <w:rPr>
          <w:rFonts w:ascii="Arial" w:eastAsia="Arial" w:hAnsi="Arial" w:cs="Arial"/>
          <w:sz w:val="18"/>
          <w:szCs w:val="18"/>
        </w:rPr>
        <w:t xml:space="preserve">Coordinator becomes the Division </w:t>
      </w:r>
      <w:r w:rsidR="004856DB" w:rsidRPr="00E71B36">
        <w:rPr>
          <w:rFonts w:ascii="Arial" w:eastAsia="Arial" w:hAnsi="Arial" w:cs="Arial"/>
          <w:sz w:val="18"/>
          <w:szCs w:val="18"/>
        </w:rPr>
        <w:t>Co-</w:t>
      </w:r>
      <w:r w:rsidRPr="00E71B36">
        <w:rPr>
          <w:rFonts w:ascii="Arial" w:eastAsia="Arial" w:hAnsi="Arial" w:cs="Arial"/>
          <w:sz w:val="18"/>
          <w:szCs w:val="18"/>
        </w:rPr>
        <w:t>Coordinator, a Research Group Coordinator can be nominated</w:t>
      </w:r>
      <w:r w:rsidR="002B0183" w:rsidRPr="00E71B36">
        <w:rPr>
          <w:rFonts w:ascii="Arial" w:eastAsia="Arial" w:hAnsi="Arial" w:cs="Arial"/>
          <w:sz w:val="18"/>
          <w:szCs w:val="18"/>
        </w:rPr>
        <w:t xml:space="preserve"> as a new Deputy </w:t>
      </w:r>
      <w:r w:rsidR="007356C5" w:rsidRPr="00E71B36">
        <w:rPr>
          <w:rFonts w:ascii="Arial" w:eastAsia="Arial" w:hAnsi="Arial" w:cs="Arial"/>
          <w:sz w:val="18"/>
          <w:szCs w:val="18"/>
        </w:rPr>
        <w:t xml:space="preserve">Division </w:t>
      </w:r>
      <w:r w:rsidR="002B0183" w:rsidRPr="00E71B36">
        <w:rPr>
          <w:rFonts w:ascii="Arial" w:eastAsia="Arial" w:hAnsi="Arial" w:cs="Arial"/>
          <w:sz w:val="18"/>
          <w:szCs w:val="18"/>
        </w:rPr>
        <w:t>Coordinator</w:t>
      </w:r>
      <w:r w:rsidR="007356C5" w:rsidRPr="00E71B36">
        <w:rPr>
          <w:rFonts w:ascii="Arial" w:eastAsia="Arial" w:hAnsi="Arial" w:cs="Arial"/>
          <w:sz w:val="18"/>
          <w:szCs w:val="18"/>
        </w:rPr>
        <w:t>.</w:t>
      </w:r>
      <w:r w:rsidRPr="00E71B36">
        <w:rPr>
          <w:rFonts w:ascii="Arial" w:eastAsia="Arial" w:hAnsi="Arial" w:cs="Arial"/>
          <w:sz w:val="18"/>
          <w:szCs w:val="18"/>
        </w:rPr>
        <w:t xml:space="preserve"> </w:t>
      </w:r>
      <w:bookmarkStart w:id="437" w:name="h.19c6y18" w:colFirst="0" w:colLast="0"/>
      <w:bookmarkEnd w:id="437"/>
    </w:p>
    <w:p w14:paraId="24DB7885" w14:textId="2DC3B7FD" w:rsidR="00FF6571" w:rsidRPr="00E71B36" w:rsidRDefault="00FF6571" w:rsidP="00FB3C14">
      <w:pPr>
        <w:tabs>
          <w:tab w:val="left" w:pos="567"/>
        </w:tabs>
        <w:ind w:left="567" w:hanging="567"/>
        <w:jc w:val="both"/>
        <w:rPr>
          <w:rFonts w:ascii="Arial" w:eastAsia="Arial" w:hAnsi="Arial" w:cs="Arial"/>
          <w:sz w:val="18"/>
          <w:szCs w:val="18"/>
        </w:rPr>
      </w:pPr>
      <w:r w:rsidRPr="00E71B36">
        <w:rPr>
          <w:rFonts w:ascii="Arial" w:eastAsia="Arial" w:hAnsi="Arial" w:cs="Arial"/>
          <w:sz w:val="18"/>
          <w:szCs w:val="18"/>
        </w:rPr>
        <w:t xml:space="preserve">6        </w:t>
      </w:r>
      <w:r w:rsidR="00854DA6" w:rsidRPr="00E71B36">
        <w:rPr>
          <w:rFonts w:ascii="Arial" w:eastAsia="Arial" w:hAnsi="Arial" w:cs="Arial"/>
          <w:sz w:val="18"/>
          <w:szCs w:val="18"/>
        </w:rPr>
        <w:t xml:space="preserve">    </w:t>
      </w:r>
      <w:r w:rsidRPr="00E71B36">
        <w:rPr>
          <w:rFonts w:ascii="Arial" w:eastAsia="Arial" w:hAnsi="Arial" w:cs="Arial"/>
          <w:b/>
          <w:sz w:val="18"/>
          <w:szCs w:val="18"/>
        </w:rPr>
        <w:t xml:space="preserve">Division </w:t>
      </w:r>
      <w:r w:rsidR="004856DB" w:rsidRPr="00E71B36">
        <w:rPr>
          <w:rFonts w:ascii="Arial" w:eastAsia="Arial" w:hAnsi="Arial" w:cs="Arial"/>
          <w:b/>
          <w:sz w:val="18"/>
          <w:szCs w:val="18"/>
        </w:rPr>
        <w:t>Co-</w:t>
      </w:r>
      <w:r w:rsidRPr="00E71B36">
        <w:rPr>
          <w:rFonts w:ascii="Arial" w:eastAsia="Arial" w:hAnsi="Arial" w:cs="Arial"/>
          <w:b/>
          <w:sz w:val="18"/>
          <w:szCs w:val="18"/>
        </w:rPr>
        <w:t xml:space="preserve">Coordinators </w:t>
      </w:r>
      <w:r w:rsidRPr="00E71B36">
        <w:rPr>
          <w:rFonts w:ascii="Arial" w:eastAsia="Arial" w:hAnsi="Arial" w:cs="Arial"/>
          <w:sz w:val="18"/>
          <w:szCs w:val="18"/>
        </w:rPr>
        <w:t>may not at the same time serve as a Research Group or as a Working Party Coordinator in their Division. However, a Deputy Division Coordinator may also serve as a Research Group or Working Party Coordinator or Deputy Coordinator. (See Internal Regulations Section VIII</w:t>
      </w:r>
      <w:r w:rsidR="00C703E7" w:rsidRPr="00E71B36">
        <w:rPr>
          <w:rFonts w:ascii="Arial" w:eastAsia="Arial" w:hAnsi="Arial" w:cs="Arial"/>
          <w:sz w:val="18"/>
          <w:szCs w:val="18"/>
        </w:rPr>
        <w:t>.</w:t>
      </w:r>
      <w:r w:rsidRPr="00E71B36">
        <w:rPr>
          <w:rFonts w:ascii="Arial" w:eastAsia="Arial" w:hAnsi="Arial" w:cs="Arial"/>
          <w:sz w:val="18"/>
          <w:szCs w:val="18"/>
        </w:rPr>
        <w:t>)</w:t>
      </w:r>
    </w:p>
    <w:p w14:paraId="453AFDE3" w14:textId="77777777" w:rsidR="005400EB" w:rsidRPr="00E71B36" w:rsidRDefault="005400EB" w:rsidP="00FB3C14">
      <w:pPr>
        <w:tabs>
          <w:tab w:val="left" w:pos="567"/>
        </w:tabs>
        <w:ind w:left="567" w:hanging="567"/>
        <w:jc w:val="both"/>
        <w:rPr>
          <w:rFonts w:eastAsia="Arial"/>
        </w:rPr>
      </w:pPr>
    </w:p>
    <w:p w14:paraId="710EBD9B" w14:textId="19AADA59" w:rsidR="002C248E" w:rsidRPr="00E71B36" w:rsidRDefault="0086106E">
      <w:pPr>
        <w:tabs>
          <w:tab w:val="left" w:pos="567"/>
        </w:tabs>
        <w:spacing w:after="96"/>
        <w:ind w:left="567" w:hanging="567"/>
        <w:jc w:val="both"/>
        <w:rPr>
          <w:sz w:val="22"/>
          <w:szCs w:val="22"/>
        </w:rPr>
      </w:pPr>
      <w:r w:rsidRPr="00E71B36">
        <w:rPr>
          <w:rFonts w:ascii="Arial" w:eastAsia="Arial" w:hAnsi="Arial" w:cs="Arial"/>
          <w:b/>
          <w:sz w:val="22"/>
          <w:szCs w:val="22"/>
        </w:rPr>
        <w:t xml:space="preserve">SECTION VIII: </w:t>
      </w:r>
      <w:r w:rsidRPr="00E71B36">
        <w:rPr>
          <w:rFonts w:ascii="Arial" w:eastAsia="Arial" w:hAnsi="Arial" w:cs="Arial"/>
          <w:b/>
          <w:i/>
          <w:sz w:val="22"/>
          <w:szCs w:val="22"/>
        </w:rPr>
        <w:t>Research Groups and Working Parties</w:t>
      </w:r>
    </w:p>
    <w:p w14:paraId="5D8CD81F" w14:textId="77777777" w:rsidR="002C248E" w:rsidRPr="00E71B36" w:rsidRDefault="0086106E" w:rsidP="00FB3C14">
      <w:pPr>
        <w:tabs>
          <w:tab w:val="left" w:pos="567"/>
        </w:tabs>
        <w:spacing w:after="80"/>
        <w:ind w:left="567" w:hanging="567"/>
        <w:jc w:val="both"/>
      </w:pPr>
      <w:r w:rsidRPr="00E71B36">
        <w:rPr>
          <w:rFonts w:ascii="Arial" w:eastAsia="Arial" w:hAnsi="Arial" w:cs="Arial"/>
          <w:sz w:val="18"/>
          <w:szCs w:val="18"/>
        </w:rPr>
        <w:t>(Statutes Article XII)</w:t>
      </w:r>
    </w:p>
    <w:p w14:paraId="215BE639" w14:textId="6A108CB6" w:rsidR="002C248E" w:rsidRPr="00E71B36" w:rsidRDefault="00050B83" w:rsidP="00FB3C14">
      <w:pPr>
        <w:tabs>
          <w:tab w:val="left" w:pos="567"/>
        </w:tabs>
        <w:spacing w:after="80"/>
        <w:ind w:left="567" w:hanging="567"/>
        <w:jc w:val="both"/>
        <w:rPr>
          <w:bCs/>
        </w:rPr>
      </w:pPr>
      <w:r w:rsidRPr="00E71B36">
        <w:rPr>
          <w:rFonts w:ascii="Arial" w:eastAsia="Arial" w:hAnsi="Arial" w:cs="Arial"/>
          <w:sz w:val="18"/>
          <w:szCs w:val="18"/>
        </w:rPr>
        <w:t xml:space="preserve">1 </w:t>
      </w:r>
      <w:r w:rsidRPr="00E71B36">
        <w:rPr>
          <w:rFonts w:ascii="Arial" w:eastAsia="Arial" w:hAnsi="Arial" w:cs="Arial"/>
          <w:sz w:val="18"/>
          <w:szCs w:val="18"/>
        </w:rPr>
        <w:tab/>
        <w:t>The</w:t>
      </w:r>
      <w:r w:rsidR="0086106E" w:rsidRPr="00E71B36">
        <w:rPr>
          <w:rFonts w:ascii="Arial" w:eastAsia="Arial" w:hAnsi="Arial" w:cs="Arial"/>
          <w:sz w:val="18"/>
          <w:szCs w:val="18"/>
        </w:rPr>
        <w:t xml:space="preserve"> scientific Units of IUFRO</w:t>
      </w:r>
      <w:r w:rsidR="00C5200E" w:rsidRPr="00E71B36">
        <w:rPr>
          <w:rFonts w:ascii="Arial" w:eastAsia="Arial" w:hAnsi="Arial" w:cs="Arial"/>
          <w:sz w:val="18"/>
          <w:szCs w:val="18"/>
        </w:rPr>
        <w:t xml:space="preserve"> </w:t>
      </w:r>
      <w:r w:rsidR="00C5200E" w:rsidRPr="00E71B36">
        <w:rPr>
          <w:rFonts w:ascii="Arial" w:eastAsia="Arial" w:hAnsi="Arial" w:cs="Arial"/>
          <w:color w:val="auto"/>
          <w:sz w:val="18"/>
          <w:szCs w:val="18"/>
        </w:rPr>
        <w:t>Divisions</w:t>
      </w:r>
      <w:r w:rsidR="0086106E" w:rsidRPr="00E71B36">
        <w:rPr>
          <w:rFonts w:ascii="Arial" w:eastAsia="Arial" w:hAnsi="Arial" w:cs="Arial"/>
          <w:sz w:val="18"/>
          <w:szCs w:val="18"/>
        </w:rPr>
        <w:t xml:space="preserve"> are </w:t>
      </w:r>
      <w:r w:rsidR="0086106E" w:rsidRPr="00E71B36">
        <w:rPr>
          <w:rFonts w:ascii="Arial" w:eastAsia="Arial" w:hAnsi="Arial" w:cs="Arial"/>
          <w:bCs/>
          <w:sz w:val="18"/>
          <w:szCs w:val="18"/>
        </w:rPr>
        <w:t>Research Groups and their associated Working Parties.</w:t>
      </w:r>
    </w:p>
    <w:p w14:paraId="5D9BD061" w14:textId="734D2A54" w:rsidR="002C248E" w:rsidRPr="00E71B36" w:rsidRDefault="0086106E" w:rsidP="00FB3C14">
      <w:pPr>
        <w:tabs>
          <w:tab w:val="left" w:pos="567"/>
        </w:tabs>
        <w:spacing w:after="80"/>
        <w:ind w:left="567" w:hanging="567"/>
        <w:jc w:val="both"/>
        <w:rPr>
          <w:bCs/>
        </w:rPr>
      </w:pPr>
      <w:r w:rsidRPr="00E71B36">
        <w:rPr>
          <w:rFonts w:ascii="Arial" w:eastAsia="Arial" w:hAnsi="Arial" w:cs="Arial"/>
          <w:bCs/>
          <w:sz w:val="18"/>
          <w:szCs w:val="18"/>
        </w:rPr>
        <w:t xml:space="preserve">2 </w:t>
      </w:r>
      <w:r w:rsidRPr="00E71B36">
        <w:rPr>
          <w:rFonts w:ascii="Arial" w:eastAsia="Arial" w:hAnsi="Arial" w:cs="Arial"/>
          <w:bCs/>
          <w:sz w:val="18"/>
          <w:szCs w:val="18"/>
        </w:rPr>
        <w:tab/>
      </w:r>
      <w:r w:rsidR="00CC5FAA" w:rsidRPr="00E71B36">
        <w:rPr>
          <w:rFonts w:ascii="Arial" w:eastAsia="Arial" w:hAnsi="Arial" w:cs="Arial"/>
          <w:bCs/>
          <w:sz w:val="18"/>
          <w:szCs w:val="18"/>
        </w:rPr>
        <w:t xml:space="preserve">Division Co-Coordinators may initiate the establishment of new Research Groups and Working Parties by submitting a proposal to the Vice-President for Divisions. Such proposals, which should include the rationale for the new unit and proposed Coordinator and Deputy Coordinator(s), will be considered for approval by the Board, </w:t>
      </w:r>
    </w:p>
    <w:p w14:paraId="3D95F181" w14:textId="77777777" w:rsidR="002C248E" w:rsidRPr="00E71B36" w:rsidRDefault="0086106E" w:rsidP="00FB3C14">
      <w:pPr>
        <w:tabs>
          <w:tab w:val="left" w:pos="567"/>
        </w:tabs>
        <w:spacing w:after="80"/>
        <w:ind w:left="567" w:hanging="567"/>
        <w:jc w:val="both"/>
      </w:pPr>
      <w:r w:rsidRPr="00E71B36">
        <w:rPr>
          <w:rFonts w:ascii="Arial" w:eastAsia="Arial" w:hAnsi="Arial" w:cs="Arial"/>
          <w:bCs/>
          <w:sz w:val="18"/>
          <w:szCs w:val="18"/>
        </w:rPr>
        <w:t xml:space="preserve">3 </w:t>
      </w:r>
      <w:r w:rsidRPr="00E71B36">
        <w:rPr>
          <w:rFonts w:ascii="Arial" w:eastAsia="Arial" w:hAnsi="Arial" w:cs="Arial"/>
          <w:bCs/>
          <w:sz w:val="18"/>
          <w:szCs w:val="18"/>
        </w:rPr>
        <w:tab/>
        <w:t>The main responsibilities of a Research Group Coordinator ar</w:t>
      </w:r>
      <w:r w:rsidRPr="00E71B36">
        <w:rPr>
          <w:rFonts w:ascii="Arial" w:eastAsia="Arial" w:hAnsi="Arial" w:cs="Arial"/>
          <w:sz w:val="18"/>
          <w:szCs w:val="18"/>
        </w:rPr>
        <w:t>e:</w:t>
      </w:r>
    </w:p>
    <w:p w14:paraId="3C5EBAA7" w14:textId="77777777"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3.1 </w:t>
      </w:r>
      <w:r w:rsidRPr="00E71B36">
        <w:rPr>
          <w:rFonts w:ascii="Arial" w:eastAsia="Arial" w:hAnsi="Arial" w:cs="Arial"/>
          <w:sz w:val="18"/>
          <w:szCs w:val="18"/>
        </w:rPr>
        <w:tab/>
        <w:t>To lead a Research Group in its scientific and business activities, including the coordination of the interactions among Working Parties and review of their activities to promote cooperation and avoid duplication of effort.</w:t>
      </w:r>
    </w:p>
    <w:p w14:paraId="192B7BE0" w14:textId="29AA16E0"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3.2 </w:t>
      </w:r>
      <w:r w:rsidRPr="00E71B36">
        <w:rPr>
          <w:rFonts w:ascii="Arial" w:eastAsia="Arial" w:hAnsi="Arial" w:cs="Arial"/>
          <w:sz w:val="18"/>
          <w:szCs w:val="18"/>
        </w:rPr>
        <w:tab/>
        <w:t>To initiate and encourage the organization of meetings</w:t>
      </w:r>
      <w:r w:rsidR="002B0183" w:rsidRPr="00E71B36">
        <w:rPr>
          <w:rFonts w:ascii="Arial" w:eastAsia="Arial" w:hAnsi="Arial" w:cs="Arial"/>
          <w:sz w:val="18"/>
          <w:szCs w:val="18"/>
        </w:rPr>
        <w:t xml:space="preserve">, </w:t>
      </w:r>
      <w:r w:rsidRPr="00E71B36">
        <w:rPr>
          <w:rFonts w:ascii="Arial" w:eastAsia="Arial" w:hAnsi="Arial" w:cs="Arial"/>
          <w:sz w:val="18"/>
          <w:szCs w:val="18"/>
        </w:rPr>
        <w:t xml:space="preserve">scientific study tours </w:t>
      </w:r>
      <w:r w:rsidR="002B0183" w:rsidRPr="00E71B36">
        <w:rPr>
          <w:rFonts w:ascii="Arial" w:eastAsia="Arial" w:hAnsi="Arial" w:cs="Arial"/>
          <w:sz w:val="18"/>
          <w:szCs w:val="18"/>
        </w:rPr>
        <w:t xml:space="preserve">and other activities </w:t>
      </w:r>
      <w:r w:rsidRPr="00E71B36">
        <w:rPr>
          <w:rFonts w:ascii="Arial" w:eastAsia="Arial" w:hAnsi="Arial" w:cs="Arial"/>
          <w:sz w:val="18"/>
          <w:szCs w:val="18"/>
        </w:rPr>
        <w:t>of the Research Group and Working Parties between Congresses, to organize Research Group meetings during Congresses, to be responsible for the programme of these meetings, and normally to act as their Chair</w:t>
      </w:r>
      <w:r w:rsidRPr="00E71B36">
        <w:rPr>
          <w:rFonts w:ascii="Arial" w:eastAsia="Arial" w:hAnsi="Arial" w:cs="Arial"/>
          <w:b/>
          <w:i/>
          <w:sz w:val="18"/>
          <w:szCs w:val="18"/>
        </w:rPr>
        <w:t xml:space="preserve">. </w:t>
      </w:r>
      <w:r w:rsidRPr="00E71B36">
        <w:rPr>
          <w:rFonts w:ascii="Arial" w:eastAsia="Arial" w:hAnsi="Arial" w:cs="Arial"/>
          <w:sz w:val="18"/>
          <w:szCs w:val="18"/>
        </w:rPr>
        <w:t>The Research Group Coordinator also provides assistance to Working Parties in the organization of their meetings and other activities when needed.</w:t>
      </w:r>
    </w:p>
    <w:p w14:paraId="343C06BC" w14:textId="77777777"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3.3 </w:t>
      </w:r>
      <w:r w:rsidRPr="00E71B36">
        <w:rPr>
          <w:rFonts w:ascii="Arial" w:eastAsia="Arial" w:hAnsi="Arial" w:cs="Arial"/>
          <w:sz w:val="18"/>
          <w:szCs w:val="18"/>
        </w:rPr>
        <w:tab/>
        <w:t>To suggest topics or problems to involve the Research Group.</w:t>
      </w:r>
    </w:p>
    <w:p w14:paraId="7DDB2346" w14:textId="77777777"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3.4 </w:t>
      </w:r>
      <w:r w:rsidRPr="00E71B36">
        <w:rPr>
          <w:rFonts w:ascii="Arial" w:eastAsia="Arial" w:hAnsi="Arial" w:cs="Arial"/>
          <w:sz w:val="18"/>
          <w:szCs w:val="18"/>
        </w:rPr>
        <w:tab/>
        <w:t xml:space="preserve">To propose the programmes of work of the IUFRO Research Group and Working Parties </w:t>
      </w:r>
    </w:p>
    <w:p w14:paraId="5AE5317C" w14:textId="77777777"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3.5 </w:t>
      </w:r>
      <w:r w:rsidRPr="00E71B36">
        <w:rPr>
          <w:rFonts w:ascii="Arial" w:eastAsia="Arial" w:hAnsi="Arial" w:cs="Arial"/>
          <w:sz w:val="18"/>
          <w:szCs w:val="18"/>
        </w:rPr>
        <w:tab/>
        <w:t>To prepare and distribute periodic reports of the Research Group activities.</w:t>
      </w:r>
    </w:p>
    <w:p w14:paraId="25A84208" w14:textId="77777777"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3.6 </w:t>
      </w:r>
      <w:r w:rsidRPr="00E71B36">
        <w:rPr>
          <w:rFonts w:ascii="Arial" w:eastAsia="Arial" w:hAnsi="Arial" w:cs="Arial"/>
          <w:sz w:val="18"/>
          <w:szCs w:val="18"/>
        </w:rPr>
        <w:tab/>
        <w:t>To arrange for publications related to the Research Group activities.</w:t>
      </w:r>
    </w:p>
    <w:p w14:paraId="42F9FA88" w14:textId="40A6BBCA"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3.7 </w:t>
      </w:r>
      <w:r w:rsidRPr="00E71B36">
        <w:rPr>
          <w:rFonts w:ascii="Arial" w:eastAsia="Arial" w:hAnsi="Arial" w:cs="Arial"/>
          <w:sz w:val="18"/>
          <w:szCs w:val="18"/>
        </w:rPr>
        <w:tab/>
        <w:t xml:space="preserve">To keep in contact with the members of the Research Group and to promote </w:t>
      </w:r>
      <w:r w:rsidR="002B0183" w:rsidRPr="00E71B36">
        <w:rPr>
          <w:rFonts w:ascii="Arial" w:eastAsia="Arial" w:hAnsi="Arial" w:cs="Arial"/>
          <w:sz w:val="18"/>
          <w:szCs w:val="18"/>
        </w:rPr>
        <w:t>communication and collaboration among</w:t>
      </w:r>
      <w:r w:rsidRPr="00E71B36">
        <w:rPr>
          <w:rFonts w:ascii="Arial" w:eastAsia="Arial" w:hAnsi="Arial" w:cs="Arial"/>
          <w:sz w:val="18"/>
          <w:szCs w:val="18"/>
        </w:rPr>
        <w:t xml:space="preserve"> members of the Research Group. </w:t>
      </w:r>
    </w:p>
    <w:p w14:paraId="0B0D1424" w14:textId="1AAD40A6"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3.8 </w:t>
      </w:r>
      <w:r w:rsidRPr="00E71B36">
        <w:rPr>
          <w:rFonts w:ascii="Arial" w:eastAsia="Arial" w:hAnsi="Arial" w:cs="Arial"/>
          <w:sz w:val="18"/>
          <w:szCs w:val="18"/>
        </w:rPr>
        <w:tab/>
        <w:t xml:space="preserve">To exercise such additional authority as may be delegated to him/her by the Vice-President responsible for Divisions through the Division </w:t>
      </w:r>
      <w:r w:rsidR="00587E2F" w:rsidRPr="00E71B36">
        <w:rPr>
          <w:rFonts w:ascii="Arial" w:eastAsia="Arial" w:hAnsi="Arial" w:cs="Arial"/>
          <w:sz w:val="18"/>
          <w:szCs w:val="18"/>
        </w:rPr>
        <w:t>Co-</w:t>
      </w:r>
      <w:r w:rsidRPr="00E71B36">
        <w:rPr>
          <w:rFonts w:ascii="Arial" w:eastAsia="Arial" w:hAnsi="Arial" w:cs="Arial"/>
          <w:sz w:val="18"/>
          <w:szCs w:val="18"/>
        </w:rPr>
        <w:t>Coordinator</w:t>
      </w:r>
      <w:r w:rsidR="00587E2F" w:rsidRPr="00E71B36">
        <w:rPr>
          <w:rFonts w:ascii="Arial" w:eastAsia="Arial" w:hAnsi="Arial" w:cs="Arial"/>
          <w:sz w:val="18"/>
          <w:szCs w:val="18"/>
        </w:rPr>
        <w:t>s</w:t>
      </w:r>
      <w:r w:rsidRPr="00E71B36">
        <w:rPr>
          <w:rFonts w:ascii="Arial" w:eastAsia="Arial" w:hAnsi="Arial" w:cs="Arial"/>
          <w:sz w:val="18"/>
          <w:szCs w:val="18"/>
        </w:rPr>
        <w:t>.</w:t>
      </w:r>
    </w:p>
    <w:p w14:paraId="0FCA6FAA" w14:textId="68BECF18"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3.9 </w:t>
      </w:r>
      <w:r w:rsidRPr="00E71B36">
        <w:rPr>
          <w:rFonts w:ascii="Arial" w:eastAsia="Arial" w:hAnsi="Arial" w:cs="Arial"/>
          <w:sz w:val="18"/>
          <w:szCs w:val="18"/>
        </w:rPr>
        <w:tab/>
        <w:t xml:space="preserve">Research Group Coordinators maintain a close and active working relationship with the Division </w:t>
      </w:r>
      <w:r w:rsidR="00587E2F" w:rsidRPr="00E71B36">
        <w:rPr>
          <w:rFonts w:ascii="Arial" w:eastAsia="Arial" w:hAnsi="Arial" w:cs="Arial"/>
          <w:sz w:val="18"/>
          <w:szCs w:val="18"/>
        </w:rPr>
        <w:t>Co-</w:t>
      </w:r>
      <w:r w:rsidRPr="00E71B36">
        <w:rPr>
          <w:rFonts w:ascii="Arial" w:eastAsia="Arial" w:hAnsi="Arial" w:cs="Arial"/>
          <w:sz w:val="18"/>
          <w:szCs w:val="18"/>
        </w:rPr>
        <w:t>Coordinator</w:t>
      </w:r>
      <w:r w:rsidR="00587E2F" w:rsidRPr="00E71B36">
        <w:rPr>
          <w:rFonts w:ascii="Arial" w:eastAsia="Arial" w:hAnsi="Arial" w:cs="Arial"/>
          <w:sz w:val="18"/>
          <w:szCs w:val="18"/>
        </w:rPr>
        <w:t>s</w:t>
      </w:r>
      <w:r w:rsidRPr="00E71B36">
        <w:rPr>
          <w:rFonts w:ascii="Arial" w:eastAsia="Arial" w:hAnsi="Arial" w:cs="Arial"/>
          <w:sz w:val="18"/>
          <w:szCs w:val="18"/>
        </w:rPr>
        <w:t xml:space="preserve"> and with the associated Working Parties.</w:t>
      </w:r>
    </w:p>
    <w:p w14:paraId="642A8447" w14:textId="7A1265DD" w:rsidR="002C248E" w:rsidRPr="00E71B36" w:rsidRDefault="0086106E" w:rsidP="00FB3C14">
      <w:pPr>
        <w:tabs>
          <w:tab w:val="left" w:pos="567"/>
        </w:tabs>
        <w:spacing w:after="80"/>
        <w:ind w:left="567" w:hanging="425"/>
        <w:jc w:val="both"/>
        <w:rPr>
          <w:rFonts w:ascii="Arial" w:eastAsia="Arial" w:hAnsi="Arial" w:cs="Arial"/>
          <w:sz w:val="18"/>
          <w:szCs w:val="18"/>
        </w:rPr>
      </w:pPr>
      <w:r w:rsidRPr="00E71B36">
        <w:rPr>
          <w:rFonts w:ascii="Arial" w:eastAsia="Arial" w:hAnsi="Arial" w:cs="Arial"/>
          <w:sz w:val="18"/>
          <w:szCs w:val="18"/>
        </w:rPr>
        <w:t xml:space="preserve">3.10 </w:t>
      </w:r>
      <w:r w:rsidRPr="00E71B36">
        <w:rPr>
          <w:rFonts w:ascii="Arial" w:eastAsia="Arial" w:hAnsi="Arial" w:cs="Arial"/>
          <w:sz w:val="18"/>
          <w:szCs w:val="18"/>
        </w:rPr>
        <w:tab/>
        <w:t>As with all other IUFRO Units, Research Group Coordinators create and maintain the Web pages of their Units in accordance with guidelines produced by the Executive Director</w:t>
      </w:r>
      <w:r w:rsidR="006E1C19" w:rsidRPr="00E71B36">
        <w:rPr>
          <w:rFonts w:ascii="Arial" w:eastAsia="Arial" w:hAnsi="Arial" w:cs="Arial"/>
          <w:sz w:val="18"/>
          <w:szCs w:val="18"/>
        </w:rPr>
        <w:t xml:space="preserve"> </w:t>
      </w:r>
      <w:r w:rsidR="005403E2" w:rsidRPr="00E71B36">
        <w:rPr>
          <w:rFonts w:ascii="Arial" w:eastAsia="Arial" w:hAnsi="Arial" w:cs="Arial"/>
          <w:sz w:val="18"/>
          <w:szCs w:val="18"/>
        </w:rPr>
        <w:t>–</w:t>
      </w:r>
      <w:r w:rsidR="006E1C19" w:rsidRPr="00E71B36">
        <w:rPr>
          <w:rFonts w:ascii="Arial" w:eastAsia="Arial" w:hAnsi="Arial" w:cs="Arial"/>
          <w:sz w:val="18"/>
          <w:szCs w:val="18"/>
        </w:rPr>
        <w:t xml:space="preserve"> Secretariat</w:t>
      </w:r>
      <w:r w:rsidRPr="00E71B36">
        <w:rPr>
          <w:rFonts w:ascii="Arial" w:eastAsia="Arial" w:hAnsi="Arial" w:cs="Arial"/>
          <w:sz w:val="18"/>
          <w:szCs w:val="18"/>
        </w:rPr>
        <w:t>.</w:t>
      </w:r>
    </w:p>
    <w:p w14:paraId="4E21887C" w14:textId="77777777" w:rsidR="002C248E" w:rsidRPr="00E71B36" w:rsidRDefault="0086106E" w:rsidP="00FB3C14">
      <w:pPr>
        <w:tabs>
          <w:tab w:val="left" w:pos="567"/>
        </w:tabs>
        <w:spacing w:after="80"/>
        <w:ind w:left="567" w:hanging="567"/>
        <w:jc w:val="both"/>
      </w:pPr>
      <w:r w:rsidRPr="00E71B36">
        <w:rPr>
          <w:rFonts w:ascii="Arial" w:eastAsia="Arial" w:hAnsi="Arial" w:cs="Arial"/>
          <w:sz w:val="18"/>
          <w:szCs w:val="18"/>
        </w:rPr>
        <w:t>4</w:t>
      </w:r>
      <w:r w:rsidRPr="00E71B36">
        <w:rPr>
          <w:rFonts w:ascii="Arial" w:eastAsia="Arial" w:hAnsi="Arial" w:cs="Arial"/>
          <w:sz w:val="18"/>
          <w:szCs w:val="18"/>
        </w:rPr>
        <w:tab/>
        <w:t>The main responsibilities of a Working Party Coordinator are:</w:t>
      </w:r>
    </w:p>
    <w:p w14:paraId="777DDE13" w14:textId="77777777" w:rsidR="002C248E" w:rsidRPr="00E71B36" w:rsidRDefault="0086106E" w:rsidP="00FB3C14">
      <w:pPr>
        <w:tabs>
          <w:tab w:val="left" w:pos="567"/>
        </w:tabs>
        <w:spacing w:after="80"/>
        <w:ind w:left="711" w:hanging="567"/>
        <w:jc w:val="both"/>
      </w:pPr>
      <w:r w:rsidRPr="00E71B36">
        <w:rPr>
          <w:rFonts w:ascii="Arial" w:eastAsia="Arial" w:hAnsi="Arial" w:cs="Arial"/>
          <w:sz w:val="18"/>
          <w:szCs w:val="18"/>
        </w:rPr>
        <w:t>4.1</w:t>
      </w:r>
      <w:r w:rsidRPr="00E71B36">
        <w:rPr>
          <w:rFonts w:ascii="Arial" w:eastAsia="Arial" w:hAnsi="Arial" w:cs="Arial"/>
          <w:sz w:val="18"/>
          <w:szCs w:val="18"/>
        </w:rPr>
        <w:tab/>
        <w:t>To lead a Working Party in its scientific and business activities.</w:t>
      </w:r>
    </w:p>
    <w:p w14:paraId="32BD87B9" w14:textId="4EC88E8C"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4.2</w:t>
      </w:r>
      <w:r w:rsidRPr="00E71B36">
        <w:rPr>
          <w:rFonts w:ascii="Arial" w:eastAsia="Arial" w:hAnsi="Arial" w:cs="Arial"/>
          <w:sz w:val="18"/>
          <w:szCs w:val="18"/>
        </w:rPr>
        <w:tab/>
        <w:t xml:space="preserve">To initiate and organize meetings (ideally at least one meeting) </w:t>
      </w:r>
      <w:r w:rsidR="002B0183" w:rsidRPr="00E71B36">
        <w:rPr>
          <w:rFonts w:ascii="Arial" w:eastAsia="Arial" w:hAnsi="Arial" w:cs="Arial"/>
          <w:sz w:val="18"/>
          <w:szCs w:val="18"/>
        </w:rPr>
        <w:t xml:space="preserve">and other activities </w:t>
      </w:r>
      <w:r w:rsidRPr="00E71B36">
        <w:rPr>
          <w:rFonts w:ascii="Arial" w:eastAsia="Arial" w:hAnsi="Arial" w:cs="Arial"/>
          <w:sz w:val="18"/>
          <w:szCs w:val="18"/>
        </w:rPr>
        <w:t>of the Working Party between Congresses.</w:t>
      </w:r>
    </w:p>
    <w:p w14:paraId="2C0C91C2" w14:textId="77777777"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4.3</w:t>
      </w:r>
      <w:r w:rsidRPr="00E71B36">
        <w:rPr>
          <w:rFonts w:ascii="Arial" w:eastAsia="Arial" w:hAnsi="Arial" w:cs="Arial"/>
          <w:sz w:val="18"/>
          <w:szCs w:val="18"/>
        </w:rPr>
        <w:tab/>
        <w:t>To prepare and distribute periodic reports of the Working Party activities.</w:t>
      </w:r>
    </w:p>
    <w:p w14:paraId="7940993D" w14:textId="77777777"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lastRenderedPageBreak/>
        <w:t>4.4</w:t>
      </w:r>
      <w:r w:rsidRPr="00E71B36">
        <w:rPr>
          <w:rFonts w:ascii="Arial" w:eastAsia="Arial" w:hAnsi="Arial" w:cs="Arial"/>
          <w:sz w:val="18"/>
          <w:szCs w:val="18"/>
        </w:rPr>
        <w:tab/>
        <w:t>To arrange for publications related to the Working Party.</w:t>
      </w:r>
    </w:p>
    <w:p w14:paraId="3E43AA3A" w14:textId="7F246C2C"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4.5</w:t>
      </w:r>
      <w:r w:rsidRPr="00E71B36">
        <w:rPr>
          <w:rFonts w:ascii="Arial" w:eastAsia="Arial" w:hAnsi="Arial" w:cs="Arial"/>
          <w:sz w:val="18"/>
          <w:szCs w:val="18"/>
        </w:rPr>
        <w:tab/>
        <w:t xml:space="preserve">To maintain contact with the members of the Working Party and to promote </w:t>
      </w:r>
      <w:r w:rsidR="002B0183" w:rsidRPr="00E71B36">
        <w:rPr>
          <w:rFonts w:ascii="Arial" w:eastAsia="Arial" w:hAnsi="Arial" w:cs="Arial"/>
          <w:sz w:val="18"/>
          <w:szCs w:val="18"/>
        </w:rPr>
        <w:t>communication and collaboration among</w:t>
      </w:r>
      <w:r w:rsidRPr="00E71B36">
        <w:rPr>
          <w:rFonts w:ascii="Arial" w:eastAsia="Arial" w:hAnsi="Arial" w:cs="Arial"/>
          <w:sz w:val="18"/>
          <w:szCs w:val="18"/>
        </w:rPr>
        <w:t xml:space="preserve"> members of the Working Party and maintain details of members on the Unit’s Web page.</w:t>
      </w:r>
    </w:p>
    <w:p w14:paraId="44E650A8" w14:textId="232F9401"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4.6</w:t>
      </w:r>
      <w:r w:rsidRPr="00E71B36">
        <w:rPr>
          <w:rFonts w:ascii="Arial" w:eastAsia="Arial" w:hAnsi="Arial" w:cs="Arial"/>
          <w:sz w:val="18"/>
          <w:szCs w:val="18"/>
        </w:rPr>
        <w:tab/>
        <w:t xml:space="preserve">To exercise such additional authority as may be delegated to him/her by the Division </w:t>
      </w:r>
      <w:r w:rsidR="00587E2F" w:rsidRPr="00E71B36">
        <w:rPr>
          <w:rFonts w:ascii="Arial" w:eastAsia="Arial" w:hAnsi="Arial" w:cs="Arial"/>
          <w:sz w:val="18"/>
          <w:szCs w:val="18"/>
        </w:rPr>
        <w:t>Co-</w:t>
      </w:r>
      <w:r w:rsidRPr="00E71B36">
        <w:rPr>
          <w:rFonts w:ascii="Arial" w:eastAsia="Arial" w:hAnsi="Arial" w:cs="Arial"/>
          <w:sz w:val="18"/>
          <w:szCs w:val="18"/>
        </w:rPr>
        <w:t>Coordinator</w:t>
      </w:r>
      <w:r w:rsidR="00587E2F" w:rsidRPr="00E71B36">
        <w:rPr>
          <w:rFonts w:ascii="Arial" w:eastAsia="Arial" w:hAnsi="Arial" w:cs="Arial"/>
          <w:sz w:val="18"/>
          <w:szCs w:val="18"/>
        </w:rPr>
        <w:t>s</w:t>
      </w:r>
      <w:r w:rsidRPr="00E71B36">
        <w:rPr>
          <w:rFonts w:ascii="Arial" w:eastAsia="Arial" w:hAnsi="Arial" w:cs="Arial"/>
          <w:sz w:val="18"/>
          <w:szCs w:val="18"/>
        </w:rPr>
        <w:t>.</w:t>
      </w:r>
    </w:p>
    <w:p w14:paraId="52B111D9" w14:textId="77777777"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4.7 </w:t>
      </w:r>
      <w:r w:rsidRPr="00E71B36">
        <w:rPr>
          <w:rFonts w:ascii="Arial" w:eastAsia="Arial" w:hAnsi="Arial" w:cs="Arial"/>
          <w:sz w:val="18"/>
          <w:szCs w:val="18"/>
        </w:rPr>
        <w:tab/>
        <w:t>Working Party Coordinators maintain a close and active working relationship with the Research Group Coordinators.</w:t>
      </w:r>
    </w:p>
    <w:p w14:paraId="6E06A359" w14:textId="77777777" w:rsidR="002C248E" w:rsidRPr="00FB3C14" w:rsidRDefault="0086106E" w:rsidP="00FB3C14">
      <w:pPr>
        <w:tabs>
          <w:tab w:val="left" w:pos="567"/>
        </w:tabs>
        <w:spacing w:after="80"/>
        <w:ind w:left="567" w:hanging="425"/>
        <w:jc w:val="both"/>
      </w:pPr>
      <w:r w:rsidRPr="00E71B36">
        <w:rPr>
          <w:rFonts w:ascii="Arial" w:eastAsia="Arial" w:hAnsi="Arial" w:cs="Arial"/>
          <w:sz w:val="18"/>
          <w:szCs w:val="18"/>
        </w:rPr>
        <w:t>4.8</w:t>
      </w:r>
      <w:r w:rsidRPr="00E71B36">
        <w:rPr>
          <w:rFonts w:ascii="Arial" w:eastAsia="Arial" w:hAnsi="Arial" w:cs="Arial"/>
          <w:sz w:val="18"/>
          <w:szCs w:val="18"/>
        </w:rPr>
        <w:tab/>
        <w:t>As with all other IUFRO Units, Working Party Coordinators create and maintain the Web pages of their</w:t>
      </w:r>
      <w:r w:rsidRPr="00FB3C14">
        <w:rPr>
          <w:rFonts w:ascii="Arial" w:eastAsia="Arial" w:hAnsi="Arial" w:cs="Arial"/>
          <w:sz w:val="18"/>
          <w:szCs w:val="18"/>
        </w:rPr>
        <w:t xml:space="preserve"> Units in accordance with the guidelines produced by the Executive Director. </w:t>
      </w:r>
    </w:p>
    <w:p w14:paraId="0FB56E4B" w14:textId="77777777" w:rsidR="002C248E" w:rsidRPr="00E71B36" w:rsidRDefault="0086106E" w:rsidP="00FB3C14">
      <w:pPr>
        <w:tabs>
          <w:tab w:val="left" w:pos="567"/>
        </w:tabs>
        <w:spacing w:after="80"/>
        <w:ind w:left="567" w:hanging="567"/>
        <w:jc w:val="both"/>
      </w:pPr>
      <w:r w:rsidRPr="00FB3C14">
        <w:rPr>
          <w:rFonts w:ascii="Arial" w:eastAsia="Arial" w:hAnsi="Arial" w:cs="Arial"/>
          <w:sz w:val="18"/>
          <w:szCs w:val="18"/>
        </w:rPr>
        <w:t xml:space="preserve">5 </w:t>
      </w:r>
      <w:r w:rsidRPr="00FB3C14">
        <w:rPr>
          <w:rFonts w:ascii="Arial" w:eastAsia="Arial" w:hAnsi="Arial" w:cs="Arial"/>
          <w:sz w:val="18"/>
          <w:szCs w:val="18"/>
        </w:rPr>
        <w:tab/>
        <w:t xml:space="preserve">Before the </w:t>
      </w:r>
      <w:r w:rsidRPr="00E71B36">
        <w:rPr>
          <w:rFonts w:ascii="Arial" w:eastAsia="Arial" w:hAnsi="Arial" w:cs="Arial"/>
          <w:sz w:val="18"/>
          <w:szCs w:val="18"/>
        </w:rPr>
        <w:t xml:space="preserve">terms of office of the Research Group or Working Party Coordinators and the Deputy Coordinators expire, they will arrange for the Research Group or Working Party to nominate at least one candidate for each Research Group and Working Party position. </w:t>
      </w:r>
    </w:p>
    <w:p w14:paraId="3E54E885" w14:textId="5F264DBA" w:rsidR="002C248E" w:rsidRPr="00E71B36" w:rsidRDefault="0086106E" w:rsidP="00FB3C14">
      <w:pPr>
        <w:tabs>
          <w:tab w:val="left" w:pos="567"/>
        </w:tabs>
        <w:spacing w:after="80"/>
        <w:ind w:left="567" w:hanging="567"/>
        <w:jc w:val="both"/>
      </w:pPr>
      <w:r w:rsidRPr="00E71B36">
        <w:rPr>
          <w:rFonts w:ascii="Arial" w:eastAsia="Arial" w:hAnsi="Arial" w:cs="Arial"/>
          <w:sz w:val="18"/>
          <w:szCs w:val="18"/>
        </w:rPr>
        <w:t xml:space="preserve">6 </w:t>
      </w:r>
      <w:r w:rsidRPr="00E71B36">
        <w:rPr>
          <w:rFonts w:ascii="Arial" w:eastAsia="Arial" w:hAnsi="Arial" w:cs="Arial"/>
          <w:sz w:val="18"/>
          <w:szCs w:val="18"/>
        </w:rPr>
        <w:tab/>
        <w:t xml:space="preserve">Research Group and Working Party Coordinators and their Deputy Coordinators normally hold office for the period starting on the first day after the IUFRO World Congress and ending with the last day of the next World Congress. The Division </w:t>
      </w:r>
      <w:r w:rsidR="001F65F7" w:rsidRPr="00E71B36">
        <w:rPr>
          <w:rFonts w:ascii="Arial" w:eastAsia="Arial" w:hAnsi="Arial" w:cs="Arial"/>
          <w:sz w:val="18"/>
          <w:szCs w:val="18"/>
        </w:rPr>
        <w:t>Co-</w:t>
      </w:r>
      <w:r w:rsidRPr="00E71B36">
        <w:rPr>
          <w:rFonts w:ascii="Arial" w:eastAsia="Arial" w:hAnsi="Arial" w:cs="Arial"/>
          <w:sz w:val="18"/>
          <w:szCs w:val="18"/>
        </w:rPr>
        <w:t>Coordinator</w:t>
      </w:r>
      <w:r w:rsidR="001F65F7" w:rsidRPr="00E71B36">
        <w:rPr>
          <w:rFonts w:ascii="Arial" w:eastAsia="Arial" w:hAnsi="Arial" w:cs="Arial"/>
          <w:sz w:val="18"/>
          <w:szCs w:val="18"/>
        </w:rPr>
        <w:t>s</w:t>
      </w:r>
      <w:r w:rsidRPr="00E71B36">
        <w:rPr>
          <w:rFonts w:ascii="Arial" w:eastAsia="Arial" w:hAnsi="Arial" w:cs="Arial"/>
          <w:sz w:val="18"/>
          <w:szCs w:val="18"/>
        </w:rPr>
        <w:t xml:space="preserve"> ha</w:t>
      </w:r>
      <w:r w:rsidR="001F65F7" w:rsidRPr="00E71B36">
        <w:rPr>
          <w:rFonts w:ascii="Arial" w:eastAsia="Arial" w:hAnsi="Arial" w:cs="Arial"/>
          <w:sz w:val="18"/>
          <w:szCs w:val="18"/>
        </w:rPr>
        <w:t>ve</w:t>
      </w:r>
      <w:r w:rsidRPr="00E71B36">
        <w:rPr>
          <w:rFonts w:ascii="Arial" w:eastAsia="Arial" w:hAnsi="Arial" w:cs="Arial"/>
          <w:sz w:val="18"/>
          <w:szCs w:val="18"/>
        </w:rPr>
        <w:t xml:space="preserve"> the authority to terminate at any time the term of office of a Research Group or Working Party Coordinator or Deputy Coordinator if it considers this to be in the best interest of IUFRO.</w:t>
      </w:r>
    </w:p>
    <w:p w14:paraId="5A6915C6" w14:textId="094EB4A0" w:rsidR="002C248E" w:rsidRPr="00FB3C14" w:rsidRDefault="0086106E" w:rsidP="00FB3C14">
      <w:pPr>
        <w:tabs>
          <w:tab w:val="left" w:pos="567"/>
        </w:tabs>
        <w:ind w:left="567" w:hanging="567"/>
        <w:jc w:val="both"/>
        <w:rPr>
          <w:rFonts w:ascii="Arial" w:eastAsia="Arial" w:hAnsi="Arial" w:cs="Arial"/>
          <w:sz w:val="18"/>
          <w:szCs w:val="18"/>
        </w:rPr>
      </w:pPr>
      <w:r w:rsidRPr="00E71B36">
        <w:rPr>
          <w:rFonts w:ascii="Arial" w:eastAsia="Arial" w:hAnsi="Arial" w:cs="Arial"/>
          <w:sz w:val="18"/>
          <w:szCs w:val="18"/>
        </w:rPr>
        <w:t xml:space="preserve">7 </w:t>
      </w:r>
      <w:r w:rsidRPr="00E71B36">
        <w:rPr>
          <w:rFonts w:ascii="Arial" w:eastAsia="Arial" w:hAnsi="Arial" w:cs="Arial"/>
          <w:sz w:val="18"/>
          <w:szCs w:val="18"/>
        </w:rPr>
        <w:tab/>
        <w:t xml:space="preserve">Research Group Coordinators may propose Working Parties within each Research Group. Establishment and termination of a Working Party requires Board approval but can be done at any time. Research Group Coordinators may appoint a Coordinator and Deputy Coordinators to lead each Working Party, after receiving the approval of their Division </w:t>
      </w:r>
      <w:r w:rsidR="001F65F7" w:rsidRPr="00E71B36">
        <w:rPr>
          <w:rFonts w:ascii="Arial" w:eastAsia="Arial" w:hAnsi="Arial" w:cs="Arial"/>
          <w:sz w:val="18"/>
          <w:szCs w:val="18"/>
        </w:rPr>
        <w:t>Co-</w:t>
      </w:r>
      <w:r w:rsidRPr="00E71B36">
        <w:rPr>
          <w:rFonts w:ascii="Arial" w:eastAsia="Arial" w:hAnsi="Arial" w:cs="Arial"/>
          <w:sz w:val="18"/>
          <w:szCs w:val="18"/>
        </w:rPr>
        <w:t>Coordinators.</w:t>
      </w:r>
      <w:r w:rsidRPr="00FB3C14">
        <w:rPr>
          <w:rFonts w:ascii="Arial" w:eastAsia="Arial" w:hAnsi="Arial" w:cs="Arial"/>
          <w:sz w:val="18"/>
          <w:szCs w:val="18"/>
        </w:rPr>
        <w:t xml:space="preserve"> </w:t>
      </w:r>
    </w:p>
    <w:p w14:paraId="090D6A5F" w14:textId="77777777" w:rsidR="00780B63" w:rsidRDefault="00780B63" w:rsidP="00FB3C14">
      <w:pPr>
        <w:tabs>
          <w:tab w:val="left" w:pos="567"/>
        </w:tabs>
        <w:ind w:left="567" w:hanging="567"/>
        <w:jc w:val="both"/>
      </w:pPr>
    </w:p>
    <w:p w14:paraId="0C753682" w14:textId="77777777" w:rsidR="002C248E" w:rsidRPr="00FB3C14" w:rsidRDefault="0086106E">
      <w:pPr>
        <w:tabs>
          <w:tab w:val="left" w:pos="567"/>
        </w:tabs>
        <w:spacing w:after="96"/>
        <w:ind w:left="567" w:hanging="567"/>
        <w:jc w:val="both"/>
        <w:rPr>
          <w:sz w:val="22"/>
          <w:szCs w:val="22"/>
        </w:rPr>
      </w:pPr>
      <w:bookmarkStart w:id="438" w:name="h.3tbugp1" w:colFirst="0" w:colLast="0"/>
      <w:bookmarkEnd w:id="438"/>
      <w:r w:rsidRPr="00FB3C14">
        <w:rPr>
          <w:rFonts w:ascii="Arial" w:eastAsia="Arial" w:hAnsi="Arial" w:cs="Arial"/>
          <w:b/>
          <w:sz w:val="22"/>
          <w:szCs w:val="22"/>
        </w:rPr>
        <w:t xml:space="preserve">SECTION IX: </w:t>
      </w:r>
      <w:r w:rsidRPr="00FB3C14">
        <w:rPr>
          <w:rFonts w:ascii="Arial" w:eastAsia="Arial" w:hAnsi="Arial" w:cs="Arial"/>
          <w:b/>
          <w:i/>
          <w:sz w:val="22"/>
          <w:szCs w:val="22"/>
        </w:rPr>
        <w:t>Subscriptions and Membership Fees</w:t>
      </w:r>
    </w:p>
    <w:p w14:paraId="07B8CA15" w14:textId="77777777" w:rsidR="002C248E" w:rsidRPr="00FB3C14" w:rsidRDefault="0086106E" w:rsidP="00FB3C14">
      <w:pPr>
        <w:tabs>
          <w:tab w:val="left" w:pos="567"/>
        </w:tabs>
        <w:spacing w:after="80"/>
        <w:ind w:left="567" w:hanging="567"/>
        <w:jc w:val="both"/>
      </w:pPr>
      <w:r w:rsidRPr="00FB3C14">
        <w:rPr>
          <w:rFonts w:ascii="Arial" w:eastAsia="Arial" w:hAnsi="Arial" w:cs="Arial"/>
          <w:sz w:val="18"/>
          <w:szCs w:val="18"/>
        </w:rPr>
        <w:t>(Statutes Article XV)</w:t>
      </w:r>
    </w:p>
    <w:p w14:paraId="7FB9B006" w14:textId="77777777" w:rsidR="002C248E" w:rsidRPr="00FB3C14" w:rsidRDefault="0086106E" w:rsidP="00FB3C14">
      <w:pPr>
        <w:tabs>
          <w:tab w:val="left" w:pos="567"/>
        </w:tabs>
        <w:spacing w:after="80"/>
        <w:ind w:left="567" w:hanging="567"/>
        <w:jc w:val="both"/>
      </w:pPr>
      <w:r w:rsidRPr="00FB3C14">
        <w:rPr>
          <w:rFonts w:ascii="Arial" w:eastAsia="Arial" w:hAnsi="Arial" w:cs="Arial"/>
          <w:sz w:val="18"/>
          <w:szCs w:val="18"/>
        </w:rPr>
        <w:t xml:space="preserve">1 </w:t>
      </w:r>
      <w:r w:rsidRPr="00FB3C14">
        <w:rPr>
          <w:rFonts w:ascii="Arial" w:eastAsia="Arial" w:hAnsi="Arial" w:cs="Arial"/>
          <w:sz w:val="18"/>
          <w:szCs w:val="18"/>
        </w:rPr>
        <w:tab/>
        <w:t>The subscription rate for Member Organizations is based on the number of researchers engaged in research activities relevant to IUFRO. For the determination of subscriptions, the following definition of a researcher will apply:</w:t>
      </w:r>
    </w:p>
    <w:p w14:paraId="11A2E406" w14:textId="77777777" w:rsidR="002C248E" w:rsidRPr="00FB3C14" w:rsidRDefault="0086106E" w:rsidP="00FB3C14">
      <w:pPr>
        <w:tabs>
          <w:tab w:val="left" w:pos="144"/>
          <w:tab w:val="left" w:pos="567"/>
        </w:tabs>
        <w:spacing w:after="80"/>
        <w:ind w:left="567" w:hanging="423"/>
        <w:jc w:val="both"/>
      </w:pPr>
      <w:r w:rsidRPr="00FB3C14">
        <w:rPr>
          <w:rFonts w:ascii="Arial" w:eastAsia="Arial" w:hAnsi="Arial" w:cs="Arial"/>
          <w:sz w:val="18"/>
          <w:szCs w:val="18"/>
        </w:rPr>
        <w:t xml:space="preserve">1.1 </w:t>
      </w:r>
      <w:r w:rsidRPr="00FB3C14">
        <w:rPr>
          <w:rFonts w:ascii="Arial" w:eastAsia="Arial" w:hAnsi="Arial" w:cs="Arial"/>
          <w:sz w:val="18"/>
          <w:szCs w:val="18"/>
        </w:rPr>
        <w:tab/>
        <w:t>Any individual who is a university graduate or has equivalent professional education, who is permanently employed to devote 10 per cent or more of his/her time to carrying out or administering some aspect of forest or forest-related research. No precise definition would suit all conditions, and individual Member Organizations may interpret the definition in the light of their own circumstances. The intention is to include all scientists and administrators engaged in research that is relevant to the programmes of IUFRO. The following categories of personnel may be excluded:</w:t>
      </w:r>
    </w:p>
    <w:p w14:paraId="311267D0" w14:textId="77777777" w:rsidR="002C248E" w:rsidRPr="00FB3C14" w:rsidRDefault="0086106E" w:rsidP="00FB3C14">
      <w:pPr>
        <w:tabs>
          <w:tab w:val="left" w:pos="567"/>
        </w:tabs>
        <w:spacing w:after="80"/>
        <w:ind w:left="855" w:hanging="567"/>
        <w:jc w:val="both"/>
      </w:pPr>
      <w:r w:rsidRPr="00FB3C14">
        <w:rPr>
          <w:rFonts w:ascii="Arial" w:eastAsia="Arial" w:hAnsi="Arial" w:cs="Arial"/>
          <w:sz w:val="18"/>
          <w:szCs w:val="18"/>
        </w:rPr>
        <w:t xml:space="preserve">1.1.1 </w:t>
      </w:r>
      <w:r w:rsidRPr="00FB3C14">
        <w:rPr>
          <w:rFonts w:ascii="Arial" w:eastAsia="Arial" w:hAnsi="Arial" w:cs="Arial"/>
          <w:sz w:val="18"/>
          <w:szCs w:val="18"/>
        </w:rPr>
        <w:tab/>
        <w:t>Individuals who are employed as field assistants, laboratory technicians, or technologists working under a scientist’s direction.</w:t>
      </w:r>
    </w:p>
    <w:p w14:paraId="2A2561CB" w14:textId="77777777" w:rsidR="002C248E" w:rsidRPr="00FB3C14" w:rsidRDefault="0086106E" w:rsidP="00FB3C14">
      <w:pPr>
        <w:tabs>
          <w:tab w:val="left" w:pos="567"/>
        </w:tabs>
        <w:spacing w:after="80"/>
        <w:ind w:left="855" w:hanging="567"/>
        <w:jc w:val="both"/>
      </w:pPr>
      <w:r w:rsidRPr="00FB3C14">
        <w:rPr>
          <w:rFonts w:ascii="Arial" w:eastAsia="Arial" w:hAnsi="Arial" w:cs="Arial"/>
          <w:sz w:val="18"/>
          <w:szCs w:val="18"/>
        </w:rPr>
        <w:t xml:space="preserve">1.1.2 </w:t>
      </w:r>
      <w:r w:rsidRPr="00FB3C14">
        <w:rPr>
          <w:rFonts w:ascii="Arial" w:eastAsia="Arial" w:hAnsi="Arial" w:cs="Arial"/>
          <w:sz w:val="18"/>
          <w:szCs w:val="18"/>
        </w:rPr>
        <w:tab/>
        <w:t>Students pursuing advanced degrees who are not employed in research by the institution.</w:t>
      </w:r>
    </w:p>
    <w:p w14:paraId="77256A4E" w14:textId="77777777" w:rsidR="002C248E" w:rsidRPr="00FB3C14" w:rsidRDefault="0086106E" w:rsidP="00FB3C14">
      <w:pPr>
        <w:tabs>
          <w:tab w:val="left" w:pos="567"/>
        </w:tabs>
        <w:spacing w:after="80"/>
        <w:ind w:left="855" w:hanging="567"/>
        <w:jc w:val="both"/>
      </w:pPr>
      <w:r w:rsidRPr="00FB3C14">
        <w:rPr>
          <w:rFonts w:ascii="Arial" w:eastAsia="Arial" w:hAnsi="Arial" w:cs="Arial"/>
          <w:sz w:val="18"/>
          <w:szCs w:val="18"/>
        </w:rPr>
        <w:t xml:space="preserve">1.1.3 </w:t>
      </w:r>
      <w:r w:rsidRPr="00FB3C14">
        <w:rPr>
          <w:rFonts w:ascii="Arial" w:eastAsia="Arial" w:hAnsi="Arial" w:cs="Arial"/>
          <w:sz w:val="18"/>
          <w:szCs w:val="18"/>
        </w:rPr>
        <w:tab/>
        <w:t>Other graduates who are employed temporarily (normally less than two years) as research assistants.</w:t>
      </w:r>
    </w:p>
    <w:p w14:paraId="716C3010" w14:textId="5C31C4FB" w:rsidR="002C248E" w:rsidRPr="00FB3C14" w:rsidRDefault="0086106E" w:rsidP="00FB3C14">
      <w:pPr>
        <w:tabs>
          <w:tab w:val="left" w:pos="567"/>
        </w:tabs>
        <w:spacing w:after="80"/>
        <w:ind w:left="855" w:hanging="567"/>
        <w:jc w:val="both"/>
      </w:pPr>
      <w:r w:rsidRPr="00FB3C14">
        <w:rPr>
          <w:rFonts w:ascii="Arial" w:eastAsia="Arial" w:hAnsi="Arial" w:cs="Arial"/>
          <w:sz w:val="18"/>
          <w:szCs w:val="18"/>
        </w:rPr>
        <w:t xml:space="preserve">1.1.4 </w:t>
      </w:r>
      <w:r w:rsidRPr="00FB3C14">
        <w:rPr>
          <w:rFonts w:ascii="Arial" w:eastAsia="Arial" w:hAnsi="Arial" w:cs="Arial"/>
          <w:sz w:val="18"/>
          <w:szCs w:val="18"/>
        </w:rPr>
        <w:tab/>
        <w:t xml:space="preserve">Teachers in university faculties who are not engaged in the conduct of research to any significant </w:t>
      </w:r>
      <w:r w:rsidR="00F86A9C" w:rsidRPr="00FB3C14">
        <w:rPr>
          <w:rFonts w:ascii="Arial" w:eastAsia="Arial" w:hAnsi="Arial" w:cs="Arial"/>
          <w:sz w:val="18"/>
          <w:szCs w:val="18"/>
        </w:rPr>
        <w:t>extent</w:t>
      </w:r>
      <w:r w:rsidRPr="00FB3C14">
        <w:rPr>
          <w:rFonts w:ascii="Arial" w:eastAsia="Arial" w:hAnsi="Arial" w:cs="Arial"/>
          <w:sz w:val="18"/>
          <w:szCs w:val="18"/>
        </w:rPr>
        <w:t>.</w:t>
      </w:r>
    </w:p>
    <w:p w14:paraId="5E7CCE39" w14:textId="1E61AC59" w:rsidR="002C248E" w:rsidRPr="00FB3C14" w:rsidRDefault="0086106E" w:rsidP="00FB3C14">
      <w:pPr>
        <w:tabs>
          <w:tab w:val="left" w:pos="567"/>
        </w:tabs>
        <w:spacing w:after="80"/>
        <w:ind w:left="567" w:hanging="567"/>
        <w:jc w:val="both"/>
        <w:rPr>
          <w:color w:val="auto"/>
        </w:rPr>
      </w:pPr>
      <w:r w:rsidRPr="00FB3C14">
        <w:rPr>
          <w:rFonts w:ascii="Arial" w:eastAsia="Arial" w:hAnsi="Arial" w:cs="Arial"/>
          <w:sz w:val="18"/>
          <w:szCs w:val="18"/>
        </w:rPr>
        <w:t xml:space="preserve">2 </w:t>
      </w:r>
      <w:r w:rsidRPr="00FB3C14">
        <w:rPr>
          <w:rFonts w:ascii="Arial" w:eastAsia="Arial" w:hAnsi="Arial" w:cs="Arial"/>
          <w:sz w:val="18"/>
          <w:szCs w:val="18"/>
        </w:rPr>
        <w:tab/>
        <w:t>As of January 2003, the basic annual subscription for Member Organizations is arranged in four groups according to an adapted World Bank classification of countries. The annual membership fees may be adjusted by the Board by a percentage matching the accumulated inflation rates of the country hosting the IUFRO Headquarters (currently Austria) in case the inflation rates add up to more than 5 per cent. The International Council shall be informed according</w:t>
      </w:r>
      <w:r w:rsidR="00780B63" w:rsidRPr="00FB3C14">
        <w:rPr>
          <w:rFonts w:ascii="Arial" w:eastAsia="Arial" w:hAnsi="Arial" w:cs="Arial"/>
          <w:sz w:val="18"/>
          <w:szCs w:val="18"/>
        </w:rPr>
        <w:t xml:space="preserve">ly. After the </w:t>
      </w:r>
      <w:r w:rsidR="00780B63" w:rsidRPr="00FB3C14">
        <w:rPr>
          <w:rFonts w:ascii="Arial" w:eastAsia="Arial" w:hAnsi="Arial" w:cs="Arial"/>
          <w:color w:val="auto"/>
          <w:sz w:val="18"/>
          <w:szCs w:val="18"/>
        </w:rPr>
        <w:t>adjustment in 20</w:t>
      </w:r>
      <w:r w:rsidR="00261287">
        <w:rPr>
          <w:rFonts w:ascii="Arial" w:eastAsia="Arial" w:hAnsi="Arial" w:cs="Arial"/>
          <w:color w:val="auto"/>
          <w:sz w:val="18"/>
          <w:szCs w:val="18"/>
        </w:rPr>
        <w:t>19</w:t>
      </w:r>
      <w:r w:rsidRPr="00FB3C14">
        <w:rPr>
          <w:rFonts w:ascii="Arial" w:eastAsia="Arial" w:hAnsi="Arial" w:cs="Arial"/>
          <w:color w:val="auto"/>
          <w:sz w:val="18"/>
          <w:szCs w:val="18"/>
        </w:rPr>
        <w:t>, the fees are as follow</w:t>
      </w:r>
      <w:r w:rsidR="00780B63" w:rsidRPr="00FB3C14">
        <w:rPr>
          <w:rFonts w:ascii="Arial" w:eastAsia="Arial" w:hAnsi="Arial" w:cs="Arial"/>
          <w:color w:val="auto"/>
          <w:sz w:val="18"/>
          <w:szCs w:val="18"/>
        </w:rPr>
        <w:t>s: I - low income economies, 1</w:t>
      </w:r>
      <w:r w:rsidR="00261287">
        <w:rPr>
          <w:rFonts w:ascii="Arial" w:eastAsia="Arial" w:hAnsi="Arial" w:cs="Arial"/>
          <w:color w:val="auto"/>
          <w:sz w:val="18"/>
          <w:szCs w:val="18"/>
        </w:rPr>
        <w:t>32</w:t>
      </w:r>
      <w:r w:rsidRPr="00FB3C14">
        <w:rPr>
          <w:rFonts w:ascii="Arial" w:eastAsia="Arial" w:hAnsi="Arial" w:cs="Arial"/>
          <w:color w:val="auto"/>
          <w:sz w:val="18"/>
          <w:szCs w:val="18"/>
        </w:rPr>
        <w:t>,- Euro (EUR); II - lo</w:t>
      </w:r>
      <w:r w:rsidR="00780B63" w:rsidRPr="00FB3C14">
        <w:rPr>
          <w:rFonts w:ascii="Arial" w:eastAsia="Arial" w:hAnsi="Arial" w:cs="Arial"/>
          <w:color w:val="auto"/>
          <w:sz w:val="18"/>
          <w:szCs w:val="18"/>
        </w:rPr>
        <w:t>wer middle income economies, 2</w:t>
      </w:r>
      <w:r w:rsidR="00A93954">
        <w:rPr>
          <w:rFonts w:ascii="Arial" w:eastAsia="Arial" w:hAnsi="Arial" w:cs="Arial"/>
          <w:color w:val="auto"/>
          <w:sz w:val="18"/>
          <w:szCs w:val="18"/>
        </w:rPr>
        <w:t>64</w:t>
      </w:r>
      <w:r w:rsidRPr="00FB3C14">
        <w:rPr>
          <w:rFonts w:ascii="Arial" w:eastAsia="Arial" w:hAnsi="Arial" w:cs="Arial"/>
          <w:color w:val="auto"/>
          <w:sz w:val="18"/>
          <w:szCs w:val="18"/>
        </w:rPr>
        <w:t>,- EUR; III - u</w:t>
      </w:r>
      <w:r w:rsidR="00780B63" w:rsidRPr="00FB3C14">
        <w:rPr>
          <w:rFonts w:ascii="Arial" w:eastAsia="Arial" w:hAnsi="Arial" w:cs="Arial"/>
          <w:color w:val="auto"/>
          <w:sz w:val="18"/>
          <w:szCs w:val="18"/>
        </w:rPr>
        <w:t>pper middle income economies 3</w:t>
      </w:r>
      <w:r w:rsidR="00A93954">
        <w:rPr>
          <w:rFonts w:ascii="Arial" w:eastAsia="Arial" w:hAnsi="Arial" w:cs="Arial"/>
          <w:color w:val="auto"/>
          <w:sz w:val="18"/>
          <w:szCs w:val="18"/>
        </w:rPr>
        <w:t>97</w:t>
      </w:r>
      <w:r w:rsidRPr="00FB3C14">
        <w:rPr>
          <w:rFonts w:ascii="Arial" w:eastAsia="Arial" w:hAnsi="Arial" w:cs="Arial"/>
          <w:color w:val="auto"/>
          <w:sz w:val="18"/>
          <w:szCs w:val="18"/>
        </w:rPr>
        <w:t>,- EUR, IV - high income economi</w:t>
      </w:r>
      <w:r w:rsidR="00780B63" w:rsidRPr="00FB3C14">
        <w:rPr>
          <w:rFonts w:ascii="Arial" w:eastAsia="Arial" w:hAnsi="Arial" w:cs="Arial"/>
          <w:color w:val="auto"/>
          <w:sz w:val="18"/>
          <w:szCs w:val="18"/>
        </w:rPr>
        <w:t>es 5</w:t>
      </w:r>
      <w:r w:rsidR="00A93954">
        <w:rPr>
          <w:rFonts w:ascii="Arial" w:eastAsia="Arial" w:hAnsi="Arial" w:cs="Arial"/>
          <w:color w:val="auto"/>
          <w:sz w:val="18"/>
          <w:szCs w:val="18"/>
        </w:rPr>
        <w:t>30</w:t>
      </w:r>
      <w:r w:rsidRPr="00FB3C14">
        <w:rPr>
          <w:rFonts w:ascii="Arial" w:eastAsia="Arial" w:hAnsi="Arial" w:cs="Arial"/>
          <w:color w:val="auto"/>
          <w:sz w:val="18"/>
          <w:szCs w:val="18"/>
        </w:rPr>
        <w:t>,- EUR. In addition, e</w:t>
      </w:r>
      <w:r w:rsidR="00780B63" w:rsidRPr="00FB3C14">
        <w:rPr>
          <w:rFonts w:ascii="Arial" w:eastAsia="Arial" w:hAnsi="Arial" w:cs="Arial"/>
          <w:color w:val="auto"/>
          <w:sz w:val="18"/>
          <w:szCs w:val="18"/>
        </w:rPr>
        <w:t>ach Member Organization pays 1</w:t>
      </w:r>
      <w:r w:rsidR="00A93954">
        <w:rPr>
          <w:rFonts w:ascii="Arial" w:eastAsia="Arial" w:hAnsi="Arial" w:cs="Arial"/>
          <w:color w:val="auto"/>
          <w:sz w:val="18"/>
          <w:szCs w:val="18"/>
        </w:rPr>
        <w:t>32</w:t>
      </w:r>
      <w:r w:rsidRPr="00FB3C14">
        <w:rPr>
          <w:rFonts w:ascii="Arial" w:eastAsia="Arial" w:hAnsi="Arial" w:cs="Arial"/>
          <w:color w:val="auto"/>
          <w:sz w:val="18"/>
          <w:szCs w:val="18"/>
        </w:rPr>
        <w:t>,-  EUR for every 10 research workers as defined in paragraph 1. Numbers will always be rounded up to the next 10; for example, 4 would be counted as 10 and 93 would be counted as 100. Thus, the minimum subscription fo</w:t>
      </w:r>
      <w:r w:rsidR="006A26D0" w:rsidRPr="00FB3C14">
        <w:rPr>
          <w:rFonts w:ascii="Arial" w:eastAsia="Arial" w:hAnsi="Arial" w:cs="Arial"/>
          <w:color w:val="auto"/>
          <w:sz w:val="18"/>
          <w:szCs w:val="18"/>
        </w:rPr>
        <w:t>r any Member Organization is 2</w:t>
      </w:r>
      <w:r w:rsidR="00A93954">
        <w:rPr>
          <w:rFonts w:ascii="Arial" w:eastAsia="Arial" w:hAnsi="Arial" w:cs="Arial"/>
          <w:color w:val="auto"/>
          <w:sz w:val="18"/>
          <w:szCs w:val="18"/>
        </w:rPr>
        <w:t>64</w:t>
      </w:r>
      <w:r w:rsidR="006A26D0" w:rsidRPr="00FB3C14">
        <w:rPr>
          <w:rFonts w:ascii="Arial" w:eastAsia="Arial" w:hAnsi="Arial" w:cs="Arial"/>
          <w:color w:val="auto"/>
          <w:sz w:val="18"/>
          <w:szCs w:val="18"/>
        </w:rPr>
        <w:t>,- EUR for class I; 3</w:t>
      </w:r>
      <w:r w:rsidR="00A93954">
        <w:rPr>
          <w:rFonts w:ascii="Arial" w:eastAsia="Arial" w:hAnsi="Arial" w:cs="Arial"/>
          <w:color w:val="auto"/>
          <w:sz w:val="18"/>
          <w:szCs w:val="18"/>
        </w:rPr>
        <w:t>96</w:t>
      </w:r>
      <w:r w:rsidR="00780B63" w:rsidRPr="00FB3C14">
        <w:rPr>
          <w:rFonts w:ascii="Arial" w:eastAsia="Arial" w:hAnsi="Arial" w:cs="Arial"/>
          <w:color w:val="auto"/>
          <w:sz w:val="18"/>
          <w:szCs w:val="18"/>
        </w:rPr>
        <w:t>,- EUR for class II; 5</w:t>
      </w:r>
      <w:r w:rsidR="00A93954">
        <w:rPr>
          <w:rFonts w:ascii="Arial" w:eastAsia="Arial" w:hAnsi="Arial" w:cs="Arial"/>
          <w:color w:val="auto"/>
          <w:sz w:val="18"/>
          <w:szCs w:val="18"/>
        </w:rPr>
        <w:t>29</w:t>
      </w:r>
      <w:r w:rsidR="00780B63" w:rsidRPr="00FB3C14">
        <w:rPr>
          <w:rFonts w:ascii="Arial" w:eastAsia="Arial" w:hAnsi="Arial" w:cs="Arial"/>
          <w:color w:val="auto"/>
          <w:sz w:val="18"/>
          <w:szCs w:val="18"/>
        </w:rPr>
        <w:t>,- EUR for class III; and 6</w:t>
      </w:r>
      <w:r w:rsidR="00A93954">
        <w:rPr>
          <w:rFonts w:ascii="Arial" w:eastAsia="Arial" w:hAnsi="Arial" w:cs="Arial"/>
          <w:color w:val="auto"/>
          <w:sz w:val="18"/>
          <w:szCs w:val="18"/>
        </w:rPr>
        <w:t>62</w:t>
      </w:r>
      <w:r w:rsidRPr="00FB3C14">
        <w:rPr>
          <w:rFonts w:ascii="Arial" w:eastAsia="Arial" w:hAnsi="Arial" w:cs="Arial"/>
          <w:color w:val="auto"/>
          <w:sz w:val="18"/>
          <w:szCs w:val="18"/>
        </w:rPr>
        <w:t>,- EUR for class IV.</w:t>
      </w:r>
    </w:p>
    <w:p w14:paraId="750036A6" w14:textId="13E259E3" w:rsidR="002C248E" w:rsidRPr="00FB3C14" w:rsidRDefault="0086106E" w:rsidP="00FB3C14">
      <w:pPr>
        <w:tabs>
          <w:tab w:val="left" w:pos="567"/>
        </w:tabs>
        <w:spacing w:after="80"/>
        <w:ind w:left="567" w:hanging="567"/>
        <w:jc w:val="both"/>
      </w:pPr>
      <w:r w:rsidRPr="00FB3C14">
        <w:rPr>
          <w:rFonts w:ascii="Arial" w:eastAsia="Arial" w:hAnsi="Arial" w:cs="Arial"/>
          <w:sz w:val="18"/>
          <w:szCs w:val="18"/>
        </w:rPr>
        <w:tab/>
      </w:r>
      <w:proofErr w:type="spellStart"/>
      <w:r w:rsidRPr="00FB3C14">
        <w:rPr>
          <w:rFonts w:ascii="Arial" w:eastAsia="Arial" w:hAnsi="Arial" w:cs="Arial"/>
          <w:sz w:val="18"/>
          <w:szCs w:val="18"/>
        </w:rPr>
        <w:t>Submembers</w:t>
      </w:r>
      <w:proofErr w:type="spellEnd"/>
      <w:r w:rsidRPr="00FB3C14">
        <w:rPr>
          <w:rFonts w:ascii="Arial" w:eastAsia="Arial" w:hAnsi="Arial" w:cs="Arial"/>
          <w:sz w:val="18"/>
          <w:szCs w:val="18"/>
        </w:rPr>
        <w:t xml:space="preserve"> and sub-</w:t>
      </w:r>
      <w:proofErr w:type="spellStart"/>
      <w:r w:rsidRPr="00FB3C14">
        <w:rPr>
          <w:rFonts w:ascii="Arial" w:eastAsia="Arial" w:hAnsi="Arial" w:cs="Arial"/>
          <w:sz w:val="18"/>
          <w:szCs w:val="18"/>
        </w:rPr>
        <w:t>submembers</w:t>
      </w:r>
      <w:proofErr w:type="spellEnd"/>
      <w:r w:rsidRPr="00FB3C14">
        <w:rPr>
          <w:rFonts w:ascii="Arial" w:eastAsia="Arial" w:hAnsi="Arial" w:cs="Arial"/>
          <w:sz w:val="18"/>
          <w:szCs w:val="18"/>
        </w:rPr>
        <w:t xml:space="preserve"> can be granted exemption of </w:t>
      </w:r>
      <w:r w:rsidRPr="00FB3C14">
        <w:rPr>
          <w:rFonts w:ascii="Arial" w:eastAsia="Arial" w:hAnsi="Arial" w:cs="Arial"/>
          <w:color w:val="auto"/>
          <w:sz w:val="18"/>
          <w:szCs w:val="18"/>
        </w:rPr>
        <w:t xml:space="preserve">payment of the </w:t>
      </w:r>
      <w:r w:rsidR="00497F87" w:rsidRPr="00FB3C14">
        <w:rPr>
          <w:rFonts w:ascii="Arial" w:eastAsia="Arial" w:hAnsi="Arial" w:cs="Arial"/>
          <w:color w:val="auto"/>
          <w:sz w:val="18"/>
          <w:szCs w:val="18"/>
        </w:rPr>
        <w:t xml:space="preserve">annual </w:t>
      </w:r>
      <w:r w:rsidRPr="00FB3C14">
        <w:rPr>
          <w:rFonts w:ascii="Arial" w:eastAsia="Arial" w:hAnsi="Arial" w:cs="Arial"/>
          <w:color w:val="auto"/>
          <w:sz w:val="18"/>
          <w:szCs w:val="18"/>
        </w:rPr>
        <w:t xml:space="preserve">basic subscription </w:t>
      </w:r>
      <w:r w:rsidRPr="00FB3C14">
        <w:rPr>
          <w:rFonts w:ascii="Arial" w:eastAsia="Arial" w:hAnsi="Arial" w:cs="Arial"/>
          <w:sz w:val="18"/>
          <w:szCs w:val="18"/>
        </w:rPr>
        <w:t xml:space="preserve">by the Board, but need to pay the additional membership fee depending on the number of researchers. This fee may be made chargeable to the corresponding main Member Organization upon its agreement. </w:t>
      </w:r>
    </w:p>
    <w:p w14:paraId="243D6542" w14:textId="1ABB347A" w:rsidR="002C248E" w:rsidRPr="00FB3C14" w:rsidRDefault="0086106E" w:rsidP="00FB3C14">
      <w:pPr>
        <w:tabs>
          <w:tab w:val="left" w:pos="567"/>
        </w:tabs>
        <w:spacing w:after="80"/>
        <w:ind w:left="567" w:hanging="567"/>
        <w:jc w:val="both"/>
      </w:pPr>
      <w:r w:rsidRPr="00FB3C14">
        <w:rPr>
          <w:rFonts w:ascii="Arial" w:eastAsia="Arial" w:hAnsi="Arial" w:cs="Arial"/>
          <w:sz w:val="18"/>
          <w:szCs w:val="18"/>
        </w:rPr>
        <w:t xml:space="preserve">3 </w:t>
      </w:r>
      <w:r w:rsidRPr="00FB3C14">
        <w:rPr>
          <w:rFonts w:ascii="Arial" w:eastAsia="Arial" w:hAnsi="Arial" w:cs="Arial"/>
          <w:sz w:val="18"/>
          <w:szCs w:val="18"/>
        </w:rPr>
        <w:tab/>
        <w:t xml:space="preserve">The annual basic subscription entitles the Member Organizations to </w:t>
      </w:r>
      <w:r w:rsidR="001E0A54" w:rsidRPr="00FB3C14">
        <w:rPr>
          <w:rFonts w:ascii="Arial" w:eastAsia="Arial" w:hAnsi="Arial" w:cs="Arial"/>
          <w:sz w:val="18"/>
          <w:szCs w:val="18"/>
        </w:rPr>
        <w:t>unique networking opportunities</w:t>
      </w:r>
      <w:r w:rsidR="00005C44" w:rsidRPr="00FB3C14">
        <w:rPr>
          <w:rFonts w:ascii="Arial" w:eastAsia="Arial" w:hAnsi="Arial" w:cs="Arial"/>
          <w:sz w:val="18"/>
          <w:szCs w:val="18"/>
        </w:rPr>
        <w:t>;</w:t>
      </w:r>
      <w:r w:rsidR="001E0A54" w:rsidRPr="00FB3C14">
        <w:rPr>
          <w:rFonts w:ascii="Arial" w:eastAsia="Arial" w:hAnsi="Arial" w:cs="Arial"/>
          <w:sz w:val="18"/>
          <w:szCs w:val="18"/>
        </w:rPr>
        <w:t xml:space="preserve"> taking advantages of IUFRO’s representation in international fora</w:t>
      </w:r>
      <w:r w:rsidR="00005C44" w:rsidRPr="00FB3C14">
        <w:rPr>
          <w:rFonts w:ascii="Arial" w:eastAsia="Arial" w:hAnsi="Arial" w:cs="Arial"/>
          <w:sz w:val="18"/>
          <w:szCs w:val="18"/>
        </w:rPr>
        <w:t>;</w:t>
      </w:r>
      <w:r w:rsidR="001E0A54" w:rsidRPr="00FB3C14">
        <w:rPr>
          <w:rFonts w:ascii="Arial" w:eastAsia="Arial" w:hAnsi="Arial" w:cs="Arial"/>
          <w:sz w:val="18"/>
          <w:szCs w:val="18"/>
        </w:rPr>
        <w:t xml:space="preserve"> eligibility to place news items in IUFRO media</w:t>
      </w:r>
      <w:r w:rsidR="00005C44" w:rsidRPr="00FB3C14">
        <w:rPr>
          <w:rFonts w:ascii="Arial" w:eastAsia="Arial" w:hAnsi="Arial" w:cs="Arial"/>
          <w:sz w:val="18"/>
          <w:szCs w:val="18"/>
        </w:rPr>
        <w:t>;</w:t>
      </w:r>
      <w:r w:rsidR="001E0A54" w:rsidRPr="00FB3C14">
        <w:rPr>
          <w:rFonts w:ascii="Arial" w:eastAsia="Arial" w:hAnsi="Arial" w:cs="Arial"/>
          <w:sz w:val="18"/>
          <w:szCs w:val="18"/>
        </w:rPr>
        <w:t xml:space="preserve"> receive information about the latest IUFRO publications</w:t>
      </w:r>
      <w:r w:rsidR="00005C44" w:rsidRPr="00FB3C14">
        <w:rPr>
          <w:rFonts w:ascii="Arial" w:eastAsia="Arial" w:hAnsi="Arial" w:cs="Arial"/>
          <w:sz w:val="18"/>
          <w:szCs w:val="18"/>
        </w:rPr>
        <w:t>,</w:t>
      </w:r>
      <w:r w:rsidR="001E0A54" w:rsidRPr="00FB3C14">
        <w:rPr>
          <w:rFonts w:ascii="Arial" w:eastAsia="Arial" w:hAnsi="Arial" w:cs="Arial"/>
          <w:sz w:val="18"/>
          <w:szCs w:val="18"/>
        </w:rPr>
        <w:t xml:space="preserve"> training materials, events, activities and news electronically</w:t>
      </w:r>
      <w:r w:rsidR="00005C44" w:rsidRPr="00FB3C14">
        <w:rPr>
          <w:rFonts w:ascii="Arial" w:eastAsia="Arial" w:hAnsi="Arial" w:cs="Arial"/>
          <w:sz w:val="18"/>
          <w:szCs w:val="18"/>
        </w:rPr>
        <w:t>;</w:t>
      </w:r>
      <w:r w:rsidR="001E0A54" w:rsidRPr="00FB3C14">
        <w:rPr>
          <w:rFonts w:ascii="Arial" w:eastAsia="Arial" w:hAnsi="Arial" w:cs="Arial"/>
          <w:sz w:val="18"/>
          <w:szCs w:val="18"/>
        </w:rPr>
        <w:t xml:space="preserve"> unrestricted </w:t>
      </w:r>
      <w:r w:rsidRPr="00FB3C14">
        <w:rPr>
          <w:rFonts w:ascii="Arial" w:eastAsia="Arial" w:hAnsi="Arial" w:cs="Arial"/>
          <w:sz w:val="18"/>
          <w:szCs w:val="18"/>
        </w:rPr>
        <w:t xml:space="preserve">access the IUFRO </w:t>
      </w:r>
      <w:r w:rsidR="001E0A54" w:rsidRPr="00FB3C14">
        <w:rPr>
          <w:rFonts w:ascii="Arial" w:eastAsia="Arial" w:hAnsi="Arial" w:cs="Arial"/>
          <w:sz w:val="18"/>
          <w:szCs w:val="18"/>
        </w:rPr>
        <w:t>w</w:t>
      </w:r>
      <w:r w:rsidRPr="00FB3C14">
        <w:rPr>
          <w:rFonts w:ascii="Arial" w:eastAsia="Arial" w:hAnsi="Arial" w:cs="Arial"/>
          <w:sz w:val="18"/>
          <w:szCs w:val="18"/>
        </w:rPr>
        <w:t>eb</w:t>
      </w:r>
      <w:r w:rsidR="001E0A54" w:rsidRPr="00FB3C14">
        <w:rPr>
          <w:rFonts w:ascii="Arial" w:eastAsia="Arial" w:hAnsi="Arial" w:cs="Arial"/>
          <w:sz w:val="18"/>
          <w:szCs w:val="18"/>
        </w:rPr>
        <w:t>pages; eligibility to IUFRO awards; opportunity to take leading role within IUFRO</w:t>
      </w:r>
      <w:r w:rsidR="00005C44" w:rsidRPr="00FB3C14">
        <w:rPr>
          <w:rFonts w:ascii="Arial" w:eastAsia="Arial" w:hAnsi="Arial" w:cs="Arial"/>
          <w:sz w:val="18"/>
          <w:szCs w:val="18"/>
        </w:rPr>
        <w:t>;</w:t>
      </w:r>
      <w:r w:rsidR="001E0A54" w:rsidRPr="00FB3C14">
        <w:rPr>
          <w:rFonts w:ascii="Arial" w:eastAsia="Arial" w:hAnsi="Arial" w:cs="Arial"/>
          <w:sz w:val="18"/>
          <w:szCs w:val="18"/>
        </w:rPr>
        <w:t xml:space="preserve"> and benefit from support for Developing Countries</w:t>
      </w:r>
      <w:r w:rsidR="005400EB" w:rsidRPr="00FB3C14">
        <w:rPr>
          <w:rFonts w:ascii="Arial" w:eastAsia="Arial" w:hAnsi="Arial" w:cs="Arial"/>
          <w:sz w:val="18"/>
          <w:szCs w:val="18"/>
        </w:rPr>
        <w:t xml:space="preserve"> if eligible</w:t>
      </w:r>
      <w:r w:rsidRPr="00FB3C14">
        <w:rPr>
          <w:rFonts w:ascii="Arial" w:eastAsia="Arial" w:hAnsi="Arial" w:cs="Arial"/>
          <w:sz w:val="18"/>
          <w:szCs w:val="18"/>
        </w:rPr>
        <w:t>. The membership benefits are published on the IUFRO Website</w:t>
      </w:r>
      <w:r w:rsidR="001E0A54" w:rsidRPr="00FB3C14">
        <w:rPr>
          <w:rFonts w:ascii="Arial" w:eastAsia="Arial" w:hAnsi="Arial" w:cs="Arial"/>
          <w:sz w:val="18"/>
          <w:szCs w:val="18"/>
        </w:rPr>
        <w:t xml:space="preserve">: </w:t>
      </w:r>
      <w:hyperlink r:id="rId13" w:history="1">
        <w:r w:rsidR="006C3A85" w:rsidRPr="003904E7">
          <w:rPr>
            <w:rStyle w:val="Hyperlink"/>
            <w:rFonts w:ascii="Arial" w:eastAsia="Arial" w:hAnsi="Arial" w:cs="Arial"/>
            <w:sz w:val="18"/>
            <w:szCs w:val="18"/>
          </w:rPr>
          <w:t>https://www.iufro.org/membership/benefits/</w:t>
        </w:r>
      </w:hyperlink>
      <w:r w:rsidR="00005C44" w:rsidRPr="00FB3C14">
        <w:rPr>
          <w:rFonts w:ascii="Arial" w:eastAsia="Arial" w:hAnsi="Arial" w:cs="Arial"/>
          <w:sz w:val="18"/>
          <w:szCs w:val="18"/>
        </w:rPr>
        <w:t>.</w:t>
      </w:r>
      <w:r w:rsidR="006C3A85">
        <w:rPr>
          <w:rFonts w:ascii="Arial" w:eastAsia="Arial" w:hAnsi="Arial" w:cs="Arial"/>
          <w:sz w:val="18"/>
          <w:szCs w:val="18"/>
        </w:rPr>
        <w:t xml:space="preserve"> </w:t>
      </w:r>
      <w:r w:rsidR="001E0A54" w:rsidRPr="00FB3C14">
        <w:rPr>
          <w:rFonts w:ascii="Arial" w:eastAsia="Arial" w:hAnsi="Arial" w:cs="Arial"/>
          <w:sz w:val="18"/>
          <w:szCs w:val="18"/>
        </w:rPr>
        <w:t xml:space="preserve"> </w:t>
      </w:r>
    </w:p>
    <w:p w14:paraId="62625EA1" w14:textId="77777777" w:rsidR="002C248E" w:rsidRPr="00FB3C14" w:rsidRDefault="0086106E" w:rsidP="00FB3C14">
      <w:pPr>
        <w:tabs>
          <w:tab w:val="left" w:pos="567"/>
        </w:tabs>
        <w:spacing w:after="80"/>
        <w:ind w:left="567" w:hanging="567"/>
        <w:jc w:val="both"/>
      </w:pPr>
      <w:r w:rsidRPr="00FB3C14">
        <w:rPr>
          <w:rFonts w:ascii="Arial" w:eastAsia="Arial" w:hAnsi="Arial" w:cs="Arial"/>
          <w:sz w:val="18"/>
          <w:szCs w:val="18"/>
        </w:rPr>
        <w:t xml:space="preserve">4 </w:t>
      </w:r>
      <w:r w:rsidRPr="00FB3C14">
        <w:rPr>
          <w:rFonts w:ascii="Arial" w:eastAsia="Arial" w:hAnsi="Arial" w:cs="Arial"/>
          <w:sz w:val="18"/>
          <w:szCs w:val="18"/>
        </w:rPr>
        <w:tab/>
        <w:t>The Board may vary the manner in which the annual subscription is paid if in any particular case the application of the normal method of payment creates undue hardships.</w:t>
      </w:r>
    </w:p>
    <w:p w14:paraId="40EE9164" w14:textId="444EC348" w:rsidR="00005C44" w:rsidRPr="00FB3C14" w:rsidRDefault="0086106E" w:rsidP="00FB3C14">
      <w:pPr>
        <w:tabs>
          <w:tab w:val="left" w:pos="567"/>
        </w:tabs>
        <w:spacing w:after="80"/>
        <w:ind w:left="567" w:hanging="567"/>
        <w:jc w:val="both"/>
      </w:pPr>
      <w:r w:rsidRPr="00FB3C14">
        <w:rPr>
          <w:rFonts w:ascii="Arial" w:eastAsia="Arial" w:hAnsi="Arial" w:cs="Arial"/>
          <w:sz w:val="18"/>
          <w:szCs w:val="18"/>
        </w:rPr>
        <w:t xml:space="preserve">5 </w:t>
      </w:r>
      <w:r w:rsidRPr="00FB3C14">
        <w:rPr>
          <w:rFonts w:ascii="Arial" w:eastAsia="Arial" w:hAnsi="Arial" w:cs="Arial"/>
          <w:sz w:val="18"/>
          <w:szCs w:val="18"/>
        </w:rPr>
        <w:tab/>
        <w:t>The annual subscription for Associate Members is a diversified fee according to the World Bank classification of economies. It may be adjusted by the Board by a percentage matching the accumulated inflation rates of the country hosting the IUFRO Headquarters (currently Austria) in case the inflation rates add up to more than 5 per cent. The International Council shall be informed according</w:t>
      </w:r>
      <w:r w:rsidR="002D4BED" w:rsidRPr="00FB3C14">
        <w:rPr>
          <w:rFonts w:ascii="Arial" w:eastAsia="Arial" w:hAnsi="Arial" w:cs="Arial"/>
          <w:sz w:val="18"/>
          <w:szCs w:val="18"/>
        </w:rPr>
        <w:t xml:space="preserve">ly. After the </w:t>
      </w:r>
      <w:r w:rsidR="002D4BED" w:rsidRPr="00FB3C14">
        <w:rPr>
          <w:rFonts w:ascii="Arial" w:eastAsia="Arial" w:hAnsi="Arial" w:cs="Arial"/>
          <w:color w:val="auto"/>
          <w:sz w:val="18"/>
          <w:szCs w:val="18"/>
        </w:rPr>
        <w:t>adjustment in 201</w:t>
      </w:r>
      <w:r w:rsidR="00A93954">
        <w:rPr>
          <w:rFonts w:ascii="Arial" w:eastAsia="Arial" w:hAnsi="Arial" w:cs="Arial"/>
          <w:color w:val="auto"/>
          <w:sz w:val="18"/>
          <w:szCs w:val="18"/>
        </w:rPr>
        <w:t>9</w:t>
      </w:r>
      <w:r w:rsidRPr="00FB3C14">
        <w:rPr>
          <w:rFonts w:ascii="Arial" w:eastAsia="Arial" w:hAnsi="Arial" w:cs="Arial"/>
          <w:color w:val="auto"/>
          <w:sz w:val="18"/>
          <w:szCs w:val="18"/>
        </w:rPr>
        <w:t xml:space="preserve">, the fee amounts to </w:t>
      </w:r>
      <w:r w:rsidR="002D4BED" w:rsidRPr="00FB3C14">
        <w:rPr>
          <w:rFonts w:ascii="Arial" w:eastAsia="Arial" w:hAnsi="Arial" w:cs="Arial"/>
          <w:color w:val="auto"/>
          <w:sz w:val="18"/>
          <w:szCs w:val="18"/>
        </w:rPr>
        <w:t>5</w:t>
      </w:r>
      <w:r w:rsidR="00A93954">
        <w:rPr>
          <w:rFonts w:ascii="Arial" w:eastAsia="Arial" w:hAnsi="Arial" w:cs="Arial"/>
          <w:color w:val="auto"/>
          <w:sz w:val="18"/>
          <w:szCs w:val="18"/>
        </w:rPr>
        <w:t>3</w:t>
      </w:r>
      <w:r w:rsidRPr="00FB3C14">
        <w:rPr>
          <w:rFonts w:ascii="Arial" w:eastAsia="Arial" w:hAnsi="Arial" w:cs="Arial"/>
          <w:color w:val="auto"/>
          <w:sz w:val="18"/>
          <w:szCs w:val="18"/>
        </w:rPr>
        <w:t xml:space="preserve">,- EUR for </w:t>
      </w:r>
      <w:r w:rsidRPr="00FB3C14">
        <w:rPr>
          <w:rFonts w:ascii="Arial" w:eastAsia="Arial" w:hAnsi="Arial" w:cs="Arial"/>
          <w:color w:val="auto"/>
          <w:sz w:val="18"/>
          <w:szCs w:val="18"/>
        </w:rPr>
        <w:lastRenderedPageBreak/>
        <w:t>Associate Members of low income and lower middl</w:t>
      </w:r>
      <w:r w:rsidR="002D4BED" w:rsidRPr="00FB3C14">
        <w:rPr>
          <w:rFonts w:ascii="Arial" w:eastAsia="Arial" w:hAnsi="Arial" w:cs="Arial"/>
          <w:color w:val="auto"/>
          <w:sz w:val="18"/>
          <w:szCs w:val="18"/>
        </w:rPr>
        <w:t>e income economies, and to 10</w:t>
      </w:r>
      <w:r w:rsidR="00A93954">
        <w:rPr>
          <w:rFonts w:ascii="Arial" w:eastAsia="Arial" w:hAnsi="Arial" w:cs="Arial"/>
          <w:color w:val="auto"/>
          <w:sz w:val="18"/>
          <w:szCs w:val="18"/>
        </w:rPr>
        <w:t>6</w:t>
      </w:r>
      <w:r w:rsidRPr="00FB3C14">
        <w:rPr>
          <w:rFonts w:ascii="Arial" w:eastAsia="Arial" w:hAnsi="Arial" w:cs="Arial"/>
          <w:color w:val="auto"/>
          <w:sz w:val="18"/>
          <w:szCs w:val="18"/>
        </w:rPr>
        <w:t xml:space="preserve">,- EUR for Associate Members from upper middle income and high income economies. </w:t>
      </w:r>
      <w:r w:rsidRPr="00FB3C14">
        <w:rPr>
          <w:rFonts w:ascii="Arial" w:eastAsia="Arial" w:hAnsi="Arial" w:cs="Arial"/>
          <w:sz w:val="18"/>
          <w:szCs w:val="18"/>
        </w:rPr>
        <w:t xml:space="preserve">It entitles the member to </w:t>
      </w:r>
      <w:r w:rsidR="00005C44" w:rsidRPr="00FB3C14">
        <w:rPr>
          <w:rFonts w:ascii="Arial" w:eastAsia="Arial" w:hAnsi="Arial" w:cs="Arial"/>
          <w:sz w:val="18"/>
          <w:szCs w:val="18"/>
        </w:rPr>
        <w:t>unique networking opportunities; taking advantages of IUFRO’s representation in international fora; eligibility to place news items in IUFRO media; receive information about the latest IUFRO publications, training materials, events, activities and news electronically; unrestricted access the IUFRO webpages; eligibility to IUFRO awards; opportunity to take leading role within IUFRO; and benefit from support for Developing Countries</w:t>
      </w:r>
      <w:r w:rsidR="005400EB" w:rsidRPr="00FB3C14">
        <w:rPr>
          <w:rFonts w:ascii="Arial" w:eastAsia="Arial" w:hAnsi="Arial" w:cs="Arial"/>
          <w:sz w:val="18"/>
          <w:szCs w:val="18"/>
        </w:rPr>
        <w:t xml:space="preserve"> if eligible</w:t>
      </w:r>
      <w:r w:rsidR="00005C44" w:rsidRPr="00FB3C14">
        <w:rPr>
          <w:rFonts w:ascii="Arial" w:eastAsia="Arial" w:hAnsi="Arial" w:cs="Arial"/>
          <w:sz w:val="18"/>
          <w:szCs w:val="18"/>
        </w:rPr>
        <w:t xml:space="preserve">. The membership benefits are published on the IUFRO Website: </w:t>
      </w:r>
      <w:hyperlink r:id="rId14" w:history="1">
        <w:r w:rsidR="006C3A85" w:rsidRPr="003904E7">
          <w:rPr>
            <w:rStyle w:val="Hyperlink"/>
            <w:rFonts w:ascii="Arial" w:eastAsia="Arial" w:hAnsi="Arial" w:cs="Arial"/>
            <w:sz w:val="18"/>
            <w:szCs w:val="18"/>
          </w:rPr>
          <w:t>https://www.iufro.org/membership/benefits/</w:t>
        </w:r>
      </w:hyperlink>
      <w:r w:rsidR="00005C44" w:rsidRPr="00FB3C14">
        <w:rPr>
          <w:rFonts w:ascii="Arial" w:eastAsia="Arial" w:hAnsi="Arial" w:cs="Arial"/>
          <w:sz w:val="18"/>
          <w:szCs w:val="18"/>
        </w:rPr>
        <w:t>.</w:t>
      </w:r>
      <w:r w:rsidR="006C3A85">
        <w:rPr>
          <w:rFonts w:ascii="Arial" w:eastAsia="Arial" w:hAnsi="Arial" w:cs="Arial"/>
          <w:sz w:val="18"/>
          <w:szCs w:val="18"/>
        </w:rPr>
        <w:t xml:space="preserve"> </w:t>
      </w:r>
      <w:r w:rsidR="00005C44" w:rsidRPr="00FB3C14">
        <w:rPr>
          <w:rFonts w:ascii="Arial" w:eastAsia="Arial" w:hAnsi="Arial" w:cs="Arial"/>
          <w:sz w:val="18"/>
          <w:szCs w:val="18"/>
        </w:rPr>
        <w:t xml:space="preserve"> </w:t>
      </w:r>
    </w:p>
    <w:p w14:paraId="78738396" w14:textId="77777777" w:rsidR="002C248E" w:rsidRPr="00FB3C14" w:rsidRDefault="0086106E" w:rsidP="00FB3C14">
      <w:pPr>
        <w:tabs>
          <w:tab w:val="left" w:pos="567"/>
        </w:tabs>
        <w:ind w:left="567" w:hanging="567"/>
        <w:jc w:val="both"/>
      </w:pPr>
      <w:r w:rsidRPr="00FB3C14">
        <w:rPr>
          <w:rFonts w:ascii="Arial" w:eastAsia="Arial" w:hAnsi="Arial" w:cs="Arial"/>
          <w:sz w:val="18"/>
          <w:szCs w:val="18"/>
        </w:rPr>
        <w:t xml:space="preserve">6 </w:t>
      </w:r>
      <w:r w:rsidRPr="00FB3C14">
        <w:rPr>
          <w:rFonts w:ascii="Arial" w:eastAsia="Arial" w:hAnsi="Arial" w:cs="Arial"/>
          <w:sz w:val="18"/>
          <w:szCs w:val="18"/>
        </w:rPr>
        <w:tab/>
        <w:t>Honorary Members receive IUFRO News and IUFRO Annual Reports and have access to the IUFRO website but do not pay the annual subscription.</w:t>
      </w:r>
    </w:p>
    <w:p w14:paraId="028C01F7" w14:textId="77777777" w:rsidR="002C248E" w:rsidRPr="00FB3C14" w:rsidRDefault="002C248E" w:rsidP="00FB3C14">
      <w:pPr>
        <w:tabs>
          <w:tab w:val="left" w:pos="567"/>
        </w:tabs>
        <w:ind w:left="567" w:hanging="567"/>
        <w:jc w:val="both"/>
      </w:pPr>
      <w:bookmarkStart w:id="439" w:name="h.28h4qwu" w:colFirst="0" w:colLast="0"/>
      <w:bookmarkEnd w:id="439"/>
    </w:p>
    <w:p w14:paraId="50340692" w14:textId="77777777" w:rsidR="002C248E" w:rsidRPr="00FB3C14" w:rsidRDefault="0086106E">
      <w:pPr>
        <w:tabs>
          <w:tab w:val="left" w:pos="567"/>
        </w:tabs>
        <w:spacing w:after="96"/>
        <w:ind w:left="567" w:hanging="567"/>
        <w:jc w:val="both"/>
        <w:rPr>
          <w:sz w:val="22"/>
          <w:szCs w:val="22"/>
          <w:lang w:val="fr-FR"/>
        </w:rPr>
      </w:pPr>
      <w:r w:rsidRPr="00FB3C14">
        <w:rPr>
          <w:rFonts w:ascii="Arial" w:eastAsia="Arial" w:hAnsi="Arial" w:cs="Arial"/>
          <w:b/>
          <w:sz w:val="22"/>
          <w:szCs w:val="22"/>
          <w:lang w:val="fr-FR"/>
        </w:rPr>
        <w:t xml:space="preserve">SECTION X: </w:t>
      </w:r>
      <w:proofErr w:type="spellStart"/>
      <w:r w:rsidRPr="00FB3C14">
        <w:rPr>
          <w:rFonts w:ascii="Arial" w:eastAsia="Arial" w:hAnsi="Arial" w:cs="Arial"/>
          <w:b/>
          <w:i/>
          <w:sz w:val="22"/>
          <w:szCs w:val="22"/>
          <w:lang w:val="fr-FR"/>
        </w:rPr>
        <w:t>Languages</w:t>
      </w:r>
      <w:proofErr w:type="spellEnd"/>
    </w:p>
    <w:p w14:paraId="76ECDE76" w14:textId="77777777" w:rsidR="002C248E" w:rsidRPr="005403E2" w:rsidRDefault="0086106E" w:rsidP="00FB3C14">
      <w:pPr>
        <w:tabs>
          <w:tab w:val="left" w:pos="567"/>
        </w:tabs>
        <w:spacing w:after="80"/>
        <w:ind w:left="567" w:hanging="567"/>
        <w:jc w:val="both"/>
        <w:rPr>
          <w:lang w:val="fr-FR"/>
        </w:rPr>
      </w:pPr>
      <w:r w:rsidRPr="005403E2">
        <w:rPr>
          <w:rFonts w:ascii="Arial" w:eastAsia="Arial" w:hAnsi="Arial" w:cs="Arial"/>
          <w:sz w:val="18"/>
          <w:szCs w:val="18"/>
          <w:lang w:val="fr-FR"/>
        </w:rPr>
        <w:t>(</w:t>
      </w:r>
      <w:proofErr w:type="spellStart"/>
      <w:r w:rsidRPr="005403E2">
        <w:rPr>
          <w:rFonts w:ascii="Arial" w:eastAsia="Arial" w:hAnsi="Arial" w:cs="Arial"/>
          <w:sz w:val="18"/>
          <w:szCs w:val="18"/>
          <w:lang w:val="fr-FR"/>
        </w:rPr>
        <w:t>Statutes</w:t>
      </w:r>
      <w:proofErr w:type="spellEnd"/>
      <w:r w:rsidRPr="005403E2">
        <w:rPr>
          <w:rFonts w:ascii="Arial" w:eastAsia="Arial" w:hAnsi="Arial" w:cs="Arial"/>
          <w:sz w:val="18"/>
          <w:szCs w:val="18"/>
          <w:lang w:val="fr-FR"/>
        </w:rPr>
        <w:t xml:space="preserve"> Article XIX)</w:t>
      </w:r>
    </w:p>
    <w:p w14:paraId="65DB7C2D" w14:textId="511CC537" w:rsidR="002C248E" w:rsidRPr="00142FDA" w:rsidRDefault="0086106E" w:rsidP="00FB3C14">
      <w:pPr>
        <w:tabs>
          <w:tab w:val="left" w:pos="567"/>
        </w:tabs>
        <w:spacing w:after="60"/>
        <w:ind w:left="567" w:hanging="567"/>
        <w:jc w:val="both"/>
        <w:rPr>
          <w:color w:val="auto"/>
        </w:rPr>
      </w:pPr>
      <w:r w:rsidRPr="00142FDA">
        <w:rPr>
          <w:rFonts w:ascii="Arial" w:eastAsia="Arial" w:hAnsi="Arial" w:cs="Arial"/>
          <w:color w:val="auto"/>
          <w:sz w:val="18"/>
          <w:szCs w:val="18"/>
        </w:rPr>
        <w:t xml:space="preserve">1 </w:t>
      </w:r>
      <w:r w:rsidRPr="00142FDA">
        <w:rPr>
          <w:rFonts w:ascii="Arial" w:eastAsia="Arial" w:hAnsi="Arial" w:cs="Arial"/>
          <w:color w:val="auto"/>
          <w:sz w:val="18"/>
          <w:szCs w:val="18"/>
        </w:rPr>
        <w:tab/>
      </w:r>
      <w:r w:rsidR="001B12E8" w:rsidRPr="00142FDA">
        <w:rPr>
          <w:rFonts w:ascii="Arial" w:eastAsia="Arial" w:hAnsi="Arial" w:cs="Arial"/>
          <w:color w:val="auto"/>
          <w:sz w:val="18"/>
          <w:szCs w:val="18"/>
        </w:rPr>
        <w:t xml:space="preserve">The working language of the Union is English. </w:t>
      </w:r>
      <w:r w:rsidRPr="00142FDA">
        <w:rPr>
          <w:rFonts w:ascii="Arial" w:eastAsia="Arial" w:hAnsi="Arial" w:cs="Arial"/>
          <w:color w:val="auto"/>
          <w:sz w:val="18"/>
          <w:szCs w:val="18"/>
        </w:rPr>
        <w:t xml:space="preserve">Essential membership and information material will be provided in </w:t>
      </w:r>
      <w:r w:rsidR="001B12E8" w:rsidRPr="00142FDA">
        <w:rPr>
          <w:rFonts w:ascii="Arial" w:eastAsia="Arial" w:hAnsi="Arial" w:cs="Arial"/>
          <w:color w:val="auto"/>
          <w:sz w:val="18"/>
          <w:szCs w:val="18"/>
        </w:rPr>
        <w:t xml:space="preserve">French, Spanish and German or other languages where deemed necessary. </w:t>
      </w:r>
    </w:p>
    <w:p w14:paraId="73DDC5E3" w14:textId="3C98CD35" w:rsidR="002C248E" w:rsidRPr="00142FDA" w:rsidRDefault="0086106E" w:rsidP="00FB3C14">
      <w:pPr>
        <w:tabs>
          <w:tab w:val="left" w:pos="567"/>
        </w:tabs>
        <w:spacing w:after="60"/>
        <w:ind w:left="567" w:hanging="567"/>
        <w:jc w:val="both"/>
        <w:rPr>
          <w:color w:val="auto"/>
        </w:rPr>
      </w:pPr>
      <w:r w:rsidRPr="00142FDA">
        <w:rPr>
          <w:rFonts w:ascii="Arial" w:eastAsia="Arial" w:hAnsi="Arial" w:cs="Arial"/>
          <w:color w:val="auto"/>
          <w:sz w:val="18"/>
          <w:szCs w:val="18"/>
        </w:rPr>
        <w:t xml:space="preserve">2 </w:t>
      </w:r>
      <w:r w:rsidRPr="00142FDA">
        <w:rPr>
          <w:rFonts w:ascii="Arial" w:eastAsia="Arial" w:hAnsi="Arial" w:cs="Arial"/>
          <w:color w:val="auto"/>
          <w:sz w:val="18"/>
          <w:szCs w:val="18"/>
        </w:rPr>
        <w:tab/>
        <w:t>The Annual Report will be published in English. Sum</w:t>
      </w:r>
      <w:r w:rsidR="001B12E8" w:rsidRPr="00142FDA">
        <w:rPr>
          <w:rFonts w:ascii="Arial" w:eastAsia="Arial" w:hAnsi="Arial" w:cs="Arial"/>
          <w:color w:val="auto"/>
          <w:sz w:val="18"/>
          <w:szCs w:val="18"/>
        </w:rPr>
        <w:t>maries of the Annual Report can</w:t>
      </w:r>
      <w:r w:rsidRPr="00142FDA">
        <w:rPr>
          <w:rFonts w:ascii="Arial" w:eastAsia="Arial" w:hAnsi="Arial" w:cs="Arial"/>
          <w:color w:val="auto"/>
          <w:sz w:val="18"/>
          <w:szCs w:val="18"/>
        </w:rPr>
        <w:t xml:space="preserve"> be publishe</w:t>
      </w:r>
      <w:r w:rsidR="001B12E8" w:rsidRPr="00142FDA">
        <w:rPr>
          <w:rFonts w:ascii="Arial" w:eastAsia="Arial" w:hAnsi="Arial" w:cs="Arial"/>
          <w:color w:val="auto"/>
          <w:sz w:val="18"/>
          <w:szCs w:val="18"/>
        </w:rPr>
        <w:t>d in other languages with assistance of IUFRO Member Organizations</w:t>
      </w:r>
      <w:r w:rsidRPr="00142FDA">
        <w:rPr>
          <w:rFonts w:ascii="Arial" w:eastAsia="Arial" w:hAnsi="Arial" w:cs="Arial"/>
          <w:color w:val="auto"/>
          <w:sz w:val="18"/>
          <w:szCs w:val="18"/>
        </w:rPr>
        <w:t>.</w:t>
      </w:r>
    </w:p>
    <w:p w14:paraId="1DFD7BF8" w14:textId="3549384D" w:rsidR="002C248E" w:rsidRDefault="001B12E8" w:rsidP="00FB3C14">
      <w:pPr>
        <w:tabs>
          <w:tab w:val="left" w:pos="567"/>
        </w:tabs>
        <w:ind w:left="567" w:hanging="567"/>
        <w:jc w:val="both"/>
      </w:pPr>
      <w:r>
        <w:rPr>
          <w:rFonts w:ascii="Arial" w:eastAsia="Arial" w:hAnsi="Arial" w:cs="Arial"/>
          <w:sz w:val="18"/>
          <w:szCs w:val="18"/>
        </w:rPr>
        <w:t>3</w:t>
      </w:r>
      <w:r w:rsidR="0086106E">
        <w:rPr>
          <w:rFonts w:ascii="Arial" w:eastAsia="Arial" w:hAnsi="Arial" w:cs="Arial"/>
          <w:sz w:val="18"/>
          <w:szCs w:val="18"/>
        </w:rPr>
        <w:t xml:space="preserve"> </w:t>
      </w:r>
      <w:r w:rsidR="0086106E">
        <w:rPr>
          <w:rFonts w:ascii="Arial" w:eastAsia="Arial" w:hAnsi="Arial" w:cs="Arial"/>
          <w:sz w:val="18"/>
          <w:szCs w:val="18"/>
        </w:rPr>
        <w:tab/>
        <w:t>Meetings of Divisions, Research Groups or Working Parties may be conducted in any language.</w:t>
      </w:r>
    </w:p>
    <w:p w14:paraId="20899F27" w14:textId="77777777" w:rsidR="002C248E" w:rsidRDefault="002C248E" w:rsidP="00FB3C14">
      <w:pPr>
        <w:tabs>
          <w:tab w:val="left" w:pos="567"/>
        </w:tabs>
        <w:ind w:left="567" w:hanging="567"/>
        <w:jc w:val="both"/>
      </w:pPr>
      <w:bookmarkStart w:id="440" w:name="h.nmf14n" w:colFirst="0" w:colLast="0"/>
      <w:bookmarkEnd w:id="440"/>
    </w:p>
    <w:p w14:paraId="5AAB6EA3" w14:textId="77777777" w:rsidR="002C248E" w:rsidRPr="00FB3C14" w:rsidRDefault="0086106E">
      <w:pPr>
        <w:tabs>
          <w:tab w:val="left" w:pos="567"/>
        </w:tabs>
        <w:spacing w:after="96"/>
        <w:ind w:left="567" w:hanging="567"/>
        <w:jc w:val="both"/>
        <w:rPr>
          <w:sz w:val="22"/>
          <w:szCs w:val="22"/>
        </w:rPr>
      </w:pPr>
      <w:r w:rsidRPr="00FB3C14">
        <w:rPr>
          <w:rFonts w:ascii="Arial" w:eastAsia="Arial" w:hAnsi="Arial" w:cs="Arial"/>
          <w:b/>
          <w:sz w:val="22"/>
          <w:szCs w:val="22"/>
        </w:rPr>
        <w:t xml:space="preserve">SECTION XI: </w:t>
      </w:r>
      <w:r w:rsidRPr="00FB3C14">
        <w:rPr>
          <w:rFonts w:ascii="Arial" w:eastAsia="Arial" w:hAnsi="Arial" w:cs="Arial"/>
          <w:b/>
          <w:i/>
          <w:sz w:val="22"/>
          <w:szCs w:val="22"/>
        </w:rPr>
        <w:t>International Council</w:t>
      </w:r>
    </w:p>
    <w:p w14:paraId="7DC04A63" w14:textId="77777777" w:rsidR="002C248E" w:rsidRDefault="0086106E">
      <w:pPr>
        <w:tabs>
          <w:tab w:val="left" w:pos="567"/>
        </w:tabs>
        <w:spacing w:after="96"/>
        <w:ind w:left="567" w:hanging="567"/>
        <w:jc w:val="both"/>
      </w:pPr>
      <w:r>
        <w:rPr>
          <w:rFonts w:ascii="Arial" w:eastAsia="Arial" w:hAnsi="Arial" w:cs="Arial"/>
          <w:sz w:val="18"/>
          <w:szCs w:val="18"/>
        </w:rPr>
        <w:t>(Statutes Article VI)</w:t>
      </w:r>
    </w:p>
    <w:p w14:paraId="7F3F7367" w14:textId="77777777" w:rsidR="002C248E" w:rsidRDefault="0086106E" w:rsidP="00FB3C14">
      <w:pPr>
        <w:tabs>
          <w:tab w:val="left" w:pos="567"/>
        </w:tabs>
        <w:spacing w:after="80"/>
        <w:ind w:left="567" w:hanging="567"/>
        <w:jc w:val="both"/>
      </w:pPr>
      <w:r>
        <w:rPr>
          <w:rFonts w:ascii="Arial" w:eastAsia="Arial" w:hAnsi="Arial" w:cs="Arial"/>
          <w:sz w:val="18"/>
          <w:szCs w:val="18"/>
        </w:rPr>
        <w:t xml:space="preserve">1 </w:t>
      </w:r>
      <w:r>
        <w:rPr>
          <w:rFonts w:ascii="Arial" w:eastAsia="Arial" w:hAnsi="Arial" w:cs="Arial"/>
          <w:sz w:val="18"/>
          <w:szCs w:val="18"/>
        </w:rPr>
        <w:tab/>
      </w:r>
      <w:r w:rsidRPr="00FB3C14">
        <w:rPr>
          <w:rFonts w:ascii="Arial" w:eastAsia="Arial" w:hAnsi="Arial" w:cs="Arial"/>
          <w:bCs/>
          <w:sz w:val="18"/>
          <w:szCs w:val="18"/>
        </w:rPr>
        <w:t>The International Council continues between Congresses</w:t>
      </w:r>
      <w:r>
        <w:rPr>
          <w:rFonts w:ascii="Arial" w:eastAsia="Arial" w:hAnsi="Arial" w:cs="Arial"/>
          <w:b/>
          <w:sz w:val="18"/>
          <w:szCs w:val="18"/>
        </w:rPr>
        <w:t xml:space="preserve"> </w:t>
      </w:r>
      <w:r>
        <w:rPr>
          <w:rFonts w:ascii="Arial" w:eastAsia="Arial" w:hAnsi="Arial" w:cs="Arial"/>
          <w:sz w:val="18"/>
          <w:szCs w:val="18"/>
        </w:rPr>
        <w:t>and receives information from as well as provides advice to the President, as requested.</w:t>
      </w:r>
    </w:p>
    <w:p w14:paraId="403B20F7" w14:textId="65E98385" w:rsidR="002C248E" w:rsidRDefault="0086106E" w:rsidP="00FB3C14">
      <w:pPr>
        <w:tabs>
          <w:tab w:val="left" w:pos="567"/>
        </w:tabs>
        <w:spacing w:after="80"/>
        <w:ind w:left="567" w:hanging="423"/>
        <w:jc w:val="both"/>
      </w:pPr>
      <w:r>
        <w:rPr>
          <w:rFonts w:ascii="Arial" w:eastAsia="Arial" w:hAnsi="Arial" w:cs="Arial"/>
          <w:sz w:val="18"/>
          <w:szCs w:val="18"/>
        </w:rPr>
        <w:t xml:space="preserve">1.1 </w:t>
      </w:r>
      <w:r>
        <w:rPr>
          <w:rFonts w:ascii="Arial" w:eastAsia="Arial" w:hAnsi="Arial" w:cs="Arial"/>
          <w:sz w:val="18"/>
          <w:szCs w:val="18"/>
        </w:rPr>
        <w:tab/>
      </w:r>
      <w:r w:rsidRPr="00030A5D">
        <w:rPr>
          <w:rFonts w:ascii="Arial" w:eastAsia="Arial" w:hAnsi="Arial" w:cs="Arial"/>
          <w:sz w:val="18"/>
          <w:szCs w:val="18"/>
        </w:rPr>
        <w:t xml:space="preserve">The </w:t>
      </w:r>
      <w:r w:rsidR="00F86A9C">
        <w:rPr>
          <w:rFonts w:ascii="Arial" w:eastAsia="Arial" w:hAnsi="Arial" w:cs="Arial"/>
          <w:sz w:val="18"/>
          <w:szCs w:val="18"/>
        </w:rPr>
        <w:t xml:space="preserve">International Council member, the </w:t>
      </w:r>
      <w:r w:rsidRPr="00030A5D">
        <w:rPr>
          <w:rFonts w:ascii="Arial" w:eastAsia="Arial" w:hAnsi="Arial" w:cs="Arial"/>
          <w:color w:val="auto"/>
          <w:sz w:val="18"/>
          <w:szCs w:val="18"/>
        </w:rPr>
        <w:t xml:space="preserve">representative </w:t>
      </w:r>
      <w:r w:rsidR="00DB0C4A" w:rsidRPr="00030A5D">
        <w:rPr>
          <w:rFonts w:ascii="Arial" w:eastAsia="Arial" w:hAnsi="Arial" w:cs="Arial"/>
          <w:color w:val="auto"/>
          <w:sz w:val="18"/>
          <w:szCs w:val="18"/>
        </w:rPr>
        <w:t xml:space="preserve">of </w:t>
      </w:r>
      <w:r w:rsidRPr="00030A5D">
        <w:rPr>
          <w:rFonts w:ascii="Arial" w:eastAsia="Arial" w:hAnsi="Arial" w:cs="Arial"/>
          <w:color w:val="auto"/>
          <w:sz w:val="18"/>
          <w:szCs w:val="18"/>
        </w:rPr>
        <w:t>each country</w:t>
      </w:r>
      <w:r w:rsidR="00F86A9C">
        <w:rPr>
          <w:rFonts w:ascii="Arial" w:eastAsia="Arial" w:hAnsi="Arial" w:cs="Arial"/>
          <w:color w:val="auto"/>
          <w:sz w:val="18"/>
          <w:szCs w:val="18"/>
        </w:rPr>
        <w:t>, officially nominated</w:t>
      </w:r>
      <w:r w:rsidRPr="00030A5D">
        <w:rPr>
          <w:rFonts w:ascii="Arial" w:eastAsia="Arial" w:hAnsi="Arial" w:cs="Arial"/>
          <w:color w:val="auto"/>
          <w:sz w:val="18"/>
          <w:szCs w:val="18"/>
        </w:rPr>
        <w:t xml:space="preserve"> after a Congress, is presumed to represent </w:t>
      </w:r>
      <w:r w:rsidR="00DB0C4A" w:rsidRPr="00030A5D">
        <w:rPr>
          <w:rFonts w:ascii="Arial" w:eastAsia="Arial" w:hAnsi="Arial" w:cs="Arial"/>
          <w:color w:val="auto"/>
          <w:sz w:val="18"/>
          <w:szCs w:val="18"/>
        </w:rPr>
        <w:t xml:space="preserve">the Member Organizations of </w:t>
      </w:r>
      <w:r w:rsidRPr="00030A5D">
        <w:rPr>
          <w:rFonts w:ascii="Arial" w:eastAsia="Arial" w:hAnsi="Arial" w:cs="Arial"/>
          <w:sz w:val="18"/>
          <w:szCs w:val="18"/>
        </w:rPr>
        <w:t>that country during the period until after the following Congress or until a different representative is named.</w:t>
      </w:r>
    </w:p>
    <w:p w14:paraId="376C88F6" w14:textId="40EFD538" w:rsidR="002C248E" w:rsidRPr="00E71B36" w:rsidRDefault="0086106E" w:rsidP="00FB3C14">
      <w:pPr>
        <w:tabs>
          <w:tab w:val="left" w:pos="567"/>
        </w:tabs>
        <w:spacing w:after="80"/>
        <w:ind w:left="567" w:hanging="423"/>
        <w:jc w:val="both"/>
      </w:pPr>
      <w:r>
        <w:rPr>
          <w:rFonts w:ascii="Arial" w:eastAsia="Arial" w:hAnsi="Arial" w:cs="Arial"/>
          <w:sz w:val="18"/>
          <w:szCs w:val="18"/>
        </w:rPr>
        <w:t xml:space="preserve">1.2 </w:t>
      </w:r>
      <w:r>
        <w:rPr>
          <w:rFonts w:ascii="Arial" w:eastAsia="Arial" w:hAnsi="Arial" w:cs="Arial"/>
          <w:sz w:val="18"/>
          <w:szCs w:val="18"/>
        </w:rPr>
        <w:tab/>
        <w:t xml:space="preserve">If IUFRO Member Organizations of a country do not name a </w:t>
      </w:r>
      <w:r w:rsidRPr="00E71B36">
        <w:rPr>
          <w:rFonts w:ascii="Arial" w:eastAsia="Arial" w:hAnsi="Arial" w:cs="Arial"/>
          <w:sz w:val="18"/>
          <w:szCs w:val="18"/>
        </w:rPr>
        <w:t>representative to the International Council, the President, for the purpose of passing on information and seeking advice, may presume the representative of that country to be the head of the Member Organization with the largest number of research</w:t>
      </w:r>
      <w:r w:rsidR="009B2A80" w:rsidRPr="00E71B36">
        <w:rPr>
          <w:rFonts w:ascii="Arial" w:eastAsia="Arial" w:hAnsi="Arial" w:cs="Arial"/>
          <w:sz w:val="18"/>
          <w:szCs w:val="18"/>
        </w:rPr>
        <w:t>ers</w:t>
      </w:r>
      <w:r w:rsidRPr="00E71B36">
        <w:rPr>
          <w:rFonts w:ascii="Arial" w:eastAsia="Arial" w:hAnsi="Arial" w:cs="Arial"/>
          <w:sz w:val="18"/>
          <w:szCs w:val="18"/>
        </w:rPr>
        <w:t xml:space="preserve"> announced when paying the membership fee. Length of membership is a secondary criterion.</w:t>
      </w:r>
    </w:p>
    <w:p w14:paraId="59CF080D" w14:textId="77777777" w:rsidR="002C248E" w:rsidRPr="00E71B36" w:rsidRDefault="0086106E" w:rsidP="00FB3C14">
      <w:pPr>
        <w:tabs>
          <w:tab w:val="left" w:pos="567"/>
        </w:tabs>
        <w:spacing w:after="80"/>
        <w:ind w:left="567" w:hanging="423"/>
        <w:jc w:val="both"/>
      </w:pPr>
      <w:r w:rsidRPr="00E71B36">
        <w:rPr>
          <w:rFonts w:ascii="Arial" w:eastAsia="Arial" w:hAnsi="Arial" w:cs="Arial"/>
          <w:sz w:val="18"/>
          <w:szCs w:val="18"/>
        </w:rPr>
        <w:t xml:space="preserve">1.3 </w:t>
      </w:r>
      <w:r w:rsidRPr="00E71B36">
        <w:rPr>
          <w:rFonts w:ascii="Arial" w:eastAsia="Arial" w:hAnsi="Arial" w:cs="Arial"/>
          <w:sz w:val="18"/>
          <w:szCs w:val="18"/>
        </w:rPr>
        <w:tab/>
        <w:t>The President regularly informs the International Council members about business transacted by the Board and the activities of IUFRO.</w:t>
      </w:r>
    </w:p>
    <w:p w14:paraId="7674CDE2" w14:textId="10097ADC" w:rsidR="002C248E" w:rsidRPr="00E71B36" w:rsidRDefault="0086106E" w:rsidP="00FB3C14">
      <w:pPr>
        <w:tabs>
          <w:tab w:val="left" w:pos="567"/>
        </w:tabs>
        <w:spacing w:after="80"/>
        <w:ind w:left="567" w:hanging="423"/>
        <w:jc w:val="both"/>
      </w:pPr>
      <w:r w:rsidRPr="00E71B36">
        <w:rPr>
          <w:rFonts w:ascii="Arial" w:eastAsia="Arial" w:hAnsi="Arial" w:cs="Arial"/>
          <w:sz w:val="18"/>
          <w:szCs w:val="18"/>
        </w:rPr>
        <w:t xml:space="preserve">1.4 </w:t>
      </w:r>
      <w:r w:rsidRPr="00E71B36">
        <w:rPr>
          <w:rFonts w:ascii="Arial" w:eastAsia="Arial" w:hAnsi="Arial" w:cs="Arial"/>
          <w:sz w:val="18"/>
          <w:szCs w:val="18"/>
        </w:rPr>
        <w:tab/>
        <w:t>The International Council will be asked to vote or give advice on a variety of issues during the five-year term. The President may convene extraordinary International Council meetings between Congresses, either physically</w:t>
      </w:r>
      <w:r w:rsidR="00F86A9C" w:rsidRPr="00E71B36">
        <w:rPr>
          <w:rFonts w:ascii="Arial" w:eastAsia="Arial" w:hAnsi="Arial" w:cs="Arial"/>
          <w:sz w:val="18"/>
          <w:szCs w:val="18"/>
        </w:rPr>
        <w:t>, virtually,</w:t>
      </w:r>
      <w:r w:rsidRPr="00E71B36">
        <w:rPr>
          <w:rFonts w:ascii="Arial" w:eastAsia="Arial" w:hAnsi="Arial" w:cs="Arial"/>
          <w:sz w:val="18"/>
          <w:szCs w:val="18"/>
        </w:rPr>
        <w:t xml:space="preserve"> or </w:t>
      </w:r>
      <w:r w:rsidR="00F86A9C" w:rsidRPr="00E71B36">
        <w:rPr>
          <w:rFonts w:ascii="Arial" w:eastAsia="Arial" w:hAnsi="Arial" w:cs="Arial"/>
          <w:sz w:val="18"/>
          <w:szCs w:val="18"/>
        </w:rPr>
        <w:t xml:space="preserve">via </w:t>
      </w:r>
      <w:r w:rsidRPr="00E71B36">
        <w:rPr>
          <w:rFonts w:ascii="Arial" w:eastAsia="Arial" w:hAnsi="Arial" w:cs="Arial"/>
          <w:sz w:val="18"/>
          <w:szCs w:val="18"/>
        </w:rPr>
        <w:t>electronic</w:t>
      </w:r>
      <w:r w:rsidR="00F86A9C" w:rsidRPr="00E71B36">
        <w:rPr>
          <w:rFonts w:ascii="Arial" w:eastAsia="Arial" w:hAnsi="Arial" w:cs="Arial"/>
          <w:sz w:val="18"/>
          <w:szCs w:val="18"/>
        </w:rPr>
        <w:t xml:space="preserve"> communications</w:t>
      </w:r>
      <w:r w:rsidRPr="00E71B36">
        <w:rPr>
          <w:rFonts w:ascii="Arial" w:eastAsia="Arial" w:hAnsi="Arial" w:cs="Arial"/>
          <w:sz w:val="18"/>
          <w:szCs w:val="18"/>
        </w:rPr>
        <w:t>.</w:t>
      </w:r>
    </w:p>
    <w:p w14:paraId="7A0B5E45" w14:textId="77777777" w:rsidR="002C248E" w:rsidRDefault="0086106E" w:rsidP="00FB3C14">
      <w:pPr>
        <w:tabs>
          <w:tab w:val="left" w:pos="567"/>
        </w:tabs>
        <w:ind w:left="567" w:hanging="423"/>
        <w:jc w:val="both"/>
      </w:pPr>
      <w:r w:rsidRPr="00E71B36">
        <w:rPr>
          <w:rFonts w:ascii="Arial" w:eastAsia="Arial" w:hAnsi="Arial" w:cs="Arial"/>
          <w:sz w:val="18"/>
          <w:szCs w:val="18"/>
        </w:rPr>
        <w:t xml:space="preserve">1.5 </w:t>
      </w:r>
      <w:r w:rsidRPr="00E71B36">
        <w:rPr>
          <w:rFonts w:ascii="Arial" w:eastAsia="Arial" w:hAnsi="Arial" w:cs="Arial"/>
          <w:sz w:val="18"/>
          <w:szCs w:val="18"/>
        </w:rPr>
        <w:tab/>
        <w:t>Proxy votes for the International Council are allowed when the issues are submitted in advance</w:t>
      </w:r>
      <w:r>
        <w:rPr>
          <w:rFonts w:ascii="Arial" w:eastAsia="Arial" w:hAnsi="Arial" w:cs="Arial"/>
          <w:sz w:val="18"/>
          <w:szCs w:val="18"/>
        </w:rPr>
        <w:t xml:space="preserve"> to the absent voter, and the voter submits his/her vote (pro or con for each issue) in advance. A form, while not mandatory, is available from the Secretariat or from the IUFRO website. By means of the form or by letter, fax or e-mail, the absent voter submits his/her proxy to the President with a copy to the Secretariat.</w:t>
      </w:r>
    </w:p>
    <w:p w14:paraId="212C70FC" w14:textId="77777777" w:rsidR="002C248E" w:rsidRDefault="002C248E" w:rsidP="00FB3C14">
      <w:pPr>
        <w:tabs>
          <w:tab w:val="left" w:pos="567"/>
        </w:tabs>
        <w:ind w:left="567" w:hanging="567"/>
        <w:jc w:val="both"/>
      </w:pPr>
      <w:bookmarkStart w:id="441" w:name="h.37m2jsg" w:colFirst="0" w:colLast="0"/>
      <w:bookmarkEnd w:id="441"/>
    </w:p>
    <w:p w14:paraId="40F72706" w14:textId="77777777" w:rsidR="002C248E" w:rsidRPr="00FB3C14" w:rsidRDefault="0086106E">
      <w:pPr>
        <w:tabs>
          <w:tab w:val="left" w:pos="567"/>
        </w:tabs>
        <w:spacing w:after="96"/>
        <w:ind w:left="567" w:hanging="567"/>
        <w:jc w:val="both"/>
        <w:rPr>
          <w:sz w:val="22"/>
          <w:szCs w:val="22"/>
        </w:rPr>
      </w:pPr>
      <w:r w:rsidRPr="00FB3C14">
        <w:rPr>
          <w:rFonts w:ascii="Arial" w:eastAsia="Arial" w:hAnsi="Arial" w:cs="Arial"/>
          <w:b/>
          <w:sz w:val="22"/>
          <w:szCs w:val="22"/>
        </w:rPr>
        <w:t xml:space="preserve">SECTION XII: </w:t>
      </w:r>
      <w:r w:rsidRPr="00FB3C14">
        <w:rPr>
          <w:rFonts w:ascii="Arial" w:eastAsia="Arial" w:hAnsi="Arial" w:cs="Arial"/>
          <w:b/>
          <w:i/>
          <w:sz w:val="22"/>
          <w:szCs w:val="22"/>
        </w:rPr>
        <w:t>Awards and Recognition</w:t>
      </w:r>
    </w:p>
    <w:p w14:paraId="64A0E2DA" w14:textId="6C9C33DF" w:rsidR="002C248E" w:rsidRDefault="0086106E" w:rsidP="00FB3C14">
      <w:pPr>
        <w:tabs>
          <w:tab w:val="left" w:pos="567"/>
        </w:tabs>
        <w:spacing w:after="80"/>
        <w:ind w:left="567" w:hanging="567"/>
        <w:jc w:val="both"/>
      </w:pPr>
      <w:r>
        <w:rPr>
          <w:rFonts w:ascii="Arial" w:eastAsia="Arial" w:hAnsi="Arial" w:cs="Arial"/>
          <w:sz w:val="18"/>
          <w:szCs w:val="18"/>
        </w:rPr>
        <w:t>(Statutes Article XIV)</w:t>
      </w:r>
    </w:p>
    <w:p w14:paraId="236FAEB8" w14:textId="61BA26E8" w:rsidR="002C248E" w:rsidRPr="00FB3C14" w:rsidRDefault="0086106E" w:rsidP="00FB3C14">
      <w:pPr>
        <w:tabs>
          <w:tab w:val="left" w:pos="567"/>
        </w:tabs>
        <w:spacing w:after="80"/>
        <w:ind w:left="567" w:hanging="567"/>
        <w:jc w:val="both"/>
      </w:pPr>
      <w:r>
        <w:rPr>
          <w:rFonts w:ascii="Arial" w:eastAsia="Arial" w:hAnsi="Arial" w:cs="Arial"/>
          <w:sz w:val="18"/>
          <w:szCs w:val="18"/>
        </w:rPr>
        <w:t xml:space="preserve">1 </w:t>
      </w:r>
      <w:r>
        <w:rPr>
          <w:rFonts w:ascii="Arial" w:eastAsia="Arial" w:hAnsi="Arial" w:cs="Arial"/>
          <w:sz w:val="18"/>
          <w:szCs w:val="18"/>
        </w:rPr>
        <w:tab/>
      </w:r>
      <w:r w:rsidRPr="00FB3C14">
        <w:rPr>
          <w:rFonts w:ascii="Arial" w:eastAsia="Arial" w:hAnsi="Arial" w:cs="Arial"/>
          <w:sz w:val="18"/>
          <w:szCs w:val="18"/>
        </w:rPr>
        <w:t>At each Congress up to 10 IUFRO Scientific Achievement Awards (SAA), up to 9 Outstanding Doctoral Research Awards (ODRA), and a number of Best Poster Awards (BPA) are presented to recognize distinguished scientific achievement within fields covered by IUFRO. The</w:t>
      </w:r>
      <w:r w:rsidR="0091503D" w:rsidRPr="00FB3C14">
        <w:rPr>
          <w:rFonts w:ascii="Arial" w:eastAsia="Arial" w:hAnsi="Arial" w:cs="Arial"/>
          <w:sz w:val="18"/>
          <w:szCs w:val="18"/>
        </w:rPr>
        <w:t>se</w:t>
      </w:r>
      <w:r w:rsidRPr="00FB3C14">
        <w:rPr>
          <w:rFonts w:ascii="Arial" w:eastAsia="Arial" w:hAnsi="Arial" w:cs="Arial"/>
          <w:sz w:val="18"/>
          <w:szCs w:val="18"/>
        </w:rPr>
        <w:t xml:space="preserve"> awards are approved by the Board</w:t>
      </w:r>
      <w:r w:rsidR="0091503D" w:rsidRPr="00FB3C14">
        <w:rPr>
          <w:rFonts w:ascii="Arial" w:eastAsia="Arial" w:hAnsi="Arial" w:cs="Arial"/>
          <w:sz w:val="18"/>
          <w:szCs w:val="18"/>
        </w:rPr>
        <w:t xml:space="preserve">, based on the </w:t>
      </w:r>
      <w:r w:rsidR="00E622F6" w:rsidRPr="00FB3C14">
        <w:rPr>
          <w:rFonts w:ascii="Arial" w:eastAsia="Arial" w:hAnsi="Arial" w:cs="Arial"/>
          <w:sz w:val="18"/>
          <w:szCs w:val="18"/>
        </w:rPr>
        <w:t xml:space="preserve">evaluation of nominations and subsequent </w:t>
      </w:r>
      <w:r w:rsidR="0091503D" w:rsidRPr="00FB3C14">
        <w:rPr>
          <w:rFonts w:ascii="Arial" w:eastAsia="Arial" w:hAnsi="Arial" w:cs="Arial"/>
          <w:sz w:val="18"/>
          <w:szCs w:val="18"/>
        </w:rPr>
        <w:t>recommendations</w:t>
      </w:r>
      <w:r w:rsidR="00E622F6" w:rsidRPr="00FB3C14">
        <w:rPr>
          <w:rFonts w:ascii="Arial" w:eastAsia="Arial" w:hAnsi="Arial" w:cs="Arial"/>
          <w:sz w:val="18"/>
          <w:szCs w:val="18"/>
        </w:rPr>
        <w:t xml:space="preserve"> </w:t>
      </w:r>
      <w:r w:rsidR="0091503D" w:rsidRPr="00FB3C14">
        <w:rPr>
          <w:rFonts w:ascii="Arial" w:eastAsia="Arial" w:hAnsi="Arial" w:cs="Arial"/>
          <w:sz w:val="18"/>
          <w:szCs w:val="18"/>
        </w:rPr>
        <w:t>by the Honours and Awards Committee.</w:t>
      </w:r>
    </w:p>
    <w:p w14:paraId="1704CB5A" w14:textId="331BE4C4" w:rsidR="00293DC1" w:rsidRPr="00FB3C14" w:rsidRDefault="0086106E" w:rsidP="00FB3C14">
      <w:pPr>
        <w:tabs>
          <w:tab w:val="left" w:pos="567"/>
        </w:tabs>
        <w:spacing w:after="80"/>
        <w:ind w:left="567" w:hanging="567"/>
        <w:jc w:val="both"/>
        <w:rPr>
          <w:rFonts w:ascii="Arial" w:eastAsia="Arial" w:hAnsi="Arial" w:cs="Arial"/>
          <w:color w:val="auto"/>
          <w:sz w:val="18"/>
          <w:szCs w:val="18"/>
        </w:rPr>
      </w:pPr>
      <w:r w:rsidRPr="00FB3C14">
        <w:rPr>
          <w:rFonts w:ascii="Arial" w:eastAsia="Arial" w:hAnsi="Arial" w:cs="Arial"/>
          <w:color w:val="auto"/>
          <w:sz w:val="18"/>
          <w:szCs w:val="18"/>
        </w:rPr>
        <w:t xml:space="preserve">2 </w:t>
      </w:r>
      <w:r w:rsidRPr="00FB3C14">
        <w:rPr>
          <w:rFonts w:ascii="Arial" w:eastAsia="Arial" w:hAnsi="Arial" w:cs="Arial"/>
          <w:color w:val="auto"/>
          <w:sz w:val="18"/>
          <w:szCs w:val="18"/>
        </w:rPr>
        <w:tab/>
      </w:r>
      <w:r w:rsidR="00293DC1" w:rsidRPr="00FB3C14">
        <w:rPr>
          <w:rFonts w:ascii="Arial" w:eastAsia="Arial" w:hAnsi="Arial" w:cs="Arial"/>
          <w:color w:val="auto"/>
          <w:sz w:val="18"/>
          <w:szCs w:val="18"/>
        </w:rPr>
        <w:t xml:space="preserve">IUFRO World Congress Host Scientific Award. The award presented by the Head(s) of State or other high level representative(s) of the host country/countries at the Opening Ceremony of an IUFRO Congress, </w:t>
      </w:r>
      <w:r w:rsidR="00F86A9C" w:rsidRPr="00FB3C14">
        <w:rPr>
          <w:rFonts w:ascii="Arial" w:eastAsia="Arial" w:hAnsi="Arial" w:cs="Arial"/>
          <w:color w:val="auto"/>
          <w:sz w:val="18"/>
          <w:szCs w:val="18"/>
        </w:rPr>
        <w:t>recognizes the achievements and contributions of</w:t>
      </w:r>
      <w:r w:rsidR="00293DC1" w:rsidRPr="00FB3C14">
        <w:rPr>
          <w:rFonts w:ascii="Arial" w:eastAsia="Arial" w:hAnsi="Arial" w:cs="Arial"/>
          <w:color w:val="auto"/>
          <w:sz w:val="18"/>
          <w:szCs w:val="18"/>
        </w:rPr>
        <w:t xml:space="preserve"> one or more pre-eminent forest scientists of contemporary times in the Congress host country/countries. Nominations are proposed by the IUFRO Congress Organizing Committee (COC)</w:t>
      </w:r>
      <w:r w:rsidR="00D1251E" w:rsidRPr="00FB3C14">
        <w:rPr>
          <w:rFonts w:ascii="Arial" w:eastAsia="Arial" w:hAnsi="Arial" w:cs="Arial"/>
          <w:color w:val="auto"/>
          <w:sz w:val="18"/>
          <w:szCs w:val="18"/>
        </w:rPr>
        <w:t xml:space="preserve"> of the Congress host country</w:t>
      </w:r>
      <w:r w:rsidR="00293DC1" w:rsidRPr="00FB3C14">
        <w:rPr>
          <w:rFonts w:ascii="Arial" w:eastAsia="Arial" w:hAnsi="Arial" w:cs="Arial"/>
          <w:color w:val="auto"/>
          <w:sz w:val="18"/>
          <w:szCs w:val="18"/>
        </w:rPr>
        <w:t xml:space="preserve"> and </w:t>
      </w:r>
      <w:r w:rsidR="00F86A9C" w:rsidRPr="00FB3C14">
        <w:rPr>
          <w:rFonts w:ascii="Arial" w:eastAsia="Arial" w:hAnsi="Arial" w:cs="Arial"/>
          <w:color w:val="auto"/>
          <w:sz w:val="18"/>
          <w:szCs w:val="18"/>
        </w:rPr>
        <w:t xml:space="preserve">require </w:t>
      </w:r>
      <w:r w:rsidR="00293DC1" w:rsidRPr="00FB3C14">
        <w:rPr>
          <w:rFonts w:ascii="Arial" w:eastAsia="Arial" w:hAnsi="Arial" w:cs="Arial"/>
          <w:color w:val="auto"/>
          <w:sz w:val="18"/>
          <w:szCs w:val="18"/>
        </w:rPr>
        <w:t>approval by the IUFRO Board</w:t>
      </w:r>
      <w:r w:rsidR="00D1251E" w:rsidRPr="00FB3C14">
        <w:rPr>
          <w:rFonts w:ascii="Arial" w:eastAsia="Arial" w:hAnsi="Arial" w:cs="Arial"/>
          <w:color w:val="auto"/>
          <w:sz w:val="18"/>
          <w:szCs w:val="18"/>
        </w:rPr>
        <w:t>, following a recommendation by the Honours and Awards Committee</w:t>
      </w:r>
      <w:r w:rsidR="00293DC1" w:rsidRPr="00FB3C14">
        <w:rPr>
          <w:rFonts w:ascii="Arial" w:eastAsia="Arial" w:hAnsi="Arial" w:cs="Arial"/>
          <w:color w:val="auto"/>
          <w:sz w:val="18"/>
          <w:szCs w:val="18"/>
        </w:rPr>
        <w:t>.</w:t>
      </w:r>
    </w:p>
    <w:p w14:paraId="43AC8A85" w14:textId="7D177476" w:rsidR="00293DC1" w:rsidRPr="00FB3C14" w:rsidRDefault="0086106E" w:rsidP="00FB3C14">
      <w:pPr>
        <w:tabs>
          <w:tab w:val="left" w:pos="567"/>
        </w:tabs>
        <w:spacing w:after="80"/>
        <w:ind w:left="567" w:hanging="567"/>
        <w:jc w:val="both"/>
        <w:rPr>
          <w:rFonts w:ascii="Arial" w:eastAsia="Arial" w:hAnsi="Arial" w:cs="Arial"/>
          <w:color w:val="auto"/>
          <w:sz w:val="18"/>
          <w:szCs w:val="18"/>
        </w:rPr>
      </w:pPr>
      <w:r w:rsidRPr="00FB3C14">
        <w:rPr>
          <w:rFonts w:ascii="Arial" w:eastAsia="Arial" w:hAnsi="Arial" w:cs="Arial"/>
          <w:color w:val="auto"/>
          <w:sz w:val="18"/>
          <w:szCs w:val="18"/>
        </w:rPr>
        <w:t xml:space="preserve">3 </w:t>
      </w:r>
      <w:r w:rsidRPr="00FB3C14">
        <w:rPr>
          <w:rFonts w:ascii="Arial" w:eastAsia="Arial" w:hAnsi="Arial" w:cs="Arial"/>
          <w:color w:val="auto"/>
          <w:sz w:val="18"/>
          <w:szCs w:val="18"/>
        </w:rPr>
        <w:tab/>
      </w:r>
      <w:r w:rsidR="00293DC1" w:rsidRPr="00FB3C14">
        <w:rPr>
          <w:rFonts w:ascii="Arial" w:eastAsia="Arial" w:hAnsi="Arial" w:cs="Arial"/>
          <w:color w:val="auto"/>
          <w:sz w:val="18"/>
          <w:szCs w:val="18"/>
        </w:rPr>
        <w:t>The IUFRO Student Award for Excellence in Forest Science (ISA) shall recognize outstanding individual achievements in forest science made by</w:t>
      </w:r>
      <w:r w:rsidR="008A75A5" w:rsidRPr="00FB3C14">
        <w:rPr>
          <w:rFonts w:ascii="Arial" w:eastAsia="Arial" w:hAnsi="Arial" w:cs="Arial"/>
          <w:color w:val="auto"/>
          <w:sz w:val="18"/>
          <w:szCs w:val="18"/>
        </w:rPr>
        <w:t xml:space="preserve"> Master degree</w:t>
      </w:r>
      <w:r w:rsidR="00293DC1" w:rsidRPr="00FB3C14">
        <w:rPr>
          <w:rFonts w:ascii="Arial" w:eastAsia="Arial" w:hAnsi="Arial" w:cs="Arial"/>
          <w:color w:val="auto"/>
          <w:sz w:val="18"/>
          <w:szCs w:val="18"/>
        </w:rPr>
        <w:t xml:space="preserve"> students </w:t>
      </w:r>
      <w:r w:rsidR="008A75A5" w:rsidRPr="00FB3C14">
        <w:rPr>
          <w:rFonts w:ascii="Arial" w:eastAsia="Arial" w:hAnsi="Arial" w:cs="Arial"/>
          <w:color w:val="auto"/>
          <w:sz w:val="18"/>
          <w:szCs w:val="18"/>
        </w:rPr>
        <w:t xml:space="preserve">(or equivalent) </w:t>
      </w:r>
      <w:r w:rsidR="00293DC1" w:rsidRPr="00FB3C14">
        <w:rPr>
          <w:rFonts w:ascii="Arial" w:eastAsia="Arial" w:hAnsi="Arial" w:cs="Arial"/>
          <w:color w:val="auto"/>
          <w:sz w:val="18"/>
          <w:szCs w:val="18"/>
        </w:rPr>
        <w:t>and encourage their further work within the fields of research covered by the Union. The</w:t>
      </w:r>
      <w:r w:rsidR="0091503D" w:rsidRPr="00FB3C14">
        <w:rPr>
          <w:rFonts w:ascii="Arial" w:eastAsia="Arial" w:hAnsi="Arial" w:cs="Arial"/>
          <w:color w:val="auto"/>
          <w:sz w:val="18"/>
          <w:szCs w:val="18"/>
        </w:rPr>
        <w:t>se</w:t>
      </w:r>
      <w:r w:rsidR="00293DC1" w:rsidRPr="00FB3C14">
        <w:rPr>
          <w:rFonts w:ascii="Arial" w:eastAsia="Arial" w:hAnsi="Arial" w:cs="Arial"/>
          <w:color w:val="auto"/>
          <w:sz w:val="18"/>
          <w:szCs w:val="18"/>
        </w:rPr>
        <w:t xml:space="preserve"> awards are approved by the Board</w:t>
      </w:r>
      <w:r w:rsidR="0091503D" w:rsidRPr="00FB3C14">
        <w:rPr>
          <w:rFonts w:ascii="Arial" w:eastAsia="Arial" w:hAnsi="Arial" w:cs="Arial"/>
          <w:color w:val="auto"/>
          <w:sz w:val="18"/>
          <w:szCs w:val="18"/>
        </w:rPr>
        <w:t>, based on the</w:t>
      </w:r>
      <w:r w:rsidR="00E622F6" w:rsidRPr="00FB3C14">
        <w:rPr>
          <w:rFonts w:ascii="Arial" w:eastAsia="Arial" w:hAnsi="Arial" w:cs="Arial"/>
          <w:sz w:val="18"/>
          <w:szCs w:val="18"/>
        </w:rPr>
        <w:t xml:space="preserve"> evaluation of nominations and subsequent </w:t>
      </w:r>
      <w:r w:rsidR="0091503D" w:rsidRPr="00FB3C14">
        <w:rPr>
          <w:rFonts w:ascii="Arial" w:eastAsia="Arial" w:hAnsi="Arial" w:cs="Arial"/>
          <w:color w:val="auto"/>
          <w:sz w:val="18"/>
          <w:szCs w:val="18"/>
        </w:rPr>
        <w:t>recommendations by the Honours and Awards Committee. O</w:t>
      </w:r>
      <w:r w:rsidR="008A75A5" w:rsidRPr="00FB3C14">
        <w:rPr>
          <w:rFonts w:ascii="Arial" w:eastAsia="Arial" w:hAnsi="Arial" w:cs="Arial"/>
          <w:color w:val="auto"/>
          <w:sz w:val="18"/>
          <w:szCs w:val="18"/>
        </w:rPr>
        <w:t xml:space="preserve">ne award per IUFRO Division </w:t>
      </w:r>
      <w:r w:rsidR="00293DC1" w:rsidRPr="00FB3C14">
        <w:rPr>
          <w:rFonts w:ascii="Arial" w:eastAsia="Arial" w:hAnsi="Arial" w:cs="Arial"/>
          <w:color w:val="auto"/>
          <w:sz w:val="18"/>
          <w:szCs w:val="18"/>
        </w:rPr>
        <w:t>may be presented at IUF</w:t>
      </w:r>
      <w:r w:rsidR="008A75A5" w:rsidRPr="00FB3C14">
        <w:rPr>
          <w:rFonts w:ascii="Arial" w:eastAsia="Arial" w:hAnsi="Arial" w:cs="Arial"/>
          <w:color w:val="auto"/>
          <w:sz w:val="18"/>
          <w:szCs w:val="18"/>
        </w:rPr>
        <w:t>RO World Congresses.</w:t>
      </w:r>
    </w:p>
    <w:p w14:paraId="64B972CF" w14:textId="0361CD9E" w:rsidR="008A75A5" w:rsidRPr="00FB3C14" w:rsidRDefault="0086106E" w:rsidP="00FB3C14">
      <w:pPr>
        <w:tabs>
          <w:tab w:val="left" w:pos="567"/>
        </w:tabs>
        <w:spacing w:after="80"/>
        <w:ind w:left="567" w:hanging="567"/>
        <w:jc w:val="both"/>
      </w:pPr>
      <w:r w:rsidRPr="00FB3C14">
        <w:rPr>
          <w:rFonts w:ascii="Arial" w:eastAsia="Arial" w:hAnsi="Arial" w:cs="Arial"/>
          <w:color w:val="auto"/>
          <w:sz w:val="18"/>
          <w:szCs w:val="18"/>
        </w:rPr>
        <w:t xml:space="preserve">4 </w:t>
      </w:r>
      <w:r w:rsidRPr="00FB3C14">
        <w:rPr>
          <w:rFonts w:ascii="Arial" w:eastAsia="Arial" w:hAnsi="Arial" w:cs="Arial"/>
          <w:color w:val="auto"/>
          <w:sz w:val="18"/>
          <w:szCs w:val="18"/>
        </w:rPr>
        <w:tab/>
      </w:r>
      <w:r w:rsidR="008A75A5" w:rsidRPr="00FB3C14">
        <w:rPr>
          <w:rFonts w:ascii="Arial" w:eastAsia="Arial" w:hAnsi="Arial" w:cs="Arial"/>
          <w:color w:val="auto"/>
          <w:sz w:val="18"/>
          <w:szCs w:val="18"/>
        </w:rPr>
        <w:t>The IUFRO Distinguished Service Award (DSA) is presented to recognize those whose work has substantially furthered the aims of IUFRO. The awards are approved by the Board</w:t>
      </w:r>
      <w:r w:rsidR="009324D3" w:rsidRPr="00FB3C14">
        <w:rPr>
          <w:rFonts w:ascii="Arial" w:eastAsia="Arial" w:hAnsi="Arial" w:cs="Arial"/>
          <w:color w:val="auto"/>
          <w:sz w:val="18"/>
          <w:szCs w:val="18"/>
        </w:rPr>
        <w:t xml:space="preserve">, based on </w:t>
      </w:r>
      <w:r w:rsidR="00E622F6" w:rsidRPr="00FB3C14">
        <w:rPr>
          <w:rFonts w:ascii="Arial" w:eastAsia="Arial" w:hAnsi="Arial" w:cs="Arial"/>
          <w:sz w:val="18"/>
          <w:szCs w:val="18"/>
        </w:rPr>
        <w:t xml:space="preserve">the evaluation of nominations and </w:t>
      </w:r>
      <w:r w:rsidR="00E622F6" w:rsidRPr="00FB3C14">
        <w:rPr>
          <w:rFonts w:ascii="Arial" w:eastAsia="Arial" w:hAnsi="Arial" w:cs="Arial"/>
          <w:sz w:val="18"/>
          <w:szCs w:val="18"/>
        </w:rPr>
        <w:lastRenderedPageBreak/>
        <w:t>subsequent recommendations</w:t>
      </w:r>
      <w:r w:rsidR="009324D3" w:rsidRPr="00FB3C14">
        <w:rPr>
          <w:rFonts w:ascii="Arial" w:eastAsia="Arial" w:hAnsi="Arial" w:cs="Arial"/>
          <w:color w:val="auto"/>
          <w:sz w:val="18"/>
          <w:szCs w:val="18"/>
        </w:rPr>
        <w:t xml:space="preserve"> by the Honours and Awards Committee</w:t>
      </w:r>
      <w:r w:rsidR="008A75A5" w:rsidRPr="00FB3C14">
        <w:rPr>
          <w:rFonts w:ascii="Arial" w:eastAsia="Arial" w:hAnsi="Arial" w:cs="Arial"/>
          <w:color w:val="auto"/>
          <w:sz w:val="18"/>
          <w:szCs w:val="18"/>
        </w:rPr>
        <w:t>. The Distinguished Service Award may be presented at an</w:t>
      </w:r>
      <w:r w:rsidR="00C5200E" w:rsidRPr="00FB3C14">
        <w:rPr>
          <w:rFonts w:ascii="Arial" w:eastAsia="Arial" w:hAnsi="Arial" w:cs="Arial"/>
          <w:color w:val="auto"/>
          <w:sz w:val="18"/>
          <w:szCs w:val="18"/>
        </w:rPr>
        <w:t>y</w:t>
      </w:r>
      <w:r w:rsidR="00142FDA" w:rsidRPr="00FB3C14">
        <w:rPr>
          <w:rFonts w:ascii="Arial" w:eastAsia="Arial" w:hAnsi="Arial" w:cs="Arial"/>
          <w:color w:val="auto"/>
          <w:sz w:val="18"/>
          <w:szCs w:val="18"/>
        </w:rPr>
        <w:t xml:space="preserve"> appropriate event</w:t>
      </w:r>
      <w:r w:rsidR="008A75A5" w:rsidRPr="00FB3C14">
        <w:rPr>
          <w:rFonts w:ascii="Arial" w:eastAsia="Arial" w:hAnsi="Arial" w:cs="Arial"/>
          <w:sz w:val="18"/>
          <w:szCs w:val="18"/>
        </w:rPr>
        <w:t>.</w:t>
      </w:r>
    </w:p>
    <w:p w14:paraId="00977B16" w14:textId="77777777" w:rsidR="008A75A5" w:rsidRPr="00FB3C14" w:rsidRDefault="0086106E" w:rsidP="00FB3C14">
      <w:pPr>
        <w:tabs>
          <w:tab w:val="left" w:pos="567"/>
        </w:tabs>
        <w:spacing w:after="80"/>
        <w:ind w:left="567" w:hanging="567"/>
        <w:jc w:val="both"/>
        <w:rPr>
          <w:rFonts w:ascii="Arial" w:eastAsia="Arial" w:hAnsi="Arial" w:cs="Arial"/>
          <w:color w:val="auto"/>
          <w:sz w:val="18"/>
          <w:szCs w:val="18"/>
        </w:rPr>
      </w:pPr>
      <w:r w:rsidRPr="00FB3C14">
        <w:rPr>
          <w:rFonts w:ascii="Arial" w:eastAsia="Arial" w:hAnsi="Arial" w:cs="Arial"/>
          <w:color w:val="auto"/>
          <w:sz w:val="18"/>
          <w:szCs w:val="18"/>
        </w:rPr>
        <w:t xml:space="preserve">5 </w:t>
      </w:r>
      <w:r w:rsidRPr="00FB3C14">
        <w:rPr>
          <w:rFonts w:ascii="Arial" w:eastAsia="Arial" w:hAnsi="Arial" w:cs="Arial"/>
          <w:color w:val="auto"/>
          <w:sz w:val="18"/>
          <w:szCs w:val="18"/>
        </w:rPr>
        <w:tab/>
      </w:r>
      <w:r w:rsidR="008A75A5" w:rsidRPr="00FB3C14">
        <w:rPr>
          <w:rFonts w:ascii="Arial" w:eastAsia="Arial" w:hAnsi="Arial" w:cs="Arial"/>
          <w:color w:val="auto"/>
          <w:sz w:val="18"/>
          <w:szCs w:val="18"/>
        </w:rPr>
        <w:t>IUFRO Certificates of Appreciation (CoA), decided on discretion of and signed by the President, may be awarded to express appreciation for a variety of activities in support of IUFRO.</w:t>
      </w:r>
    </w:p>
    <w:p w14:paraId="2A86E4F1" w14:textId="56631C26" w:rsidR="007C7E65" w:rsidRPr="00E71B36" w:rsidRDefault="007C7E65" w:rsidP="00FB3C14">
      <w:pPr>
        <w:tabs>
          <w:tab w:val="left" w:pos="567"/>
        </w:tabs>
        <w:spacing w:after="80"/>
        <w:ind w:left="567" w:hanging="567"/>
        <w:jc w:val="both"/>
        <w:rPr>
          <w:color w:val="auto"/>
        </w:rPr>
      </w:pPr>
      <w:r w:rsidRPr="00FB3C14">
        <w:rPr>
          <w:rFonts w:ascii="Arial" w:eastAsia="Arial" w:hAnsi="Arial" w:cs="Arial"/>
          <w:color w:val="auto"/>
          <w:sz w:val="18"/>
          <w:szCs w:val="18"/>
        </w:rPr>
        <w:t>6</w:t>
      </w:r>
      <w:r w:rsidRPr="00FB3C14">
        <w:rPr>
          <w:rFonts w:ascii="Arial" w:eastAsia="Arial" w:hAnsi="Arial" w:cs="Arial"/>
          <w:color w:val="auto"/>
          <w:sz w:val="18"/>
          <w:szCs w:val="18"/>
        </w:rPr>
        <w:tab/>
        <w:t xml:space="preserve">The IUFRO Special Recognition Award (SRA) is presented to recognize those whose work has significantly contributed to the furthering of one or more of the institutional goals and </w:t>
      </w:r>
      <w:r w:rsidRPr="00E71B36">
        <w:rPr>
          <w:rFonts w:ascii="Arial" w:eastAsia="Arial" w:hAnsi="Arial" w:cs="Arial"/>
          <w:color w:val="auto"/>
          <w:sz w:val="18"/>
          <w:szCs w:val="18"/>
        </w:rPr>
        <w:t>objectives of IUFRO’s strategy. The awards are targeted at individuals and partners from outside IUFRO.</w:t>
      </w:r>
    </w:p>
    <w:p w14:paraId="1D7D5F33" w14:textId="2B58431D" w:rsidR="002C248E" w:rsidRPr="00E71B36" w:rsidRDefault="00F86A9C" w:rsidP="00FB3C14">
      <w:pPr>
        <w:tabs>
          <w:tab w:val="left" w:pos="567"/>
        </w:tabs>
        <w:spacing w:after="80"/>
        <w:ind w:left="567" w:hanging="567"/>
        <w:jc w:val="both"/>
      </w:pPr>
      <w:r w:rsidRPr="00E71B36">
        <w:rPr>
          <w:rFonts w:ascii="Arial" w:eastAsia="Arial" w:hAnsi="Arial" w:cs="Arial"/>
          <w:sz w:val="18"/>
          <w:szCs w:val="18"/>
        </w:rPr>
        <w:t>7</w:t>
      </w:r>
      <w:r w:rsidR="0086106E" w:rsidRPr="00E71B36">
        <w:rPr>
          <w:rFonts w:ascii="Arial" w:eastAsia="Arial" w:hAnsi="Arial" w:cs="Arial"/>
          <w:sz w:val="18"/>
          <w:szCs w:val="18"/>
        </w:rPr>
        <w:t xml:space="preserve"> </w:t>
      </w:r>
      <w:r w:rsidR="0086106E" w:rsidRPr="00E71B36">
        <w:rPr>
          <w:rFonts w:ascii="Arial" w:eastAsia="Arial" w:hAnsi="Arial" w:cs="Arial"/>
          <w:sz w:val="18"/>
          <w:szCs w:val="18"/>
        </w:rPr>
        <w:tab/>
        <w:t>Other awards</w:t>
      </w:r>
      <w:r w:rsidR="009324D3" w:rsidRPr="00E71B36">
        <w:rPr>
          <w:rFonts w:ascii="Arial" w:eastAsia="Arial" w:hAnsi="Arial" w:cs="Arial"/>
          <w:sz w:val="18"/>
          <w:szCs w:val="18"/>
        </w:rPr>
        <w:t>, such as the honorary membership</w:t>
      </w:r>
      <w:r w:rsidR="0086106E" w:rsidRPr="00E71B36">
        <w:rPr>
          <w:rFonts w:ascii="Arial" w:eastAsia="Arial" w:hAnsi="Arial" w:cs="Arial"/>
          <w:sz w:val="18"/>
          <w:szCs w:val="18"/>
        </w:rPr>
        <w:t xml:space="preserve"> may be established by the Board. (</w:t>
      </w:r>
      <w:r w:rsidR="00C703E7" w:rsidRPr="00E71B36">
        <w:rPr>
          <w:rFonts w:ascii="Arial" w:eastAsia="Arial" w:hAnsi="Arial" w:cs="Arial"/>
          <w:sz w:val="18"/>
          <w:szCs w:val="18"/>
        </w:rPr>
        <w:t>s</w:t>
      </w:r>
      <w:r w:rsidR="0086106E" w:rsidRPr="00E71B36">
        <w:rPr>
          <w:rFonts w:ascii="Arial" w:eastAsia="Arial" w:hAnsi="Arial" w:cs="Arial"/>
          <w:sz w:val="18"/>
          <w:szCs w:val="18"/>
        </w:rPr>
        <w:t xml:space="preserve">ee </w:t>
      </w:r>
      <w:r w:rsidR="00C703E7" w:rsidRPr="00E71B36">
        <w:rPr>
          <w:rFonts w:ascii="Arial" w:eastAsia="Arial" w:hAnsi="Arial" w:cs="Arial"/>
          <w:sz w:val="18"/>
          <w:szCs w:val="18"/>
        </w:rPr>
        <w:t xml:space="preserve">also Internal Regulations </w:t>
      </w:r>
      <w:r w:rsidR="0086106E" w:rsidRPr="00E71B36">
        <w:rPr>
          <w:rFonts w:ascii="Arial" w:eastAsia="Arial" w:hAnsi="Arial" w:cs="Arial"/>
          <w:sz w:val="18"/>
          <w:szCs w:val="18"/>
        </w:rPr>
        <w:t>Section III</w:t>
      </w:r>
      <w:r w:rsidR="00C703E7" w:rsidRPr="00E71B36">
        <w:rPr>
          <w:rFonts w:ascii="Arial" w:eastAsia="Arial" w:hAnsi="Arial" w:cs="Arial"/>
          <w:sz w:val="18"/>
          <w:szCs w:val="18"/>
        </w:rPr>
        <w:t>.6</w:t>
      </w:r>
      <w:r w:rsidR="0086106E" w:rsidRPr="00E71B36">
        <w:rPr>
          <w:rFonts w:ascii="Arial" w:eastAsia="Arial" w:hAnsi="Arial" w:cs="Arial"/>
          <w:sz w:val="18"/>
          <w:szCs w:val="18"/>
        </w:rPr>
        <w:t>)</w:t>
      </w:r>
      <w:r w:rsidR="009324D3" w:rsidRPr="00E71B36">
        <w:rPr>
          <w:rFonts w:ascii="Arial" w:eastAsia="Arial" w:hAnsi="Arial" w:cs="Arial"/>
          <w:sz w:val="18"/>
          <w:szCs w:val="18"/>
        </w:rPr>
        <w:t xml:space="preserve">. The nominations for Honorary Members are considered by the Honours and </w:t>
      </w:r>
      <w:r w:rsidR="009324D3" w:rsidRPr="00E71B36">
        <w:rPr>
          <w:rFonts w:ascii="Arial" w:eastAsia="Arial" w:hAnsi="Arial" w:cs="Arial"/>
          <w:sz w:val="18"/>
          <w:szCs w:val="18"/>
        </w:rPr>
        <w:tab/>
        <w:t>Awards Committee, followed by the Board recommendation to the International Council for approval.</w:t>
      </w:r>
      <w:r w:rsidR="00E622F6" w:rsidRPr="00E71B36">
        <w:rPr>
          <w:rFonts w:ascii="Arial" w:eastAsia="Arial" w:hAnsi="Arial" w:cs="Arial"/>
          <w:sz w:val="18"/>
          <w:szCs w:val="18"/>
        </w:rPr>
        <w:t xml:space="preserve"> All other awards require only Board approval, based on the evaluation of nominations and subsequent recommendations by the Honours and Awards Committee. </w:t>
      </w:r>
    </w:p>
    <w:p w14:paraId="6DB9F2AE" w14:textId="414BA288" w:rsidR="002C248E" w:rsidRPr="00FB3C14" w:rsidRDefault="00F86A9C" w:rsidP="00FB3C14">
      <w:pPr>
        <w:tabs>
          <w:tab w:val="left" w:pos="567"/>
        </w:tabs>
        <w:ind w:left="567" w:hanging="567"/>
        <w:jc w:val="both"/>
      </w:pPr>
      <w:r w:rsidRPr="00E71B36">
        <w:rPr>
          <w:rFonts w:ascii="Arial" w:eastAsia="Arial" w:hAnsi="Arial" w:cs="Arial"/>
          <w:sz w:val="18"/>
          <w:szCs w:val="18"/>
        </w:rPr>
        <w:t>8</w:t>
      </w:r>
      <w:r w:rsidR="0086106E" w:rsidRPr="00E71B36">
        <w:rPr>
          <w:rFonts w:ascii="Arial" w:eastAsia="Arial" w:hAnsi="Arial" w:cs="Arial"/>
          <w:sz w:val="18"/>
          <w:szCs w:val="18"/>
        </w:rPr>
        <w:t xml:space="preserve"> </w:t>
      </w:r>
      <w:r w:rsidR="0086106E" w:rsidRPr="00E71B36">
        <w:rPr>
          <w:rFonts w:ascii="Arial" w:eastAsia="Arial" w:hAnsi="Arial" w:cs="Arial"/>
          <w:sz w:val="18"/>
          <w:szCs w:val="18"/>
        </w:rPr>
        <w:tab/>
        <w:t>All awards conferred in a given year will be published in the Annual Report.</w:t>
      </w:r>
    </w:p>
    <w:p w14:paraId="45F72388" w14:textId="77777777" w:rsidR="0091503D" w:rsidRDefault="0091503D" w:rsidP="00FB3C14">
      <w:pPr>
        <w:tabs>
          <w:tab w:val="left" w:pos="567"/>
        </w:tabs>
        <w:ind w:left="567" w:hanging="567"/>
        <w:jc w:val="both"/>
      </w:pPr>
      <w:bookmarkStart w:id="442" w:name="h.1mrcu09" w:colFirst="0" w:colLast="0"/>
      <w:bookmarkEnd w:id="442"/>
    </w:p>
    <w:p w14:paraId="4DF30A6F" w14:textId="77777777" w:rsidR="002C248E" w:rsidRPr="00FB3C14" w:rsidRDefault="0086106E">
      <w:pPr>
        <w:tabs>
          <w:tab w:val="left" w:pos="567"/>
        </w:tabs>
        <w:spacing w:after="96"/>
        <w:ind w:left="567" w:hanging="567"/>
        <w:jc w:val="both"/>
        <w:rPr>
          <w:sz w:val="22"/>
          <w:szCs w:val="22"/>
        </w:rPr>
      </w:pPr>
      <w:r w:rsidRPr="00FB3C14">
        <w:rPr>
          <w:rFonts w:ascii="Arial" w:eastAsia="Arial" w:hAnsi="Arial" w:cs="Arial"/>
          <w:b/>
          <w:sz w:val="22"/>
          <w:szCs w:val="22"/>
        </w:rPr>
        <w:t xml:space="preserve">SECTION XIII: </w:t>
      </w:r>
      <w:r w:rsidRPr="00FB3C14">
        <w:rPr>
          <w:rFonts w:ascii="Arial" w:eastAsia="Arial" w:hAnsi="Arial" w:cs="Arial"/>
          <w:b/>
          <w:i/>
          <w:sz w:val="22"/>
          <w:szCs w:val="22"/>
        </w:rPr>
        <w:t>Secretariat and Executive Director</w:t>
      </w:r>
    </w:p>
    <w:p w14:paraId="7FE42DE5" w14:textId="77777777" w:rsidR="002C248E" w:rsidRDefault="0086106E" w:rsidP="00FB3C14">
      <w:pPr>
        <w:tabs>
          <w:tab w:val="left" w:pos="567"/>
        </w:tabs>
        <w:spacing w:after="80"/>
        <w:ind w:left="567" w:hanging="567"/>
        <w:jc w:val="both"/>
      </w:pPr>
      <w:r>
        <w:rPr>
          <w:rFonts w:ascii="Arial" w:eastAsia="Arial" w:hAnsi="Arial" w:cs="Arial"/>
          <w:sz w:val="18"/>
          <w:szCs w:val="18"/>
        </w:rPr>
        <w:t>(Statutes Article X)</w:t>
      </w:r>
    </w:p>
    <w:p w14:paraId="734E1AE3" w14:textId="77777777" w:rsidR="002C248E" w:rsidRPr="00FB3C14" w:rsidRDefault="0086106E" w:rsidP="00FB3C14">
      <w:pPr>
        <w:tabs>
          <w:tab w:val="left" w:pos="567"/>
        </w:tabs>
        <w:spacing w:after="80"/>
        <w:ind w:left="567" w:hanging="567"/>
        <w:jc w:val="both"/>
      </w:pPr>
      <w:r>
        <w:rPr>
          <w:rFonts w:ascii="Arial" w:eastAsia="Arial" w:hAnsi="Arial" w:cs="Arial"/>
          <w:sz w:val="18"/>
          <w:szCs w:val="18"/>
        </w:rPr>
        <w:t xml:space="preserve">1 </w:t>
      </w:r>
      <w:r>
        <w:rPr>
          <w:rFonts w:ascii="Arial" w:eastAsia="Arial" w:hAnsi="Arial" w:cs="Arial"/>
          <w:sz w:val="18"/>
          <w:szCs w:val="18"/>
        </w:rPr>
        <w:tab/>
      </w:r>
      <w:r w:rsidRPr="00FB3C14">
        <w:rPr>
          <w:rFonts w:ascii="Arial" w:eastAsia="Arial" w:hAnsi="Arial" w:cs="Arial"/>
          <w:sz w:val="18"/>
          <w:szCs w:val="18"/>
        </w:rPr>
        <w:t xml:space="preserve">The Secretariat of IUFRO shall be at a place to be decided by the International Council </w:t>
      </w:r>
      <w:r w:rsidRPr="00FB3C14">
        <w:rPr>
          <w:rFonts w:ascii="Arial" w:eastAsia="Arial" w:hAnsi="Arial" w:cs="Arial"/>
          <w:color w:val="auto"/>
          <w:sz w:val="18"/>
          <w:szCs w:val="18"/>
        </w:rPr>
        <w:t>after the recommendation by the Board (</w:t>
      </w:r>
      <w:r w:rsidRPr="00FB3C14">
        <w:rPr>
          <w:rFonts w:ascii="Arial" w:eastAsia="Arial" w:hAnsi="Arial" w:cs="Arial"/>
          <w:sz w:val="18"/>
          <w:szCs w:val="18"/>
        </w:rPr>
        <w:t>at present it is in Vienna, Austria).</w:t>
      </w:r>
    </w:p>
    <w:p w14:paraId="166A6D14" w14:textId="77777777" w:rsidR="002C248E" w:rsidRPr="00FB3C14" w:rsidRDefault="0086106E" w:rsidP="00FB3C14">
      <w:pPr>
        <w:tabs>
          <w:tab w:val="left" w:pos="567"/>
        </w:tabs>
        <w:spacing w:after="80"/>
        <w:ind w:left="567" w:hanging="567"/>
        <w:jc w:val="both"/>
      </w:pPr>
      <w:r w:rsidRPr="00FB3C14">
        <w:rPr>
          <w:rFonts w:ascii="Arial" w:eastAsia="Arial" w:hAnsi="Arial" w:cs="Arial"/>
          <w:sz w:val="18"/>
          <w:szCs w:val="18"/>
        </w:rPr>
        <w:t xml:space="preserve">2 </w:t>
      </w:r>
      <w:r w:rsidRPr="00FB3C14">
        <w:rPr>
          <w:rFonts w:ascii="Arial" w:eastAsia="Arial" w:hAnsi="Arial" w:cs="Arial"/>
          <w:sz w:val="18"/>
          <w:szCs w:val="18"/>
        </w:rPr>
        <w:tab/>
        <w:t>The duties of the IUFRO Executive Director, under the direction of the President, are laid down in detail in a contract and include:</w:t>
      </w:r>
    </w:p>
    <w:p w14:paraId="0BE7606D" w14:textId="77777777" w:rsidR="002C248E" w:rsidRPr="00FB3C14" w:rsidRDefault="0086106E" w:rsidP="00FB3C14">
      <w:pPr>
        <w:tabs>
          <w:tab w:val="left" w:pos="567"/>
        </w:tabs>
        <w:spacing w:after="80"/>
        <w:ind w:left="567" w:hanging="425"/>
        <w:jc w:val="both"/>
      </w:pPr>
      <w:r w:rsidRPr="00FB3C14">
        <w:rPr>
          <w:rFonts w:ascii="Arial" w:eastAsia="Arial" w:hAnsi="Arial" w:cs="Arial"/>
          <w:sz w:val="18"/>
          <w:szCs w:val="18"/>
        </w:rPr>
        <w:t xml:space="preserve">2.1 </w:t>
      </w:r>
      <w:r w:rsidRPr="00FB3C14">
        <w:rPr>
          <w:rFonts w:ascii="Arial" w:eastAsia="Arial" w:hAnsi="Arial" w:cs="Arial"/>
          <w:sz w:val="18"/>
          <w:szCs w:val="18"/>
        </w:rPr>
        <w:tab/>
        <w:t>To manage the Secretariat including financial affairs and maintaining the accounts and to supervise the Special Programmes and Projects located at the Headquarters.</w:t>
      </w:r>
    </w:p>
    <w:p w14:paraId="466AE600" w14:textId="77777777" w:rsidR="002C248E" w:rsidRPr="00FB3C14" w:rsidRDefault="0086106E" w:rsidP="00FB3C14">
      <w:pPr>
        <w:tabs>
          <w:tab w:val="left" w:pos="567"/>
        </w:tabs>
        <w:spacing w:after="80"/>
        <w:ind w:left="567" w:hanging="425"/>
        <w:jc w:val="both"/>
      </w:pPr>
      <w:r w:rsidRPr="00FB3C14">
        <w:rPr>
          <w:rFonts w:ascii="Arial" w:eastAsia="Arial" w:hAnsi="Arial" w:cs="Arial"/>
          <w:sz w:val="18"/>
          <w:szCs w:val="18"/>
        </w:rPr>
        <w:t xml:space="preserve">2.2 </w:t>
      </w:r>
      <w:r w:rsidRPr="00FB3C14">
        <w:rPr>
          <w:rFonts w:ascii="Arial" w:eastAsia="Arial" w:hAnsi="Arial" w:cs="Arial"/>
          <w:sz w:val="18"/>
          <w:szCs w:val="18"/>
        </w:rPr>
        <w:tab/>
        <w:t>To prepare the annual budget of the Union, present it to the Management Committee and seek the approval of the Board.</w:t>
      </w:r>
    </w:p>
    <w:p w14:paraId="0E0674E1" w14:textId="77777777" w:rsidR="002C248E" w:rsidRPr="00FB3C14" w:rsidRDefault="0086106E" w:rsidP="00FB3C14">
      <w:pPr>
        <w:tabs>
          <w:tab w:val="left" w:pos="567"/>
        </w:tabs>
        <w:spacing w:after="80"/>
        <w:ind w:left="567" w:hanging="425"/>
        <w:jc w:val="both"/>
      </w:pPr>
      <w:r w:rsidRPr="00FB3C14">
        <w:rPr>
          <w:rFonts w:ascii="Arial" w:eastAsia="Arial" w:hAnsi="Arial" w:cs="Arial"/>
          <w:sz w:val="18"/>
          <w:szCs w:val="18"/>
        </w:rPr>
        <w:t xml:space="preserve">2.3 </w:t>
      </w:r>
      <w:r w:rsidRPr="00FB3C14">
        <w:rPr>
          <w:rFonts w:ascii="Arial" w:eastAsia="Arial" w:hAnsi="Arial" w:cs="Arial"/>
          <w:sz w:val="18"/>
          <w:szCs w:val="18"/>
        </w:rPr>
        <w:tab/>
        <w:t>To implement the budget in accordance with the directions provided by the Board.</w:t>
      </w:r>
    </w:p>
    <w:p w14:paraId="28BE9E47" w14:textId="77777777" w:rsidR="002C248E" w:rsidRPr="00FB3C14" w:rsidRDefault="0086106E" w:rsidP="00FB3C14">
      <w:pPr>
        <w:tabs>
          <w:tab w:val="left" w:pos="567"/>
        </w:tabs>
        <w:spacing w:after="80"/>
        <w:ind w:left="567" w:hanging="425"/>
        <w:jc w:val="both"/>
      </w:pPr>
      <w:r w:rsidRPr="00FB3C14">
        <w:rPr>
          <w:rFonts w:ascii="Arial" w:eastAsia="Arial" w:hAnsi="Arial" w:cs="Arial"/>
          <w:sz w:val="18"/>
          <w:szCs w:val="18"/>
        </w:rPr>
        <w:t xml:space="preserve">2.4 </w:t>
      </w:r>
      <w:r w:rsidRPr="00FB3C14">
        <w:rPr>
          <w:rFonts w:ascii="Arial" w:eastAsia="Arial" w:hAnsi="Arial" w:cs="Arial"/>
          <w:sz w:val="18"/>
          <w:szCs w:val="18"/>
        </w:rPr>
        <w:tab/>
        <w:t>To maintain records on accounts and bookkeeping to be preserved for a period of 7 years in accordance with the applicable financial law.</w:t>
      </w:r>
    </w:p>
    <w:p w14:paraId="33CAC8A9" w14:textId="77777777" w:rsidR="002C248E" w:rsidRPr="00FB3C14" w:rsidRDefault="0086106E" w:rsidP="00FB3C14">
      <w:pPr>
        <w:tabs>
          <w:tab w:val="left" w:pos="567"/>
        </w:tabs>
        <w:spacing w:after="80"/>
        <w:ind w:left="567" w:hanging="425"/>
        <w:jc w:val="both"/>
      </w:pPr>
      <w:r w:rsidRPr="00FB3C14">
        <w:rPr>
          <w:rFonts w:ascii="Arial" w:eastAsia="Arial" w:hAnsi="Arial" w:cs="Arial"/>
          <w:sz w:val="18"/>
          <w:szCs w:val="18"/>
        </w:rPr>
        <w:t xml:space="preserve">2.5 </w:t>
      </w:r>
      <w:r w:rsidRPr="00FB3C14">
        <w:rPr>
          <w:rFonts w:ascii="Arial" w:eastAsia="Arial" w:hAnsi="Arial" w:cs="Arial"/>
          <w:sz w:val="18"/>
          <w:szCs w:val="18"/>
        </w:rPr>
        <w:tab/>
        <w:t>To conduct business affairs of IUFRO, delegated by the Board and its Committees in agreement with the President.</w:t>
      </w:r>
    </w:p>
    <w:p w14:paraId="0580BE16" w14:textId="77777777" w:rsidR="002C248E" w:rsidRPr="00FB3C14" w:rsidRDefault="0086106E" w:rsidP="00FB3C14">
      <w:pPr>
        <w:tabs>
          <w:tab w:val="left" w:pos="567"/>
        </w:tabs>
        <w:spacing w:after="80"/>
        <w:ind w:left="567" w:hanging="425"/>
        <w:jc w:val="both"/>
      </w:pPr>
      <w:r w:rsidRPr="00FB3C14">
        <w:rPr>
          <w:rFonts w:ascii="Arial" w:eastAsia="Arial" w:hAnsi="Arial" w:cs="Arial"/>
          <w:sz w:val="18"/>
          <w:szCs w:val="18"/>
        </w:rPr>
        <w:t xml:space="preserve">2.6 </w:t>
      </w:r>
      <w:r w:rsidRPr="00FB3C14">
        <w:rPr>
          <w:rFonts w:ascii="Arial" w:eastAsia="Arial" w:hAnsi="Arial" w:cs="Arial"/>
          <w:sz w:val="18"/>
          <w:szCs w:val="18"/>
        </w:rPr>
        <w:tab/>
        <w:t>To keep records of all members and officeholders.</w:t>
      </w:r>
    </w:p>
    <w:p w14:paraId="3708F86E" w14:textId="708A2B79" w:rsidR="002C248E" w:rsidRPr="00FB3C14" w:rsidRDefault="0086106E" w:rsidP="00FB3C14">
      <w:pPr>
        <w:tabs>
          <w:tab w:val="left" w:pos="567"/>
        </w:tabs>
        <w:spacing w:after="80"/>
        <w:ind w:left="567" w:hanging="425"/>
        <w:jc w:val="both"/>
      </w:pPr>
      <w:r w:rsidRPr="00FB3C14">
        <w:rPr>
          <w:rFonts w:ascii="Arial" w:eastAsia="Arial" w:hAnsi="Arial" w:cs="Arial"/>
          <w:sz w:val="18"/>
          <w:szCs w:val="18"/>
        </w:rPr>
        <w:t xml:space="preserve">2.7 </w:t>
      </w:r>
      <w:r w:rsidRPr="00FB3C14">
        <w:rPr>
          <w:rFonts w:ascii="Arial" w:eastAsia="Arial" w:hAnsi="Arial" w:cs="Arial"/>
          <w:sz w:val="18"/>
          <w:szCs w:val="18"/>
        </w:rPr>
        <w:tab/>
        <w:t xml:space="preserve">To prepare and distribute reports, brochures, newsletters, other documents </w:t>
      </w:r>
      <w:r w:rsidR="00801D8B" w:rsidRPr="00FB3C14">
        <w:rPr>
          <w:rFonts w:ascii="Arial" w:eastAsia="Arial" w:hAnsi="Arial" w:cs="Arial"/>
          <w:sz w:val="18"/>
          <w:szCs w:val="18"/>
        </w:rPr>
        <w:t xml:space="preserve">and other communications </w:t>
      </w:r>
      <w:r w:rsidRPr="00FB3C14">
        <w:rPr>
          <w:rFonts w:ascii="Arial" w:eastAsia="Arial" w:hAnsi="Arial" w:cs="Arial"/>
          <w:sz w:val="18"/>
          <w:szCs w:val="18"/>
        </w:rPr>
        <w:t>as directed by the Board and its Committees in agreement with the President.</w:t>
      </w:r>
    </w:p>
    <w:p w14:paraId="6E2F74C4" w14:textId="77777777" w:rsidR="002C248E" w:rsidRPr="00FB3C14" w:rsidRDefault="0086106E" w:rsidP="00FB3C14">
      <w:pPr>
        <w:tabs>
          <w:tab w:val="left" w:pos="567"/>
        </w:tabs>
        <w:spacing w:after="80"/>
        <w:ind w:left="567" w:hanging="425"/>
        <w:jc w:val="both"/>
      </w:pPr>
      <w:r w:rsidRPr="00FB3C14">
        <w:rPr>
          <w:rFonts w:ascii="Arial" w:eastAsia="Arial" w:hAnsi="Arial" w:cs="Arial"/>
          <w:sz w:val="18"/>
          <w:szCs w:val="18"/>
        </w:rPr>
        <w:t xml:space="preserve">2.8 </w:t>
      </w:r>
      <w:r w:rsidRPr="00FB3C14">
        <w:rPr>
          <w:rFonts w:ascii="Arial" w:eastAsia="Arial" w:hAnsi="Arial" w:cs="Arial"/>
          <w:sz w:val="18"/>
          <w:szCs w:val="18"/>
        </w:rPr>
        <w:tab/>
        <w:t>To maintain lists and files of documents connected with IUFRO.</w:t>
      </w:r>
    </w:p>
    <w:p w14:paraId="59A993BC" w14:textId="00545671" w:rsidR="002C248E" w:rsidRPr="00FB3C14" w:rsidRDefault="0086106E" w:rsidP="00FB3C14">
      <w:pPr>
        <w:tabs>
          <w:tab w:val="left" w:pos="567"/>
        </w:tabs>
        <w:spacing w:after="80"/>
        <w:ind w:left="567" w:hanging="425"/>
        <w:jc w:val="both"/>
      </w:pPr>
      <w:r w:rsidRPr="00FB3C14">
        <w:rPr>
          <w:rFonts w:ascii="Arial" w:eastAsia="Arial" w:hAnsi="Arial" w:cs="Arial"/>
          <w:sz w:val="18"/>
          <w:szCs w:val="18"/>
        </w:rPr>
        <w:t>2.</w:t>
      </w:r>
      <w:r w:rsidR="00801D8B" w:rsidRPr="00FB3C14">
        <w:rPr>
          <w:rFonts w:ascii="Arial" w:eastAsia="Arial" w:hAnsi="Arial" w:cs="Arial"/>
          <w:sz w:val="18"/>
          <w:szCs w:val="18"/>
        </w:rPr>
        <w:t>9</w:t>
      </w:r>
      <w:r w:rsidRPr="00FB3C14">
        <w:rPr>
          <w:rFonts w:ascii="Arial" w:eastAsia="Arial" w:hAnsi="Arial" w:cs="Arial"/>
          <w:sz w:val="18"/>
          <w:szCs w:val="18"/>
        </w:rPr>
        <w:t xml:space="preserve"> </w:t>
      </w:r>
      <w:r w:rsidRPr="00FB3C14">
        <w:rPr>
          <w:rFonts w:ascii="Arial" w:eastAsia="Arial" w:hAnsi="Arial" w:cs="Arial"/>
          <w:sz w:val="18"/>
          <w:szCs w:val="18"/>
        </w:rPr>
        <w:tab/>
        <w:t xml:space="preserve">To maintain </w:t>
      </w:r>
      <w:r w:rsidR="00F52698" w:rsidRPr="00FB3C14">
        <w:rPr>
          <w:rFonts w:ascii="Arial" w:eastAsia="Arial" w:hAnsi="Arial" w:cs="Arial"/>
          <w:sz w:val="18"/>
          <w:szCs w:val="18"/>
        </w:rPr>
        <w:t>and enhance the archives and collection of h</w:t>
      </w:r>
      <w:r w:rsidRPr="00FB3C14">
        <w:rPr>
          <w:rFonts w:ascii="Arial" w:eastAsia="Arial" w:hAnsi="Arial" w:cs="Arial"/>
          <w:sz w:val="18"/>
          <w:szCs w:val="18"/>
        </w:rPr>
        <w:t>istorical records of IUFRO</w:t>
      </w:r>
      <w:r w:rsidR="00F52698" w:rsidRPr="00FB3C14">
        <w:rPr>
          <w:rFonts w:ascii="Arial" w:eastAsia="Arial" w:hAnsi="Arial" w:cs="Arial"/>
          <w:sz w:val="18"/>
          <w:szCs w:val="18"/>
        </w:rPr>
        <w:t xml:space="preserve"> (through modern technology)</w:t>
      </w:r>
    </w:p>
    <w:p w14:paraId="59958B55" w14:textId="3AC079DE" w:rsidR="002C248E" w:rsidRPr="00E71B36" w:rsidRDefault="0086106E" w:rsidP="00FB3C14">
      <w:pPr>
        <w:tabs>
          <w:tab w:val="left" w:pos="567"/>
        </w:tabs>
        <w:spacing w:after="80"/>
        <w:ind w:left="567" w:hanging="425"/>
        <w:jc w:val="both"/>
      </w:pPr>
      <w:r w:rsidRPr="00FB3C14">
        <w:rPr>
          <w:rFonts w:ascii="Arial" w:eastAsia="Arial" w:hAnsi="Arial" w:cs="Arial"/>
          <w:sz w:val="18"/>
          <w:szCs w:val="18"/>
        </w:rPr>
        <w:t>2.1</w:t>
      </w:r>
      <w:r w:rsidR="00801D8B" w:rsidRPr="00FB3C14">
        <w:rPr>
          <w:rFonts w:ascii="Arial" w:eastAsia="Arial" w:hAnsi="Arial" w:cs="Arial"/>
          <w:sz w:val="18"/>
          <w:szCs w:val="18"/>
        </w:rPr>
        <w:t>0</w:t>
      </w:r>
      <w:r w:rsidRPr="00FB3C14">
        <w:rPr>
          <w:rFonts w:ascii="Arial" w:eastAsia="Arial" w:hAnsi="Arial" w:cs="Arial"/>
          <w:sz w:val="18"/>
          <w:szCs w:val="18"/>
        </w:rPr>
        <w:t xml:space="preserve"> </w:t>
      </w:r>
      <w:r w:rsidRPr="00FB3C14">
        <w:rPr>
          <w:rFonts w:ascii="Arial" w:eastAsia="Arial" w:hAnsi="Arial" w:cs="Arial"/>
          <w:sz w:val="18"/>
          <w:szCs w:val="18"/>
        </w:rPr>
        <w:tab/>
        <w:t>To provide administrative and management support for the President, Vice</w:t>
      </w:r>
      <w:r w:rsidRPr="00E71B36">
        <w:rPr>
          <w:rFonts w:ascii="Arial" w:eastAsia="Arial" w:hAnsi="Arial" w:cs="Arial"/>
          <w:sz w:val="18"/>
          <w:szCs w:val="18"/>
        </w:rPr>
        <w:t xml:space="preserve">-Presidents and Division </w:t>
      </w:r>
      <w:r w:rsidR="001F65F7" w:rsidRPr="00E71B36">
        <w:rPr>
          <w:rFonts w:ascii="Arial" w:eastAsia="Arial" w:hAnsi="Arial" w:cs="Arial"/>
          <w:sz w:val="18"/>
          <w:szCs w:val="18"/>
        </w:rPr>
        <w:t>Co-</w:t>
      </w:r>
      <w:r w:rsidRPr="00E71B36">
        <w:rPr>
          <w:rFonts w:ascii="Arial" w:eastAsia="Arial" w:hAnsi="Arial" w:cs="Arial"/>
          <w:sz w:val="18"/>
          <w:szCs w:val="18"/>
        </w:rPr>
        <w:t>Coordinators, and general support to the Board, such as preparing</w:t>
      </w:r>
      <w:r w:rsidR="00F52698" w:rsidRPr="00E71B36">
        <w:rPr>
          <w:rFonts w:ascii="Arial" w:eastAsia="Arial" w:hAnsi="Arial" w:cs="Arial"/>
          <w:sz w:val="18"/>
          <w:szCs w:val="18"/>
        </w:rPr>
        <w:t xml:space="preserve"> for</w:t>
      </w:r>
      <w:r w:rsidRPr="00E71B36">
        <w:rPr>
          <w:rFonts w:ascii="Arial" w:eastAsia="Arial" w:hAnsi="Arial" w:cs="Arial"/>
          <w:sz w:val="18"/>
          <w:szCs w:val="18"/>
        </w:rPr>
        <w:t xml:space="preserve"> International Council, Board and Committee meetings, providing minutes and similar tasks.</w:t>
      </w:r>
    </w:p>
    <w:p w14:paraId="590F1544" w14:textId="66EA02AC"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2.1</w:t>
      </w:r>
      <w:r w:rsidR="00801D8B" w:rsidRPr="00E71B36">
        <w:rPr>
          <w:rFonts w:ascii="Arial" w:eastAsia="Arial" w:hAnsi="Arial" w:cs="Arial"/>
          <w:sz w:val="18"/>
          <w:szCs w:val="18"/>
        </w:rPr>
        <w:t>1</w:t>
      </w:r>
      <w:r w:rsidRPr="00E71B36">
        <w:rPr>
          <w:rFonts w:ascii="Arial" w:eastAsia="Arial" w:hAnsi="Arial" w:cs="Arial"/>
          <w:sz w:val="18"/>
          <w:szCs w:val="18"/>
        </w:rPr>
        <w:t xml:space="preserve"> </w:t>
      </w:r>
      <w:r w:rsidRPr="00E71B36">
        <w:rPr>
          <w:rFonts w:ascii="Arial" w:eastAsia="Arial" w:hAnsi="Arial" w:cs="Arial"/>
          <w:sz w:val="18"/>
          <w:szCs w:val="18"/>
        </w:rPr>
        <w:tab/>
        <w:t>To provide support to Task Forces, Special Programmes, Projects and IUFRO-led International Initiatives.</w:t>
      </w:r>
    </w:p>
    <w:p w14:paraId="32AFC64B" w14:textId="51194084"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2.1</w:t>
      </w:r>
      <w:r w:rsidR="00801D8B" w:rsidRPr="00E71B36">
        <w:rPr>
          <w:rFonts w:ascii="Arial" w:eastAsia="Arial" w:hAnsi="Arial" w:cs="Arial"/>
          <w:sz w:val="18"/>
          <w:szCs w:val="18"/>
        </w:rPr>
        <w:t>2</w:t>
      </w:r>
      <w:r w:rsidRPr="00E71B36">
        <w:rPr>
          <w:rFonts w:ascii="Arial" w:eastAsia="Arial" w:hAnsi="Arial" w:cs="Arial"/>
          <w:sz w:val="18"/>
          <w:szCs w:val="18"/>
        </w:rPr>
        <w:t xml:space="preserve"> </w:t>
      </w:r>
      <w:r w:rsidRPr="00E71B36">
        <w:rPr>
          <w:rFonts w:ascii="Arial" w:eastAsia="Arial" w:hAnsi="Arial" w:cs="Arial"/>
          <w:sz w:val="18"/>
          <w:szCs w:val="18"/>
        </w:rPr>
        <w:tab/>
        <w:t>To maintain communication and coordination with other international agencies</w:t>
      </w:r>
      <w:r w:rsidR="00F52698" w:rsidRPr="00E71B36">
        <w:rPr>
          <w:rFonts w:ascii="Arial" w:eastAsia="Arial" w:hAnsi="Arial" w:cs="Arial"/>
          <w:sz w:val="18"/>
          <w:szCs w:val="18"/>
        </w:rPr>
        <w:t xml:space="preserve"> and organizations, as appropriate</w:t>
      </w:r>
      <w:r w:rsidRPr="00E71B36">
        <w:rPr>
          <w:rFonts w:ascii="Arial" w:eastAsia="Arial" w:hAnsi="Arial" w:cs="Arial"/>
          <w:sz w:val="18"/>
          <w:szCs w:val="18"/>
        </w:rPr>
        <w:t>.</w:t>
      </w:r>
    </w:p>
    <w:p w14:paraId="1C56F700" w14:textId="791CC6A6"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2.1</w:t>
      </w:r>
      <w:r w:rsidR="00801D8B" w:rsidRPr="00E71B36">
        <w:rPr>
          <w:rFonts w:ascii="Arial" w:eastAsia="Arial" w:hAnsi="Arial" w:cs="Arial"/>
          <w:sz w:val="18"/>
          <w:szCs w:val="18"/>
        </w:rPr>
        <w:t>3</w:t>
      </w:r>
      <w:r w:rsidRPr="00E71B36">
        <w:rPr>
          <w:rFonts w:ascii="Arial" w:eastAsia="Arial" w:hAnsi="Arial" w:cs="Arial"/>
          <w:sz w:val="18"/>
          <w:szCs w:val="18"/>
        </w:rPr>
        <w:t xml:space="preserve"> </w:t>
      </w:r>
      <w:r w:rsidRPr="00E71B36">
        <w:rPr>
          <w:rFonts w:ascii="Arial" w:eastAsia="Arial" w:hAnsi="Arial" w:cs="Arial"/>
          <w:sz w:val="18"/>
          <w:szCs w:val="18"/>
        </w:rPr>
        <w:tab/>
        <w:t>To provide support in the preparation of the Congress and specified meetings.</w:t>
      </w:r>
    </w:p>
    <w:p w14:paraId="129D05B5" w14:textId="5D008CBF"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2.1</w:t>
      </w:r>
      <w:r w:rsidR="00F52698" w:rsidRPr="00E71B36">
        <w:rPr>
          <w:rFonts w:ascii="Arial" w:eastAsia="Arial" w:hAnsi="Arial" w:cs="Arial"/>
          <w:sz w:val="18"/>
          <w:szCs w:val="18"/>
        </w:rPr>
        <w:t>4</w:t>
      </w:r>
      <w:r w:rsidRPr="00E71B36">
        <w:rPr>
          <w:rFonts w:ascii="Arial" w:eastAsia="Arial" w:hAnsi="Arial" w:cs="Arial"/>
          <w:sz w:val="18"/>
          <w:szCs w:val="18"/>
        </w:rPr>
        <w:t xml:space="preserve"> </w:t>
      </w:r>
      <w:r w:rsidRPr="00E71B36">
        <w:rPr>
          <w:rFonts w:ascii="Arial" w:eastAsia="Arial" w:hAnsi="Arial" w:cs="Arial"/>
          <w:sz w:val="18"/>
          <w:szCs w:val="18"/>
        </w:rPr>
        <w:tab/>
        <w:t>To keep the President informed of relevant information concerning the Union.</w:t>
      </w:r>
    </w:p>
    <w:p w14:paraId="2CF09EE9" w14:textId="375F2999"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2.1</w:t>
      </w:r>
      <w:r w:rsidR="00F52698" w:rsidRPr="00E71B36">
        <w:rPr>
          <w:rFonts w:ascii="Arial" w:eastAsia="Arial" w:hAnsi="Arial" w:cs="Arial"/>
          <w:sz w:val="18"/>
          <w:szCs w:val="18"/>
        </w:rPr>
        <w:t>5</w:t>
      </w:r>
      <w:r w:rsidRPr="00E71B36">
        <w:rPr>
          <w:rFonts w:ascii="Arial" w:eastAsia="Arial" w:hAnsi="Arial" w:cs="Arial"/>
          <w:sz w:val="18"/>
          <w:szCs w:val="18"/>
        </w:rPr>
        <w:t xml:space="preserve"> </w:t>
      </w:r>
      <w:r w:rsidRPr="00E71B36">
        <w:rPr>
          <w:rFonts w:ascii="Arial" w:eastAsia="Arial" w:hAnsi="Arial" w:cs="Arial"/>
          <w:sz w:val="18"/>
          <w:szCs w:val="18"/>
        </w:rPr>
        <w:tab/>
        <w:t>To develop the use of information technology to support all IUFRO’s work and to maintain an Internet website and related databases.</w:t>
      </w:r>
    </w:p>
    <w:p w14:paraId="260D264A" w14:textId="667E2279"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2.1</w:t>
      </w:r>
      <w:r w:rsidR="00F52698" w:rsidRPr="00E71B36">
        <w:rPr>
          <w:rFonts w:ascii="Arial" w:eastAsia="Arial" w:hAnsi="Arial" w:cs="Arial"/>
          <w:sz w:val="18"/>
          <w:szCs w:val="18"/>
        </w:rPr>
        <w:t>6</w:t>
      </w:r>
      <w:r w:rsidRPr="00E71B36">
        <w:rPr>
          <w:rFonts w:ascii="Arial" w:eastAsia="Arial" w:hAnsi="Arial" w:cs="Arial"/>
          <w:sz w:val="18"/>
          <w:szCs w:val="18"/>
        </w:rPr>
        <w:t xml:space="preserve"> </w:t>
      </w:r>
      <w:r w:rsidRPr="00E71B36">
        <w:rPr>
          <w:rFonts w:ascii="Arial" w:eastAsia="Arial" w:hAnsi="Arial" w:cs="Arial"/>
          <w:sz w:val="18"/>
          <w:szCs w:val="18"/>
        </w:rPr>
        <w:tab/>
        <w:t>To maintain contact with IUFRO Member Organizations.</w:t>
      </w:r>
    </w:p>
    <w:p w14:paraId="6182AFF6" w14:textId="51DC1987"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2.1</w:t>
      </w:r>
      <w:r w:rsidR="00F52698" w:rsidRPr="00E71B36">
        <w:rPr>
          <w:rFonts w:ascii="Arial" w:eastAsia="Arial" w:hAnsi="Arial" w:cs="Arial"/>
          <w:sz w:val="18"/>
          <w:szCs w:val="18"/>
        </w:rPr>
        <w:t>7</w:t>
      </w:r>
      <w:r w:rsidRPr="00E71B36">
        <w:rPr>
          <w:rFonts w:ascii="Arial" w:eastAsia="Arial" w:hAnsi="Arial" w:cs="Arial"/>
          <w:sz w:val="18"/>
          <w:szCs w:val="18"/>
        </w:rPr>
        <w:t xml:space="preserve"> </w:t>
      </w:r>
      <w:r w:rsidRPr="00E71B36">
        <w:rPr>
          <w:rFonts w:ascii="Arial" w:eastAsia="Arial" w:hAnsi="Arial" w:cs="Arial"/>
          <w:sz w:val="18"/>
          <w:szCs w:val="18"/>
        </w:rPr>
        <w:tab/>
        <w:t xml:space="preserve">The Executive Director is an </w:t>
      </w:r>
      <w:r w:rsidRPr="00E71B36">
        <w:rPr>
          <w:rFonts w:ascii="Arial" w:eastAsia="Arial" w:hAnsi="Arial" w:cs="Arial"/>
          <w:i/>
          <w:sz w:val="18"/>
          <w:szCs w:val="18"/>
        </w:rPr>
        <w:t xml:space="preserve">ex officio </w:t>
      </w:r>
      <w:r w:rsidRPr="00E71B36">
        <w:rPr>
          <w:rFonts w:ascii="Arial" w:eastAsia="Arial" w:hAnsi="Arial" w:cs="Arial"/>
          <w:sz w:val="18"/>
          <w:szCs w:val="18"/>
        </w:rPr>
        <w:t>member of the Board and all Committees. If no Executive Director has been appointed or he/she is not able to act, the Deputy Executive Director acts in place of the Executive Director.</w:t>
      </w:r>
    </w:p>
    <w:p w14:paraId="6DA54A5B" w14:textId="04B0DEFE" w:rsidR="002C248E" w:rsidRDefault="0086106E" w:rsidP="00EC5E61">
      <w:pPr>
        <w:tabs>
          <w:tab w:val="left" w:pos="567"/>
        </w:tabs>
        <w:ind w:left="567" w:hanging="567"/>
        <w:jc w:val="both"/>
        <w:rPr>
          <w:rFonts w:ascii="Arial" w:eastAsia="Arial" w:hAnsi="Arial" w:cs="Arial"/>
          <w:sz w:val="18"/>
          <w:szCs w:val="18"/>
        </w:rPr>
      </w:pPr>
      <w:r w:rsidRPr="00E71B36">
        <w:rPr>
          <w:rFonts w:ascii="Arial" w:eastAsia="Arial" w:hAnsi="Arial" w:cs="Arial"/>
          <w:sz w:val="18"/>
          <w:szCs w:val="18"/>
        </w:rPr>
        <w:t xml:space="preserve">3 </w:t>
      </w:r>
      <w:r w:rsidRPr="00E71B36">
        <w:rPr>
          <w:rFonts w:ascii="Arial" w:eastAsia="Arial" w:hAnsi="Arial" w:cs="Arial"/>
          <w:sz w:val="18"/>
          <w:szCs w:val="18"/>
        </w:rPr>
        <w:tab/>
        <w:t>The Executive Director, or the Deputy Executive Director in the case mentioned above under 2.1</w:t>
      </w:r>
      <w:r w:rsidR="0091503D" w:rsidRPr="00E71B36">
        <w:rPr>
          <w:rFonts w:ascii="Arial" w:eastAsia="Arial" w:hAnsi="Arial" w:cs="Arial"/>
          <w:sz w:val="18"/>
          <w:szCs w:val="18"/>
        </w:rPr>
        <w:t>7</w:t>
      </w:r>
      <w:r w:rsidRPr="00E71B36">
        <w:rPr>
          <w:rFonts w:ascii="Arial" w:eastAsia="Arial" w:hAnsi="Arial" w:cs="Arial"/>
          <w:sz w:val="18"/>
          <w:szCs w:val="18"/>
        </w:rPr>
        <w:t>, has the power of signature. (</w:t>
      </w:r>
      <w:r w:rsidR="00C703E7" w:rsidRPr="00E71B36">
        <w:rPr>
          <w:rFonts w:ascii="Arial" w:eastAsia="Arial" w:hAnsi="Arial" w:cs="Arial"/>
          <w:sz w:val="18"/>
          <w:szCs w:val="18"/>
        </w:rPr>
        <w:t>s</w:t>
      </w:r>
      <w:r w:rsidRPr="00E71B36">
        <w:rPr>
          <w:rFonts w:ascii="Arial" w:eastAsia="Arial" w:hAnsi="Arial" w:cs="Arial"/>
          <w:sz w:val="18"/>
          <w:szCs w:val="18"/>
        </w:rPr>
        <w:t xml:space="preserve">ee </w:t>
      </w:r>
      <w:r w:rsidR="00C703E7" w:rsidRPr="00E71B36">
        <w:rPr>
          <w:rFonts w:ascii="Arial" w:eastAsia="Arial" w:hAnsi="Arial" w:cs="Arial"/>
          <w:sz w:val="18"/>
          <w:szCs w:val="18"/>
        </w:rPr>
        <w:t xml:space="preserve">also </w:t>
      </w:r>
      <w:r w:rsidRPr="00E71B36">
        <w:rPr>
          <w:rFonts w:ascii="Arial" w:eastAsia="Arial" w:hAnsi="Arial" w:cs="Arial"/>
          <w:sz w:val="18"/>
          <w:szCs w:val="18"/>
        </w:rPr>
        <w:t>Statutes Art</w:t>
      </w:r>
      <w:r w:rsidR="00C703E7" w:rsidRPr="00E71B36">
        <w:rPr>
          <w:rFonts w:ascii="Arial" w:eastAsia="Arial" w:hAnsi="Arial" w:cs="Arial"/>
          <w:sz w:val="18"/>
          <w:szCs w:val="18"/>
        </w:rPr>
        <w:t xml:space="preserve">icles </w:t>
      </w:r>
      <w:r w:rsidRPr="00E71B36">
        <w:rPr>
          <w:rFonts w:ascii="Arial" w:eastAsia="Arial" w:hAnsi="Arial" w:cs="Arial"/>
          <w:sz w:val="18"/>
          <w:szCs w:val="18"/>
        </w:rPr>
        <w:t>X.2 and X.5)</w:t>
      </w:r>
    </w:p>
    <w:p w14:paraId="7F8F0492" w14:textId="77777777" w:rsidR="00EC5E61" w:rsidRPr="00FB3C14" w:rsidRDefault="00EC5E61" w:rsidP="00EC5E61">
      <w:pPr>
        <w:tabs>
          <w:tab w:val="left" w:pos="567"/>
        </w:tabs>
        <w:ind w:left="567" w:hanging="567"/>
        <w:jc w:val="both"/>
      </w:pPr>
    </w:p>
    <w:p w14:paraId="377CC545" w14:textId="3CE96B1D" w:rsidR="002C248E" w:rsidRPr="004C73F2" w:rsidRDefault="0086106E">
      <w:pPr>
        <w:tabs>
          <w:tab w:val="left" w:pos="567"/>
        </w:tabs>
        <w:spacing w:after="96"/>
        <w:ind w:left="567" w:hanging="567"/>
        <w:jc w:val="both"/>
        <w:rPr>
          <w:lang w:val="en-US"/>
        </w:rPr>
      </w:pPr>
      <w:bookmarkStart w:id="443" w:name="h.46r0co2" w:colFirst="0" w:colLast="0"/>
      <w:bookmarkEnd w:id="443"/>
      <w:r w:rsidRPr="002B79D1">
        <w:rPr>
          <w:rFonts w:ascii="Arial" w:eastAsia="Arial" w:hAnsi="Arial" w:cs="Arial"/>
          <w:b/>
          <w:lang w:val="en-US"/>
        </w:rPr>
        <w:t xml:space="preserve">SECTION XIV: </w:t>
      </w:r>
      <w:r w:rsidR="005400EB" w:rsidRPr="006C3A85">
        <w:rPr>
          <w:rFonts w:ascii="Arial" w:eastAsia="Arial" w:hAnsi="Arial" w:cs="Arial"/>
          <w:b/>
          <w:i/>
          <w:lang w:val="en-US"/>
        </w:rPr>
        <w:t>Par</w:t>
      </w:r>
      <w:r w:rsidR="005400EB" w:rsidRPr="004C73F2">
        <w:rPr>
          <w:rFonts w:ascii="Arial" w:eastAsia="Arial" w:hAnsi="Arial" w:cs="Arial"/>
          <w:b/>
          <w:i/>
          <w:lang w:val="en-US"/>
        </w:rPr>
        <w:t>tnerships</w:t>
      </w:r>
    </w:p>
    <w:p w14:paraId="48A8B71E" w14:textId="3094F39F" w:rsidR="002C248E" w:rsidRPr="004C73F2" w:rsidRDefault="0086106E" w:rsidP="00FB3C14">
      <w:pPr>
        <w:tabs>
          <w:tab w:val="left" w:pos="567"/>
        </w:tabs>
        <w:spacing w:after="80"/>
        <w:ind w:left="567" w:hanging="567"/>
        <w:jc w:val="both"/>
        <w:rPr>
          <w:lang w:val="en-US"/>
        </w:rPr>
      </w:pPr>
      <w:r w:rsidRPr="004C73F2">
        <w:rPr>
          <w:rFonts w:ascii="Arial" w:eastAsia="Arial" w:hAnsi="Arial" w:cs="Arial"/>
          <w:sz w:val="18"/>
          <w:szCs w:val="18"/>
          <w:lang w:val="en-US"/>
        </w:rPr>
        <w:t>(Statutes Article II</w:t>
      </w:r>
      <w:r w:rsidR="00041CDA" w:rsidRPr="004C73F2">
        <w:rPr>
          <w:rFonts w:ascii="Arial" w:eastAsia="Arial" w:hAnsi="Arial" w:cs="Arial"/>
          <w:sz w:val="18"/>
          <w:szCs w:val="18"/>
          <w:lang w:val="en-US"/>
        </w:rPr>
        <w:t xml:space="preserve"> and VII</w:t>
      </w:r>
      <w:r w:rsidRPr="004C73F2">
        <w:rPr>
          <w:rFonts w:ascii="Arial" w:eastAsia="Arial" w:hAnsi="Arial" w:cs="Arial"/>
          <w:sz w:val="18"/>
          <w:szCs w:val="18"/>
          <w:lang w:val="en-US"/>
        </w:rPr>
        <w:t>)</w:t>
      </w:r>
    </w:p>
    <w:p w14:paraId="25F983C7" w14:textId="47D2B829" w:rsidR="002C248E" w:rsidRPr="002B79D1" w:rsidRDefault="0086106E" w:rsidP="00FB3C14">
      <w:pPr>
        <w:tabs>
          <w:tab w:val="left" w:pos="567"/>
        </w:tabs>
        <w:spacing w:after="80"/>
        <w:ind w:left="567" w:hanging="567"/>
        <w:jc w:val="both"/>
      </w:pPr>
      <w:r w:rsidRPr="002B79D1">
        <w:rPr>
          <w:rFonts w:ascii="Arial" w:eastAsia="Arial" w:hAnsi="Arial" w:cs="Arial"/>
          <w:sz w:val="18"/>
          <w:szCs w:val="18"/>
        </w:rPr>
        <w:t xml:space="preserve">1 </w:t>
      </w:r>
      <w:r w:rsidRPr="002B79D1">
        <w:rPr>
          <w:rFonts w:ascii="Arial" w:eastAsia="Arial" w:hAnsi="Arial" w:cs="Arial"/>
          <w:sz w:val="18"/>
          <w:szCs w:val="18"/>
        </w:rPr>
        <w:tab/>
        <w:t xml:space="preserve">Members of the Board seek opportunities for </w:t>
      </w:r>
      <w:r w:rsidR="000857EC" w:rsidRPr="002B79D1">
        <w:rPr>
          <w:rFonts w:ascii="Arial" w:eastAsia="Arial" w:hAnsi="Arial" w:cs="Arial"/>
          <w:sz w:val="18"/>
          <w:szCs w:val="18"/>
        </w:rPr>
        <w:t>partnerships</w:t>
      </w:r>
      <w:r w:rsidRPr="002B79D1">
        <w:rPr>
          <w:rFonts w:ascii="Arial" w:eastAsia="Arial" w:hAnsi="Arial" w:cs="Arial"/>
          <w:sz w:val="18"/>
          <w:szCs w:val="18"/>
        </w:rPr>
        <w:t xml:space="preserve"> between IUFRO</w:t>
      </w:r>
      <w:r w:rsidR="000857EC" w:rsidRPr="002B79D1">
        <w:rPr>
          <w:rFonts w:ascii="Arial" w:eastAsia="Arial" w:hAnsi="Arial" w:cs="Arial"/>
          <w:sz w:val="18"/>
          <w:szCs w:val="18"/>
        </w:rPr>
        <w:t xml:space="preserve"> </w:t>
      </w:r>
      <w:r w:rsidRPr="002B79D1">
        <w:rPr>
          <w:rFonts w:ascii="Arial" w:eastAsia="Arial" w:hAnsi="Arial" w:cs="Arial"/>
          <w:sz w:val="18"/>
          <w:szCs w:val="18"/>
        </w:rPr>
        <w:t>and other organizations.</w:t>
      </w:r>
    </w:p>
    <w:p w14:paraId="704127EE" w14:textId="14B6E3AA" w:rsidR="002C248E" w:rsidRPr="002B79D1" w:rsidRDefault="0086106E" w:rsidP="00FB3C14">
      <w:pPr>
        <w:tabs>
          <w:tab w:val="left" w:pos="567"/>
        </w:tabs>
        <w:spacing w:after="80"/>
        <w:ind w:left="567" w:hanging="425"/>
        <w:jc w:val="both"/>
      </w:pPr>
      <w:r w:rsidRPr="002B79D1">
        <w:rPr>
          <w:rFonts w:ascii="Arial" w:eastAsia="Arial" w:hAnsi="Arial" w:cs="Arial"/>
          <w:sz w:val="18"/>
          <w:szCs w:val="18"/>
        </w:rPr>
        <w:t xml:space="preserve">1.1 </w:t>
      </w:r>
      <w:r w:rsidRPr="002B79D1">
        <w:rPr>
          <w:rFonts w:ascii="Arial" w:eastAsia="Arial" w:hAnsi="Arial" w:cs="Arial"/>
          <w:sz w:val="18"/>
          <w:szCs w:val="18"/>
        </w:rPr>
        <w:tab/>
      </w:r>
      <w:r w:rsidR="000857EC" w:rsidRPr="002B79D1">
        <w:rPr>
          <w:rFonts w:ascii="Arial" w:eastAsia="Arial" w:hAnsi="Arial" w:cs="Arial"/>
          <w:sz w:val="18"/>
          <w:szCs w:val="18"/>
        </w:rPr>
        <w:t xml:space="preserve">Partnerships </w:t>
      </w:r>
      <w:r w:rsidR="00041CDA" w:rsidRPr="002B79D1">
        <w:rPr>
          <w:rFonts w:ascii="Arial" w:eastAsia="Arial" w:hAnsi="Arial" w:cs="Arial"/>
          <w:sz w:val="18"/>
          <w:szCs w:val="18"/>
        </w:rPr>
        <w:t>with other organizations</w:t>
      </w:r>
      <w:r w:rsidR="00DC1292" w:rsidRPr="002B79D1">
        <w:rPr>
          <w:rFonts w:ascii="Arial" w:eastAsia="Arial" w:hAnsi="Arial" w:cs="Arial"/>
          <w:sz w:val="18"/>
          <w:szCs w:val="18"/>
        </w:rPr>
        <w:t xml:space="preserve"> </w:t>
      </w:r>
      <w:r w:rsidR="000857EC" w:rsidRPr="002B79D1">
        <w:rPr>
          <w:rFonts w:ascii="Arial" w:eastAsia="Arial" w:hAnsi="Arial" w:cs="Arial"/>
          <w:sz w:val="18"/>
          <w:szCs w:val="18"/>
        </w:rPr>
        <w:t xml:space="preserve">shall be </w:t>
      </w:r>
      <w:r w:rsidR="00DC1292" w:rsidRPr="002B79D1">
        <w:rPr>
          <w:rFonts w:ascii="Arial" w:eastAsia="Arial" w:hAnsi="Arial" w:cs="Arial"/>
          <w:sz w:val="18"/>
          <w:szCs w:val="18"/>
        </w:rPr>
        <w:t xml:space="preserve">based on the </w:t>
      </w:r>
      <w:r w:rsidR="000857EC" w:rsidRPr="002B79D1">
        <w:rPr>
          <w:rFonts w:ascii="Arial" w:eastAsia="Arial" w:hAnsi="Arial" w:cs="Arial"/>
          <w:sz w:val="18"/>
          <w:szCs w:val="18"/>
        </w:rPr>
        <w:t xml:space="preserve">general </w:t>
      </w:r>
      <w:r w:rsidR="00DC1292" w:rsidRPr="002B79D1">
        <w:rPr>
          <w:rFonts w:ascii="Arial" w:eastAsia="Arial" w:hAnsi="Arial" w:cs="Arial"/>
          <w:sz w:val="18"/>
          <w:szCs w:val="18"/>
        </w:rPr>
        <w:t>rules and procedures for partnership</w:t>
      </w:r>
      <w:r w:rsidR="000857EC" w:rsidRPr="002B79D1">
        <w:rPr>
          <w:rFonts w:ascii="Arial" w:eastAsia="Arial" w:hAnsi="Arial" w:cs="Arial"/>
          <w:sz w:val="18"/>
          <w:szCs w:val="18"/>
        </w:rPr>
        <w:t xml:space="preserve"> development </w:t>
      </w:r>
      <w:r w:rsidR="00DC1292" w:rsidRPr="002B79D1">
        <w:rPr>
          <w:rFonts w:ascii="Arial" w:eastAsia="Arial" w:hAnsi="Arial" w:cs="Arial"/>
          <w:sz w:val="18"/>
          <w:szCs w:val="18"/>
        </w:rPr>
        <w:t>established</w:t>
      </w:r>
      <w:r w:rsidRPr="002B79D1">
        <w:rPr>
          <w:rFonts w:ascii="Arial" w:eastAsia="Arial" w:hAnsi="Arial" w:cs="Arial"/>
          <w:sz w:val="18"/>
          <w:szCs w:val="18"/>
        </w:rPr>
        <w:t xml:space="preserve"> by the Board.</w:t>
      </w:r>
      <w:r w:rsidR="00DC1292" w:rsidRPr="002B79D1">
        <w:rPr>
          <w:rFonts w:ascii="Arial" w:eastAsia="Arial" w:hAnsi="Arial" w:cs="Arial"/>
          <w:sz w:val="18"/>
          <w:szCs w:val="18"/>
        </w:rPr>
        <w:t xml:space="preserve"> </w:t>
      </w:r>
    </w:p>
    <w:p w14:paraId="0A283656" w14:textId="7D605B2C" w:rsidR="002C248E" w:rsidRDefault="0086106E" w:rsidP="00EC5E61">
      <w:pPr>
        <w:tabs>
          <w:tab w:val="left" w:pos="567"/>
        </w:tabs>
        <w:spacing w:after="80"/>
        <w:ind w:left="567" w:hanging="567"/>
        <w:jc w:val="both"/>
      </w:pPr>
      <w:r w:rsidRPr="002B79D1">
        <w:rPr>
          <w:rFonts w:ascii="Arial" w:eastAsia="Arial" w:hAnsi="Arial" w:cs="Arial"/>
          <w:sz w:val="18"/>
          <w:szCs w:val="18"/>
        </w:rPr>
        <w:t xml:space="preserve">2 </w:t>
      </w:r>
      <w:r w:rsidRPr="002B79D1">
        <w:rPr>
          <w:rFonts w:ascii="Arial" w:eastAsia="Arial" w:hAnsi="Arial" w:cs="Arial"/>
          <w:sz w:val="18"/>
          <w:szCs w:val="18"/>
        </w:rPr>
        <w:tab/>
        <w:t xml:space="preserve">Periodically the Board will review the </w:t>
      </w:r>
      <w:r w:rsidR="000857EC" w:rsidRPr="002B79D1">
        <w:rPr>
          <w:rFonts w:ascii="Arial" w:eastAsia="Arial" w:hAnsi="Arial" w:cs="Arial"/>
          <w:sz w:val="18"/>
          <w:szCs w:val="18"/>
        </w:rPr>
        <w:t xml:space="preserve">general </w:t>
      </w:r>
      <w:r w:rsidR="00041CDA" w:rsidRPr="002B79D1">
        <w:rPr>
          <w:rFonts w:ascii="Arial" w:eastAsia="Arial" w:hAnsi="Arial" w:cs="Arial"/>
          <w:sz w:val="18"/>
          <w:szCs w:val="18"/>
        </w:rPr>
        <w:t>rules and procedures for partnership</w:t>
      </w:r>
      <w:r w:rsidR="000857EC" w:rsidRPr="002B79D1">
        <w:rPr>
          <w:rFonts w:ascii="Arial" w:eastAsia="Arial" w:hAnsi="Arial" w:cs="Arial"/>
          <w:sz w:val="18"/>
          <w:szCs w:val="18"/>
        </w:rPr>
        <w:t xml:space="preserve"> development</w:t>
      </w:r>
      <w:r w:rsidR="00041CDA" w:rsidRPr="002B79D1">
        <w:rPr>
          <w:rFonts w:ascii="Arial" w:eastAsia="Arial" w:hAnsi="Arial" w:cs="Arial"/>
          <w:sz w:val="18"/>
          <w:szCs w:val="18"/>
        </w:rPr>
        <w:t>, as</w:t>
      </w:r>
      <w:r w:rsidR="00041CDA">
        <w:rPr>
          <w:rFonts w:ascii="Arial" w:eastAsia="Arial" w:hAnsi="Arial" w:cs="Arial"/>
          <w:sz w:val="18"/>
          <w:szCs w:val="18"/>
        </w:rPr>
        <w:t xml:space="preserve"> needed.</w:t>
      </w:r>
    </w:p>
    <w:sectPr w:rsidR="002C248E" w:rsidSect="00E05AA9">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134" w:header="720" w:footer="720" w:gutter="0"/>
      <w:pgNumType w:start="1"/>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IUFRO HQ" w:date="2020-11-20T12:44:00Z" w:initials="IUFRO HQ">
    <w:p w14:paraId="6E8A2C75" w14:textId="36438522" w:rsidR="0050534E" w:rsidRDefault="0050534E">
      <w:pPr>
        <w:pStyle w:val="CommentText"/>
      </w:pPr>
      <w:r>
        <w:rPr>
          <w:rStyle w:val="CommentReference"/>
        </w:rPr>
        <w:annotationRef/>
      </w:r>
      <w:r>
        <w:t>We would suggest removing any forewords from this document, since these are legally not relevant and more for internal purposes</w:t>
      </w:r>
      <w:r w:rsidR="006C3A85">
        <w:t xml:space="preserve">. The reference to and content of the previous changes will be kept by IUFRO HQ for archives and in order to preserve the institutional memory. </w:t>
      </w:r>
      <w:r>
        <w:t xml:space="preserve"> </w:t>
      </w:r>
    </w:p>
  </w:comment>
  <w:comment w:id="153" w:author="IUFRO HQ" w:date="2020-12-11T16:33:00Z" w:initials="IUFRO HQ">
    <w:p w14:paraId="78B10F4C" w14:textId="7B2298F9" w:rsidR="0050534E" w:rsidRDefault="0050534E">
      <w:pPr>
        <w:pStyle w:val="CommentText"/>
      </w:pPr>
      <w:r>
        <w:rPr>
          <w:rStyle w:val="CommentReference"/>
        </w:rPr>
        <w:annotationRef/>
      </w:r>
      <w:r>
        <w:t>This deletion actually refers to the footnote of the previous page (was moved down here due to new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8A2C75" w15:done="0"/>
  <w15:commentEx w15:paraId="78B10F4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623895" w16cex:dateUtc="2020-11-20T11:44:00Z"/>
  <w16cex:commentExtensible w16cex:durableId="237E1DC7" w16cex:dateUtc="2020-12-11T15: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8A2C75" w16cid:durableId="23623895"/>
  <w16cid:commentId w16cid:paraId="78B10F4C" w16cid:durableId="237E1D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700D1" w14:textId="77777777" w:rsidR="00FF1745" w:rsidRDefault="00FF1745">
      <w:r>
        <w:separator/>
      </w:r>
    </w:p>
  </w:endnote>
  <w:endnote w:type="continuationSeparator" w:id="0">
    <w:p w14:paraId="2D05DD45" w14:textId="77777777" w:rsidR="00FF1745" w:rsidRDefault="00FF1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034EA" w14:textId="77777777" w:rsidR="00B05483" w:rsidRDefault="00B054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1E7F9" w14:textId="5F19EE87" w:rsidR="0050534E" w:rsidRDefault="0050534E">
    <w:pPr>
      <w:tabs>
        <w:tab w:val="left" w:pos="4513"/>
        <w:tab w:val="left" w:pos="9026"/>
        <w:tab w:val="right" w:pos="9061"/>
        <w:tab w:val="right" w:pos="9540"/>
        <w:tab w:val="right" w:pos="9900"/>
        <w:tab w:val="right" w:pos="10206"/>
      </w:tabs>
      <w:spacing w:after="709"/>
    </w:pPr>
    <w:r>
      <w:rPr>
        <w:rFonts w:ascii="Arial" w:eastAsia="Arial" w:hAnsi="Arial" w:cs="Arial"/>
        <w:i/>
        <w:sz w:val="18"/>
        <w:szCs w:val="18"/>
      </w:rPr>
      <w:t>IUFRO Statutes and Internal Regulations</w:t>
    </w: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r>
    <w:r>
      <w:fldChar w:fldCharType="begin"/>
    </w:r>
    <w:r>
      <w:instrText>PAGE</w:instrText>
    </w:r>
    <w:r>
      <w:fldChar w:fldCharType="separate"/>
    </w:r>
    <w:r>
      <w:rPr>
        <w:noProof/>
      </w:rPr>
      <w:t>24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9889" w14:textId="77777777" w:rsidR="00B05483" w:rsidRDefault="00B054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5826A" w14:textId="77777777" w:rsidR="00FF1745" w:rsidRDefault="00FF1745">
      <w:r>
        <w:separator/>
      </w:r>
    </w:p>
  </w:footnote>
  <w:footnote w:type="continuationSeparator" w:id="0">
    <w:p w14:paraId="37DCAA63" w14:textId="77777777" w:rsidR="00FF1745" w:rsidRDefault="00FF17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D46C5" w14:textId="77777777" w:rsidR="00B05483" w:rsidRDefault="00B054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DFC72" w14:textId="77777777" w:rsidR="00B05483" w:rsidRDefault="00B054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FD1F0" w14:textId="77777777" w:rsidR="00B05483" w:rsidRDefault="00B05483" w:rsidP="00B05483">
    <w:pPr>
      <w:spacing w:line="288" w:lineRule="auto"/>
      <w:rPr>
        <w:rFonts w:ascii="Arial" w:hAnsi="Arial" w:cs="Arial"/>
        <w:caps/>
        <w:sz w:val="22"/>
        <w:szCs w:val="22"/>
        <w:lang w:val="en-GB"/>
      </w:rPr>
    </w:pPr>
    <w:bookmarkStart w:id="444" w:name="_Hlk72921405"/>
    <w:bookmarkStart w:id="445" w:name="_Hlk72921406"/>
    <w:r w:rsidRPr="00A6594E">
      <w:rPr>
        <w:rFonts w:ascii="Arial" w:hAnsi="Arial" w:cs="Arial"/>
        <w:noProof/>
        <w:sz w:val="22"/>
        <w:szCs w:val="22"/>
        <w:lang w:val="de-AT" w:eastAsia="de-AT"/>
      </w:rPr>
      <w:drawing>
        <wp:anchor distT="0" distB="0" distL="114300" distR="116586" simplePos="0" relativeHeight="251659264" behindDoc="1" locked="0" layoutInCell="1" allowOverlap="1" wp14:anchorId="35327729" wp14:editId="6C122C05">
          <wp:simplePos x="0" y="0"/>
          <wp:positionH relativeFrom="column">
            <wp:posOffset>4105910</wp:posOffset>
          </wp:positionH>
          <wp:positionV relativeFrom="paragraph">
            <wp:posOffset>-24765</wp:posOffset>
          </wp:positionV>
          <wp:extent cx="1802384" cy="630555"/>
          <wp:effectExtent l="0" t="0" r="0" b="0"/>
          <wp:wrapTight wrapText="bothSides">
            <wp:wrapPolygon edited="0">
              <wp:start x="0" y="0"/>
              <wp:lineTo x="0" y="20882"/>
              <wp:lineTo x="21463" y="20882"/>
              <wp:lineTo x="21463" y="0"/>
              <wp:lineTo x="0" y="0"/>
            </wp:wrapPolygon>
          </wp:wrapTight>
          <wp:docPr id="1" name="Grafik 5" descr="iufro claim_72dpi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iufro claim_72dpi_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2130" cy="630555"/>
                  </a:xfrm>
                  <a:prstGeom prst="rect">
                    <a:avLst/>
                  </a:prstGeom>
                  <a:noFill/>
                  <a:ln>
                    <a:noFill/>
                  </a:ln>
                  <a:effectLst>
                    <a:glow>
                      <a:schemeClr val="bg1"/>
                    </a:glow>
                  </a:effectLst>
                </pic:spPr>
              </pic:pic>
            </a:graphicData>
          </a:graphic>
          <wp14:sizeRelH relativeFrom="page">
            <wp14:pctWidth>0</wp14:pctWidth>
          </wp14:sizeRelH>
          <wp14:sizeRelV relativeFrom="page">
            <wp14:pctHeight>0</wp14:pctHeight>
          </wp14:sizeRelV>
        </wp:anchor>
      </w:drawing>
    </w:r>
    <w:bookmarkEnd w:id="444"/>
    <w:bookmarkEnd w:id="445"/>
    <w:r>
      <w:rPr>
        <w:rFonts w:ascii="Arial" w:hAnsi="Arial" w:cs="Arial"/>
        <w:caps/>
        <w:sz w:val="22"/>
        <w:szCs w:val="22"/>
        <w:lang w:val="en-GB"/>
      </w:rPr>
      <w:t>Electronic ballot vote</w:t>
    </w:r>
  </w:p>
  <w:p w14:paraId="06E58F93" w14:textId="77777777" w:rsidR="00B05483" w:rsidRDefault="00B05483" w:rsidP="00B05483">
    <w:pPr>
      <w:spacing w:line="288" w:lineRule="auto"/>
      <w:rPr>
        <w:rFonts w:ascii="Arial" w:hAnsi="Arial" w:cs="Arial"/>
        <w:caps/>
        <w:sz w:val="22"/>
        <w:szCs w:val="22"/>
        <w:lang w:val="en-GB"/>
      </w:rPr>
    </w:pPr>
    <w:r>
      <w:rPr>
        <w:rFonts w:ascii="Arial" w:hAnsi="Arial" w:cs="Arial"/>
        <w:caps/>
        <w:sz w:val="22"/>
        <w:szCs w:val="22"/>
        <w:lang w:val="en-GB"/>
      </w:rPr>
      <w:t>iufro international council</w:t>
    </w:r>
  </w:p>
  <w:p w14:paraId="2FC1B466" w14:textId="77777777" w:rsidR="00B05483" w:rsidRPr="00A6594E" w:rsidRDefault="00B05483" w:rsidP="00B05483">
    <w:pPr>
      <w:spacing w:line="288" w:lineRule="auto"/>
      <w:rPr>
        <w:rFonts w:ascii="Arial" w:hAnsi="Arial" w:cs="Arial"/>
        <w:sz w:val="22"/>
        <w:szCs w:val="22"/>
        <w:lang w:val="en-US"/>
      </w:rPr>
    </w:pPr>
    <w:r>
      <w:rPr>
        <w:rFonts w:ascii="Arial" w:hAnsi="Arial" w:cs="Arial"/>
        <w:caps/>
        <w:sz w:val="22"/>
        <w:szCs w:val="22"/>
        <w:lang w:val="en-GB"/>
      </w:rPr>
      <w:t>november 2021</w:t>
    </w:r>
  </w:p>
  <w:p w14:paraId="02AC3202" w14:textId="6E8C26F7" w:rsidR="0050534E" w:rsidRPr="00B05483" w:rsidRDefault="0050534E" w:rsidP="00B054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67BC3"/>
    <w:multiLevelType w:val="multilevel"/>
    <w:tmpl w:val="563E223C"/>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 w15:restartNumberingAfterBreak="0">
    <w:nsid w:val="17C044B7"/>
    <w:multiLevelType w:val="multilevel"/>
    <w:tmpl w:val="DA7682CA"/>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 w15:restartNumberingAfterBreak="0">
    <w:nsid w:val="24744110"/>
    <w:multiLevelType w:val="multilevel"/>
    <w:tmpl w:val="97F6255A"/>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 w15:restartNumberingAfterBreak="0">
    <w:nsid w:val="543E12CA"/>
    <w:multiLevelType w:val="multilevel"/>
    <w:tmpl w:val="ED86C9EE"/>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 w15:restartNumberingAfterBreak="0">
    <w:nsid w:val="58EA41F6"/>
    <w:multiLevelType w:val="multilevel"/>
    <w:tmpl w:val="5CCC6D58"/>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 w15:restartNumberingAfterBreak="0">
    <w:nsid w:val="5E023A73"/>
    <w:multiLevelType w:val="multilevel"/>
    <w:tmpl w:val="1C30C98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15:restartNumberingAfterBreak="0">
    <w:nsid w:val="76822A13"/>
    <w:multiLevelType w:val="multilevel"/>
    <w:tmpl w:val="AAA2ABDE"/>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5"/>
  </w:num>
  <w:num w:numId="2">
    <w:abstractNumId w:val="4"/>
  </w:num>
  <w:num w:numId="3">
    <w:abstractNumId w:val="2"/>
  </w:num>
  <w:num w:numId="4">
    <w:abstractNumId w:val="1"/>
  </w:num>
  <w:num w:numId="5">
    <w:abstractNumId w:val="6"/>
  </w:num>
  <w:num w:numId="6">
    <w:abstractNumId w:val="0"/>
  </w:num>
  <w:num w:numId="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UFRO HQ">
    <w15:presenceInfo w15:providerId="None" w15:userId="IUFRO HQ"/>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48E"/>
    <w:rsid w:val="00005948"/>
    <w:rsid w:val="00005C44"/>
    <w:rsid w:val="0002753A"/>
    <w:rsid w:val="000309FE"/>
    <w:rsid w:val="00030A5D"/>
    <w:rsid w:val="0003285C"/>
    <w:rsid w:val="00035B35"/>
    <w:rsid w:val="00041CDA"/>
    <w:rsid w:val="00050B83"/>
    <w:rsid w:val="0005692F"/>
    <w:rsid w:val="000575B4"/>
    <w:rsid w:val="000702A8"/>
    <w:rsid w:val="000749F5"/>
    <w:rsid w:val="000850D2"/>
    <w:rsid w:val="000857EC"/>
    <w:rsid w:val="00090435"/>
    <w:rsid w:val="00091BC8"/>
    <w:rsid w:val="000B07D5"/>
    <w:rsid w:val="000B1FE9"/>
    <w:rsid w:val="000B62DE"/>
    <w:rsid w:val="000C1EE6"/>
    <w:rsid w:val="000D2967"/>
    <w:rsid w:val="000D581B"/>
    <w:rsid w:val="000D629B"/>
    <w:rsid w:val="000E4F64"/>
    <w:rsid w:val="000E736A"/>
    <w:rsid w:val="001107ED"/>
    <w:rsid w:val="00111D36"/>
    <w:rsid w:val="001422D0"/>
    <w:rsid w:val="00142669"/>
    <w:rsid w:val="00142FDA"/>
    <w:rsid w:val="00154882"/>
    <w:rsid w:val="00162B24"/>
    <w:rsid w:val="00171ABF"/>
    <w:rsid w:val="0017237D"/>
    <w:rsid w:val="00174BA7"/>
    <w:rsid w:val="00177142"/>
    <w:rsid w:val="001A2129"/>
    <w:rsid w:val="001A4574"/>
    <w:rsid w:val="001A7B78"/>
    <w:rsid w:val="001B12E8"/>
    <w:rsid w:val="001D2537"/>
    <w:rsid w:val="001D6890"/>
    <w:rsid w:val="001D7E4C"/>
    <w:rsid w:val="001E0A54"/>
    <w:rsid w:val="001E455A"/>
    <w:rsid w:val="001F65F7"/>
    <w:rsid w:val="002212B6"/>
    <w:rsid w:val="00222B51"/>
    <w:rsid w:val="00224463"/>
    <w:rsid w:val="00226CD9"/>
    <w:rsid w:val="002414F2"/>
    <w:rsid w:val="002429E7"/>
    <w:rsid w:val="002434A7"/>
    <w:rsid w:val="0024490E"/>
    <w:rsid w:val="00261287"/>
    <w:rsid w:val="0026344B"/>
    <w:rsid w:val="00267445"/>
    <w:rsid w:val="00293DC1"/>
    <w:rsid w:val="00295CC1"/>
    <w:rsid w:val="002A5B89"/>
    <w:rsid w:val="002A77EB"/>
    <w:rsid w:val="002B0183"/>
    <w:rsid w:val="002B20D7"/>
    <w:rsid w:val="002B2119"/>
    <w:rsid w:val="002B3446"/>
    <w:rsid w:val="002B53A7"/>
    <w:rsid w:val="002B79D1"/>
    <w:rsid w:val="002C248E"/>
    <w:rsid w:val="002D4BED"/>
    <w:rsid w:val="002E2A68"/>
    <w:rsid w:val="002E5028"/>
    <w:rsid w:val="002F4D58"/>
    <w:rsid w:val="00315088"/>
    <w:rsid w:val="00326DEC"/>
    <w:rsid w:val="00331040"/>
    <w:rsid w:val="00334470"/>
    <w:rsid w:val="00341427"/>
    <w:rsid w:val="00341E7F"/>
    <w:rsid w:val="00353C40"/>
    <w:rsid w:val="00353E58"/>
    <w:rsid w:val="003619A5"/>
    <w:rsid w:val="00361ECE"/>
    <w:rsid w:val="00366659"/>
    <w:rsid w:val="00375D6B"/>
    <w:rsid w:val="003769D1"/>
    <w:rsid w:val="00395E91"/>
    <w:rsid w:val="00395FFE"/>
    <w:rsid w:val="003A215A"/>
    <w:rsid w:val="003A294D"/>
    <w:rsid w:val="003D7F3D"/>
    <w:rsid w:val="003E4FB3"/>
    <w:rsid w:val="003F6CC8"/>
    <w:rsid w:val="0040439B"/>
    <w:rsid w:val="00405C16"/>
    <w:rsid w:val="00415AD9"/>
    <w:rsid w:val="00430A63"/>
    <w:rsid w:val="00431209"/>
    <w:rsid w:val="004372B8"/>
    <w:rsid w:val="00442054"/>
    <w:rsid w:val="00442D78"/>
    <w:rsid w:val="0044308F"/>
    <w:rsid w:val="00463314"/>
    <w:rsid w:val="00467585"/>
    <w:rsid w:val="00475037"/>
    <w:rsid w:val="00477ED7"/>
    <w:rsid w:val="00481D48"/>
    <w:rsid w:val="004856DB"/>
    <w:rsid w:val="00495942"/>
    <w:rsid w:val="00497F87"/>
    <w:rsid w:val="004A1032"/>
    <w:rsid w:val="004A6824"/>
    <w:rsid w:val="004A7B7B"/>
    <w:rsid w:val="004A7D89"/>
    <w:rsid w:val="004C037D"/>
    <w:rsid w:val="004C735B"/>
    <w:rsid w:val="004C73F2"/>
    <w:rsid w:val="004D41BD"/>
    <w:rsid w:val="004D61B8"/>
    <w:rsid w:val="004E0F49"/>
    <w:rsid w:val="004E408E"/>
    <w:rsid w:val="004E551A"/>
    <w:rsid w:val="004F783D"/>
    <w:rsid w:val="00503093"/>
    <w:rsid w:val="0050534E"/>
    <w:rsid w:val="00506700"/>
    <w:rsid w:val="005067F0"/>
    <w:rsid w:val="00512C34"/>
    <w:rsid w:val="0053602D"/>
    <w:rsid w:val="005400EB"/>
    <w:rsid w:val="005403E2"/>
    <w:rsid w:val="005442BB"/>
    <w:rsid w:val="00544B3C"/>
    <w:rsid w:val="00551031"/>
    <w:rsid w:val="00564BCD"/>
    <w:rsid w:val="00565DAD"/>
    <w:rsid w:val="00570F28"/>
    <w:rsid w:val="005736BD"/>
    <w:rsid w:val="00577751"/>
    <w:rsid w:val="00586069"/>
    <w:rsid w:val="005867E0"/>
    <w:rsid w:val="00587E2F"/>
    <w:rsid w:val="00591695"/>
    <w:rsid w:val="005A6217"/>
    <w:rsid w:val="005B7B5B"/>
    <w:rsid w:val="005D3C64"/>
    <w:rsid w:val="005D7329"/>
    <w:rsid w:val="005E237B"/>
    <w:rsid w:val="005E34B1"/>
    <w:rsid w:val="005E40FB"/>
    <w:rsid w:val="005F77A8"/>
    <w:rsid w:val="00613078"/>
    <w:rsid w:val="006147FB"/>
    <w:rsid w:val="006204E5"/>
    <w:rsid w:val="00623397"/>
    <w:rsid w:val="00636A79"/>
    <w:rsid w:val="00641926"/>
    <w:rsid w:val="0065477C"/>
    <w:rsid w:val="00665B91"/>
    <w:rsid w:val="00667A16"/>
    <w:rsid w:val="00667A37"/>
    <w:rsid w:val="00670DEA"/>
    <w:rsid w:val="0069752D"/>
    <w:rsid w:val="006A26D0"/>
    <w:rsid w:val="006A367E"/>
    <w:rsid w:val="006A4E1D"/>
    <w:rsid w:val="006B352D"/>
    <w:rsid w:val="006C3A85"/>
    <w:rsid w:val="006E1C19"/>
    <w:rsid w:val="006E212B"/>
    <w:rsid w:val="006E31BC"/>
    <w:rsid w:val="006E6698"/>
    <w:rsid w:val="006F109F"/>
    <w:rsid w:val="006F3464"/>
    <w:rsid w:val="00707692"/>
    <w:rsid w:val="007100D8"/>
    <w:rsid w:val="0071419E"/>
    <w:rsid w:val="007202F1"/>
    <w:rsid w:val="00725C20"/>
    <w:rsid w:val="00731B02"/>
    <w:rsid w:val="00732118"/>
    <w:rsid w:val="007356C5"/>
    <w:rsid w:val="0074135E"/>
    <w:rsid w:val="00742D4E"/>
    <w:rsid w:val="00766891"/>
    <w:rsid w:val="007669AE"/>
    <w:rsid w:val="00767739"/>
    <w:rsid w:val="00772849"/>
    <w:rsid w:val="00780B63"/>
    <w:rsid w:val="00780BD4"/>
    <w:rsid w:val="00791CC0"/>
    <w:rsid w:val="00794D32"/>
    <w:rsid w:val="007B0C11"/>
    <w:rsid w:val="007B407C"/>
    <w:rsid w:val="007C08D5"/>
    <w:rsid w:val="007C0DCC"/>
    <w:rsid w:val="007C4C4C"/>
    <w:rsid w:val="007C7E65"/>
    <w:rsid w:val="007E1EA9"/>
    <w:rsid w:val="007E2C3F"/>
    <w:rsid w:val="007F551F"/>
    <w:rsid w:val="007F5CA5"/>
    <w:rsid w:val="007F6EBA"/>
    <w:rsid w:val="00801D8B"/>
    <w:rsid w:val="00804854"/>
    <w:rsid w:val="00806EC3"/>
    <w:rsid w:val="008103C0"/>
    <w:rsid w:val="0082563E"/>
    <w:rsid w:val="0082688E"/>
    <w:rsid w:val="00842BDB"/>
    <w:rsid w:val="00854DA6"/>
    <w:rsid w:val="00857B0F"/>
    <w:rsid w:val="0086106E"/>
    <w:rsid w:val="00873EE2"/>
    <w:rsid w:val="00874527"/>
    <w:rsid w:val="00875634"/>
    <w:rsid w:val="008768C8"/>
    <w:rsid w:val="00881F5C"/>
    <w:rsid w:val="00886B96"/>
    <w:rsid w:val="00887FB2"/>
    <w:rsid w:val="00890055"/>
    <w:rsid w:val="008969D8"/>
    <w:rsid w:val="008A75A5"/>
    <w:rsid w:val="008B3A15"/>
    <w:rsid w:val="008B4D50"/>
    <w:rsid w:val="008B50F4"/>
    <w:rsid w:val="008C56C1"/>
    <w:rsid w:val="008D1EF4"/>
    <w:rsid w:val="008E2CC0"/>
    <w:rsid w:val="008E6981"/>
    <w:rsid w:val="008F060B"/>
    <w:rsid w:val="008F4316"/>
    <w:rsid w:val="009061A8"/>
    <w:rsid w:val="009061B9"/>
    <w:rsid w:val="00910E03"/>
    <w:rsid w:val="0091503D"/>
    <w:rsid w:val="00916BB1"/>
    <w:rsid w:val="009324D3"/>
    <w:rsid w:val="009409E1"/>
    <w:rsid w:val="00943F54"/>
    <w:rsid w:val="009452AC"/>
    <w:rsid w:val="00946AE7"/>
    <w:rsid w:val="00954880"/>
    <w:rsid w:val="00957D07"/>
    <w:rsid w:val="00964BFF"/>
    <w:rsid w:val="00965797"/>
    <w:rsid w:val="00983F32"/>
    <w:rsid w:val="00985D5A"/>
    <w:rsid w:val="00993147"/>
    <w:rsid w:val="00994D32"/>
    <w:rsid w:val="00997A9F"/>
    <w:rsid w:val="009A01E7"/>
    <w:rsid w:val="009A7F8D"/>
    <w:rsid w:val="009B2A80"/>
    <w:rsid w:val="009C01D0"/>
    <w:rsid w:val="009D1E60"/>
    <w:rsid w:val="009E3C03"/>
    <w:rsid w:val="009F5FE1"/>
    <w:rsid w:val="00A162A7"/>
    <w:rsid w:val="00A1722C"/>
    <w:rsid w:val="00A209CA"/>
    <w:rsid w:val="00A25416"/>
    <w:rsid w:val="00A30571"/>
    <w:rsid w:val="00A34ABC"/>
    <w:rsid w:val="00A425B5"/>
    <w:rsid w:val="00A60072"/>
    <w:rsid w:val="00A73AA9"/>
    <w:rsid w:val="00A90523"/>
    <w:rsid w:val="00A93954"/>
    <w:rsid w:val="00AA7C74"/>
    <w:rsid w:val="00AD029A"/>
    <w:rsid w:val="00AD1F75"/>
    <w:rsid w:val="00AE69A3"/>
    <w:rsid w:val="00AF4FB2"/>
    <w:rsid w:val="00AF7D47"/>
    <w:rsid w:val="00B00FE7"/>
    <w:rsid w:val="00B04BD0"/>
    <w:rsid w:val="00B05483"/>
    <w:rsid w:val="00B06FAB"/>
    <w:rsid w:val="00B3250E"/>
    <w:rsid w:val="00B47101"/>
    <w:rsid w:val="00B55B1C"/>
    <w:rsid w:val="00B77488"/>
    <w:rsid w:val="00B84269"/>
    <w:rsid w:val="00B86041"/>
    <w:rsid w:val="00B956B0"/>
    <w:rsid w:val="00B968E5"/>
    <w:rsid w:val="00BC0600"/>
    <w:rsid w:val="00BC0838"/>
    <w:rsid w:val="00BC4CD7"/>
    <w:rsid w:val="00BD3A78"/>
    <w:rsid w:val="00BD536D"/>
    <w:rsid w:val="00BD7264"/>
    <w:rsid w:val="00BE3A26"/>
    <w:rsid w:val="00BE4593"/>
    <w:rsid w:val="00BE58CE"/>
    <w:rsid w:val="00BE754C"/>
    <w:rsid w:val="00BF2E0B"/>
    <w:rsid w:val="00BF365F"/>
    <w:rsid w:val="00C11D7D"/>
    <w:rsid w:val="00C16928"/>
    <w:rsid w:val="00C23454"/>
    <w:rsid w:val="00C339AD"/>
    <w:rsid w:val="00C415CF"/>
    <w:rsid w:val="00C44E69"/>
    <w:rsid w:val="00C45171"/>
    <w:rsid w:val="00C5200E"/>
    <w:rsid w:val="00C528E4"/>
    <w:rsid w:val="00C54BFA"/>
    <w:rsid w:val="00C55F98"/>
    <w:rsid w:val="00C62E5C"/>
    <w:rsid w:val="00C64449"/>
    <w:rsid w:val="00C6508D"/>
    <w:rsid w:val="00C703E7"/>
    <w:rsid w:val="00C828A8"/>
    <w:rsid w:val="00CA0320"/>
    <w:rsid w:val="00CA76B2"/>
    <w:rsid w:val="00CB007D"/>
    <w:rsid w:val="00CC5EA7"/>
    <w:rsid w:val="00CC5FAA"/>
    <w:rsid w:val="00CD310E"/>
    <w:rsid w:val="00CD45CD"/>
    <w:rsid w:val="00CD4742"/>
    <w:rsid w:val="00CD4CDF"/>
    <w:rsid w:val="00CF36DD"/>
    <w:rsid w:val="00CF69D3"/>
    <w:rsid w:val="00D027C1"/>
    <w:rsid w:val="00D1251E"/>
    <w:rsid w:val="00D24273"/>
    <w:rsid w:val="00D27C1C"/>
    <w:rsid w:val="00D37461"/>
    <w:rsid w:val="00D37ED9"/>
    <w:rsid w:val="00D44F9D"/>
    <w:rsid w:val="00D5263B"/>
    <w:rsid w:val="00D56B3A"/>
    <w:rsid w:val="00D57C2D"/>
    <w:rsid w:val="00D602E9"/>
    <w:rsid w:val="00D60395"/>
    <w:rsid w:val="00D9341F"/>
    <w:rsid w:val="00DB0C4A"/>
    <w:rsid w:val="00DB1B54"/>
    <w:rsid w:val="00DB3ED4"/>
    <w:rsid w:val="00DB52FF"/>
    <w:rsid w:val="00DB7030"/>
    <w:rsid w:val="00DC1292"/>
    <w:rsid w:val="00DC6649"/>
    <w:rsid w:val="00DD1253"/>
    <w:rsid w:val="00DE3BDF"/>
    <w:rsid w:val="00DF736A"/>
    <w:rsid w:val="00E05AA9"/>
    <w:rsid w:val="00E07513"/>
    <w:rsid w:val="00E146FC"/>
    <w:rsid w:val="00E17975"/>
    <w:rsid w:val="00E20220"/>
    <w:rsid w:val="00E222AB"/>
    <w:rsid w:val="00E2246B"/>
    <w:rsid w:val="00E32D69"/>
    <w:rsid w:val="00E34862"/>
    <w:rsid w:val="00E47CDC"/>
    <w:rsid w:val="00E51EC9"/>
    <w:rsid w:val="00E622F6"/>
    <w:rsid w:val="00E6322D"/>
    <w:rsid w:val="00E7140A"/>
    <w:rsid w:val="00E71B36"/>
    <w:rsid w:val="00E71FFD"/>
    <w:rsid w:val="00E734B9"/>
    <w:rsid w:val="00E74A51"/>
    <w:rsid w:val="00E87756"/>
    <w:rsid w:val="00E90EC8"/>
    <w:rsid w:val="00E93783"/>
    <w:rsid w:val="00EB4A3E"/>
    <w:rsid w:val="00EC5E61"/>
    <w:rsid w:val="00ED0BC4"/>
    <w:rsid w:val="00ED5732"/>
    <w:rsid w:val="00EE47BB"/>
    <w:rsid w:val="00EE68DC"/>
    <w:rsid w:val="00EF46A4"/>
    <w:rsid w:val="00F04A4F"/>
    <w:rsid w:val="00F05C21"/>
    <w:rsid w:val="00F1567B"/>
    <w:rsid w:val="00F32EAF"/>
    <w:rsid w:val="00F5255B"/>
    <w:rsid w:val="00F5264C"/>
    <w:rsid w:val="00F52698"/>
    <w:rsid w:val="00F52D2D"/>
    <w:rsid w:val="00F71F40"/>
    <w:rsid w:val="00F750AF"/>
    <w:rsid w:val="00F76D5A"/>
    <w:rsid w:val="00F81174"/>
    <w:rsid w:val="00F86A9C"/>
    <w:rsid w:val="00F91B97"/>
    <w:rsid w:val="00FA1182"/>
    <w:rsid w:val="00FA4226"/>
    <w:rsid w:val="00FB3C14"/>
    <w:rsid w:val="00FC10D3"/>
    <w:rsid w:val="00FC2A0C"/>
    <w:rsid w:val="00FC5768"/>
    <w:rsid w:val="00FD73AC"/>
    <w:rsid w:val="00FE4C61"/>
    <w:rsid w:val="00FF1745"/>
    <w:rsid w:val="00FF6571"/>
    <w:rsid w:val="3905C3D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B1A36"/>
  <w15:docId w15:val="{36FA0EE8-7CDA-4B35-B9F8-F27070D3D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sz w:val="24"/>
        <w:szCs w:val="24"/>
        <w:lang w:val="en-CA" w:eastAsia="en-C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40" w:after="60"/>
      <w:outlineLvl w:val="0"/>
    </w:pPr>
    <w:rPr>
      <w:rFonts w:ascii="Arial" w:eastAsia="Arial" w:hAnsi="Arial" w:cs="Arial"/>
      <w:b/>
      <w:sz w:val="32"/>
      <w:szCs w:val="32"/>
    </w:rPr>
  </w:style>
  <w:style w:type="paragraph" w:styleId="Heading2">
    <w:name w:val="heading 2"/>
    <w:basedOn w:val="Normal"/>
    <w:next w:val="Normal"/>
    <w:pPr>
      <w:keepNext/>
      <w:keepLines/>
      <w:spacing w:before="240" w:after="60"/>
      <w:outlineLvl w:val="1"/>
    </w:pPr>
    <w:rPr>
      <w:rFonts w:ascii="Arial" w:eastAsia="Arial" w:hAnsi="Arial" w:cs="Arial"/>
      <w:b/>
      <w:i/>
      <w:sz w:val="28"/>
      <w:szCs w:val="28"/>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610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106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20220"/>
    <w:rPr>
      <w:b/>
      <w:bCs/>
    </w:rPr>
  </w:style>
  <w:style w:type="character" w:customStyle="1" w:styleId="CommentSubjectChar">
    <w:name w:val="Comment Subject Char"/>
    <w:basedOn w:val="CommentTextChar"/>
    <w:link w:val="CommentSubject"/>
    <w:uiPriority w:val="99"/>
    <w:semiHidden/>
    <w:rsid w:val="00E20220"/>
    <w:rPr>
      <w:b/>
      <w:bCs/>
      <w:sz w:val="20"/>
      <w:szCs w:val="20"/>
    </w:rPr>
  </w:style>
  <w:style w:type="paragraph" w:styleId="Header">
    <w:name w:val="header"/>
    <w:basedOn w:val="Normal"/>
    <w:link w:val="HeaderChar"/>
    <w:uiPriority w:val="99"/>
    <w:unhideWhenUsed/>
    <w:rsid w:val="00586069"/>
    <w:pPr>
      <w:tabs>
        <w:tab w:val="center" w:pos="4536"/>
        <w:tab w:val="right" w:pos="9072"/>
      </w:tabs>
    </w:pPr>
  </w:style>
  <w:style w:type="character" w:customStyle="1" w:styleId="HeaderChar">
    <w:name w:val="Header Char"/>
    <w:basedOn w:val="DefaultParagraphFont"/>
    <w:link w:val="Header"/>
    <w:uiPriority w:val="99"/>
    <w:rsid w:val="00586069"/>
  </w:style>
  <w:style w:type="paragraph" w:styleId="Footer">
    <w:name w:val="footer"/>
    <w:basedOn w:val="Normal"/>
    <w:link w:val="FooterChar"/>
    <w:uiPriority w:val="99"/>
    <w:unhideWhenUsed/>
    <w:rsid w:val="00586069"/>
    <w:pPr>
      <w:tabs>
        <w:tab w:val="center" w:pos="4536"/>
        <w:tab w:val="right" w:pos="9072"/>
      </w:tabs>
    </w:pPr>
  </w:style>
  <w:style w:type="character" w:customStyle="1" w:styleId="FooterChar">
    <w:name w:val="Footer Char"/>
    <w:basedOn w:val="DefaultParagraphFont"/>
    <w:link w:val="Footer"/>
    <w:uiPriority w:val="99"/>
    <w:rsid w:val="00586069"/>
  </w:style>
  <w:style w:type="paragraph" w:styleId="ListParagraph">
    <w:name w:val="List Paragraph"/>
    <w:basedOn w:val="Normal"/>
    <w:uiPriority w:val="34"/>
    <w:qFormat/>
    <w:rsid w:val="00293DC1"/>
    <w:pPr>
      <w:ind w:left="720"/>
      <w:contextualSpacing/>
    </w:pPr>
  </w:style>
  <w:style w:type="paragraph" w:styleId="Revision">
    <w:name w:val="Revision"/>
    <w:hidden/>
    <w:uiPriority w:val="99"/>
    <w:semiHidden/>
    <w:rsid w:val="00806EC3"/>
  </w:style>
  <w:style w:type="character" w:styleId="Hyperlink">
    <w:name w:val="Hyperlink"/>
    <w:basedOn w:val="DefaultParagraphFont"/>
    <w:uiPriority w:val="99"/>
    <w:unhideWhenUsed/>
    <w:rsid w:val="00353C40"/>
    <w:rPr>
      <w:color w:val="0563C1" w:themeColor="hyperlink"/>
      <w:u w:val="single"/>
    </w:rPr>
  </w:style>
  <w:style w:type="character" w:customStyle="1" w:styleId="UnresolvedMention1">
    <w:name w:val="Unresolved Mention1"/>
    <w:basedOn w:val="DefaultParagraphFont"/>
    <w:uiPriority w:val="99"/>
    <w:semiHidden/>
    <w:unhideWhenUsed/>
    <w:rsid w:val="00353C40"/>
    <w:rPr>
      <w:color w:val="605E5C"/>
      <w:shd w:val="clear" w:color="auto" w:fill="E1DFDD"/>
    </w:rPr>
  </w:style>
  <w:style w:type="character" w:styleId="Strong">
    <w:name w:val="Strong"/>
    <w:basedOn w:val="DefaultParagraphFont"/>
    <w:uiPriority w:val="22"/>
    <w:qFormat/>
    <w:rsid w:val="001E0A54"/>
    <w:rPr>
      <w:b/>
      <w:bCs/>
    </w:rPr>
  </w:style>
  <w:style w:type="character" w:customStyle="1" w:styleId="TitleChar">
    <w:name w:val="Title Char"/>
    <w:link w:val="Title"/>
    <w:rsid w:val="00725C20"/>
    <w:rPr>
      <w:b/>
      <w:sz w:val="72"/>
      <w:szCs w:val="72"/>
    </w:rPr>
  </w:style>
  <w:style w:type="character" w:styleId="UnresolvedMention">
    <w:name w:val="Unresolved Mention"/>
    <w:basedOn w:val="DefaultParagraphFont"/>
    <w:uiPriority w:val="99"/>
    <w:semiHidden/>
    <w:unhideWhenUsed/>
    <w:rsid w:val="006C3A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ufro.org/membership/benefit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www.iufro.org/membership/benefits/" TargetMode="External"/><Relationship Id="rId22" Type="http://schemas.microsoft.com/office/2011/relationships/people" Target="people.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ACCB8-C460-440C-9106-EA6AD4854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13305</Words>
  <Characters>75841</Characters>
  <Application>Microsoft Office Word</Application>
  <DocSecurity>0</DocSecurity>
  <Lines>632</Lines>
  <Paragraphs>177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iufro3</dc:creator>
  <cp:lastModifiedBy>Andre Purret</cp:lastModifiedBy>
  <cp:revision>5</cp:revision>
  <cp:lastPrinted>2021-08-11T14:09:00Z</cp:lastPrinted>
  <dcterms:created xsi:type="dcterms:W3CDTF">2021-10-11T10:11:00Z</dcterms:created>
  <dcterms:modified xsi:type="dcterms:W3CDTF">2021-11-08T16:37:00Z</dcterms:modified>
</cp:coreProperties>
</file>