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28E3B16" w14:textId="3E8EBD4B" w:rsidR="0070317E" w:rsidRDefault="00FD76DD" w:rsidP="00FD76DD">
      <w:pPr>
        <w:pStyle w:val="Title"/>
        <w:tabs>
          <w:tab w:val="left" w:pos="2083"/>
        </w:tabs>
        <w:rPr>
          <w:bCs/>
          <w:sz w:val="12"/>
          <w:szCs w:val="12"/>
          <w:lang w:val="en-US"/>
        </w:rPr>
      </w:pPr>
      <w:r>
        <w:rPr>
          <w:bCs/>
          <w:sz w:val="12"/>
          <w:szCs w:val="12"/>
          <w:lang w:val="en-US"/>
        </w:rPr>
        <w:tab/>
      </w:r>
    </w:p>
    <w:p w14:paraId="6B0D2786" w14:textId="04C419EC" w:rsidR="00FD76DD" w:rsidRDefault="00FD76DD" w:rsidP="00FD76DD">
      <w:pPr>
        <w:pStyle w:val="Title"/>
        <w:jc w:val="center"/>
        <w:rPr>
          <w:rFonts w:ascii="Arial" w:hAnsi="Arial" w:cs="Arial"/>
          <w:sz w:val="28"/>
          <w:szCs w:val="28"/>
          <w:lang w:val="en-US"/>
        </w:rPr>
      </w:pPr>
      <w:r w:rsidRPr="00725C20">
        <w:rPr>
          <w:rFonts w:ascii="Arial" w:hAnsi="Arial" w:cs="Arial"/>
          <w:sz w:val="28"/>
          <w:szCs w:val="28"/>
          <w:lang w:val="en-US"/>
        </w:rPr>
        <w:t xml:space="preserve">PROPOSAL FOR CHANGES IN IUFRO STATUTES AND </w:t>
      </w:r>
      <w:r>
        <w:rPr>
          <w:rFonts w:ascii="Arial" w:hAnsi="Arial" w:cs="Arial"/>
          <w:sz w:val="28"/>
          <w:szCs w:val="28"/>
          <w:lang w:val="en-US"/>
        </w:rPr>
        <w:t xml:space="preserve">             </w:t>
      </w:r>
      <w:r w:rsidRPr="00725C20">
        <w:rPr>
          <w:rFonts w:ascii="Arial" w:hAnsi="Arial" w:cs="Arial"/>
          <w:sz w:val="28"/>
          <w:szCs w:val="28"/>
          <w:lang w:val="en-US"/>
        </w:rPr>
        <w:t>INTERNAL REGULATIONS</w:t>
      </w:r>
      <w:r>
        <w:rPr>
          <w:rFonts w:ascii="Arial" w:hAnsi="Arial" w:cs="Arial"/>
          <w:sz w:val="28"/>
          <w:szCs w:val="28"/>
          <w:lang w:val="en-US"/>
        </w:rPr>
        <w:t xml:space="preserve"> </w:t>
      </w:r>
    </w:p>
    <w:p w14:paraId="72B22A99" w14:textId="77777777" w:rsidR="00FD76DD" w:rsidRDefault="00FD76DD" w:rsidP="00FD76DD">
      <w:pPr>
        <w:pStyle w:val="Title"/>
        <w:jc w:val="center"/>
        <w:rPr>
          <w:rFonts w:ascii="Arial" w:hAnsi="Arial" w:cs="Arial"/>
          <w:sz w:val="28"/>
          <w:szCs w:val="28"/>
          <w:lang w:val="en-US"/>
        </w:rPr>
      </w:pPr>
    </w:p>
    <w:p w14:paraId="38193794" w14:textId="77777777" w:rsidR="00FD76DD" w:rsidRPr="00725C20" w:rsidRDefault="00FD76DD" w:rsidP="00FD76DD">
      <w:pPr>
        <w:pStyle w:val="Title"/>
        <w:jc w:val="center"/>
        <w:rPr>
          <w:rFonts w:ascii="Arial" w:hAnsi="Arial" w:cs="Arial"/>
          <w:sz w:val="28"/>
          <w:szCs w:val="28"/>
          <w:lang w:val="en-US"/>
        </w:rPr>
      </w:pPr>
      <w:r w:rsidRPr="00FA2AE2">
        <w:rPr>
          <w:rFonts w:ascii="Arial" w:hAnsi="Arial" w:cs="Arial"/>
          <w:sz w:val="28"/>
          <w:szCs w:val="28"/>
          <w:highlight w:val="yellow"/>
          <w:lang w:val="en-US"/>
        </w:rPr>
        <w:t>(with track changes)</w:t>
      </w:r>
    </w:p>
    <w:p w14:paraId="3A75F651" w14:textId="77777777" w:rsidR="00FD76DD" w:rsidRPr="00725C20" w:rsidRDefault="00FD76DD" w:rsidP="00FD76DD">
      <w:pPr>
        <w:pStyle w:val="Title"/>
        <w:jc w:val="center"/>
        <w:rPr>
          <w:rFonts w:ascii="Arial" w:hAnsi="Arial" w:cs="Arial"/>
          <w:sz w:val="22"/>
          <w:szCs w:val="22"/>
          <w:lang w:val="en-US"/>
        </w:rPr>
      </w:pPr>
    </w:p>
    <w:p w14:paraId="2FF23181" w14:textId="2E9A73A0" w:rsidR="00FD76DD" w:rsidRPr="00725C20" w:rsidRDefault="00EA7587" w:rsidP="00FD76DD">
      <w:pPr>
        <w:pStyle w:val="Title"/>
        <w:spacing w:before="240"/>
        <w:jc w:val="center"/>
        <w:rPr>
          <w:rFonts w:ascii="Arial" w:hAnsi="Arial" w:cs="Arial"/>
          <w:i/>
          <w:sz w:val="28"/>
          <w:szCs w:val="28"/>
          <w:lang w:val="en-GB"/>
        </w:rPr>
      </w:pPr>
      <w:r>
        <w:rPr>
          <w:rFonts w:ascii="Arial" w:hAnsi="Arial" w:cs="Arial"/>
          <w:i/>
          <w:sz w:val="24"/>
          <w:szCs w:val="24"/>
          <w:lang w:val="en-GB"/>
        </w:rPr>
        <w:t>03</w:t>
      </w:r>
      <w:r w:rsidR="004B5E77">
        <w:rPr>
          <w:rFonts w:ascii="Arial" w:hAnsi="Arial" w:cs="Arial"/>
          <w:i/>
          <w:sz w:val="24"/>
          <w:szCs w:val="24"/>
          <w:lang w:val="en-GB"/>
        </w:rPr>
        <w:t xml:space="preserve"> November</w:t>
      </w:r>
      <w:r w:rsidR="00FD76DD" w:rsidRPr="00B968E5">
        <w:rPr>
          <w:rFonts w:ascii="Arial" w:hAnsi="Arial" w:cs="Arial"/>
          <w:i/>
          <w:sz w:val="24"/>
          <w:szCs w:val="24"/>
          <w:lang w:val="en-GB"/>
        </w:rPr>
        <w:t xml:space="preserve"> 202</w:t>
      </w:r>
      <w:r w:rsidR="00C3746B">
        <w:rPr>
          <w:rFonts w:ascii="Arial" w:hAnsi="Arial" w:cs="Arial"/>
          <w:i/>
          <w:sz w:val="24"/>
          <w:szCs w:val="24"/>
          <w:lang w:val="en-GB"/>
        </w:rPr>
        <w:t>2</w:t>
      </w:r>
    </w:p>
    <w:p w14:paraId="7961FF5F" w14:textId="77777777" w:rsidR="00FD76DD" w:rsidRDefault="00FD76DD" w:rsidP="00FD76DD">
      <w:pPr>
        <w:jc w:val="center"/>
        <w:rPr>
          <w:rFonts w:ascii="Arial" w:hAnsi="Arial" w:cs="Arial"/>
          <w:b/>
          <w:sz w:val="28"/>
          <w:szCs w:val="28"/>
          <w:lang w:val="en-GB"/>
        </w:rPr>
      </w:pPr>
    </w:p>
    <w:p w14:paraId="3F8ED3BA" w14:textId="77777777" w:rsidR="00FD76DD" w:rsidRPr="00725C20" w:rsidRDefault="00FD76DD" w:rsidP="00FD76DD">
      <w:pPr>
        <w:jc w:val="center"/>
        <w:rPr>
          <w:rFonts w:ascii="Arial" w:hAnsi="Arial" w:cs="Arial"/>
          <w:b/>
          <w:sz w:val="28"/>
          <w:szCs w:val="28"/>
          <w:lang w:val="en-GB"/>
        </w:rPr>
      </w:pPr>
    </w:p>
    <w:p w14:paraId="677C21D2" w14:textId="77777777" w:rsidR="004B5E77" w:rsidRDefault="004B5E77" w:rsidP="004B5E77">
      <w:pPr>
        <w:pStyle w:val="Title"/>
        <w:spacing w:before="0" w:line="276" w:lineRule="auto"/>
        <w:jc w:val="both"/>
        <w:rPr>
          <w:rFonts w:ascii="Arial" w:hAnsi="Arial" w:cs="Arial"/>
          <w:b w:val="0"/>
          <w:color w:val="auto"/>
          <w:sz w:val="22"/>
          <w:szCs w:val="22"/>
          <w:lang w:val="en-GB"/>
        </w:rPr>
      </w:pPr>
      <w:r>
        <w:rPr>
          <w:rFonts w:ascii="Arial" w:hAnsi="Arial" w:cs="Arial"/>
          <w:b w:val="0"/>
          <w:color w:val="auto"/>
          <w:sz w:val="22"/>
          <w:szCs w:val="22"/>
          <w:lang w:val="en-GB"/>
        </w:rPr>
        <w:t xml:space="preserve">The </w:t>
      </w:r>
      <w:r w:rsidRPr="00AA1BDB">
        <w:rPr>
          <w:rFonts w:ascii="Arial" w:hAnsi="Arial" w:cs="Arial"/>
          <w:b w:val="0"/>
          <w:color w:val="auto"/>
          <w:sz w:val="22"/>
          <w:szCs w:val="22"/>
          <w:lang w:val="en-GB"/>
        </w:rPr>
        <w:t>IUFRO Statutes and Internal Regulations constitute the legal basis of IUFRO and its governance</w:t>
      </w:r>
      <w:r>
        <w:rPr>
          <w:rFonts w:ascii="Arial" w:hAnsi="Arial" w:cs="Arial"/>
          <w:b w:val="0"/>
          <w:color w:val="auto"/>
          <w:sz w:val="22"/>
          <w:szCs w:val="22"/>
          <w:lang w:val="en-GB"/>
        </w:rPr>
        <w:t xml:space="preserve">. Since the latest revisions in September 2021, a few additional items have merged that require a change in the Statutes and Internal Regulations. </w:t>
      </w:r>
    </w:p>
    <w:p w14:paraId="202A6F93" w14:textId="77777777" w:rsidR="004B5E77" w:rsidRPr="00307328" w:rsidRDefault="004B5E77" w:rsidP="004B5E77">
      <w:pPr>
        <w:spacing w:after="120" w:line="276" w:lineRule="auto"/>
        <w:jc w:val="both"/>
        <w:rPr>
          <w:rFonts w:ascii="Arial" w:hAnsi="Arial" w:cs="Arial"/>
          <w:color w:val="auto"/>
          <w:sz w:val="22"/>
          <w:szCs w:val="22"/>
          <w:lang w:val="en-GB"/>
        </w:rPr>
      </w:pPr>
      <w:r>
        <w:rPr>
          <w:rFonts w:ascii="Arial" w:hAnsi="Arial" w:cs="Arial"/>
          <w:color w:val="auto"/>
          <w:sz w:val="22"/>
          <w:szCs w:val="22"/>
          <w:lang w:val="en-GB"/>
        </w:rPr>
        <w:t>Any</w:t>
      </w:r>
      <w:r w:rsidRPr="00307328">
        <w:rPr>
          <w:rFonts w:ascii="Arial" w:hAnsi="Arial" w:cs="Arial"/>
          <w:color w:val="auto"/>
          <w:sz w:val="22"/>
          <w:szCs w:val="22"/>
          <w:lang w:val="en-GB"/>
        </w:rPr>
        <w:t xml:space="preserve"> changes in the Statutes (first part of the document) require a formal approval by the International Council, based on the recommendation by the </w:t>
      </w:r>
      <w:r>
        <w:rPr>
          <w:rFonts w:ascii="Arial" w:hAnsi="Arial" w:cs="Arial"/>
          <w:color w:val="auto"/>
          <w:sz w:val="22"/>
          <w:szCs w:val="22"/>
          <w:lang w:val="en-GB"/>
        </w:rPr>
        <w:t xml:space="preserve">IUFRO </w:t>
      </w:r>
      <w:r w:rsidRPr="00307328">
        <w:rPr>
          <w:rFonts w:ascii="Arial" w:hAnsi="Arial" w:cs="Arial"/>
          <w:color w:val="auto"/>
          <w:sz w:val="22"/>
          <w:szCs w:val="22"/>
          <w:lang w:val="en-GB"/>
        </w:rPr>
        <w:t xml:space="preserve">Board. The changes in the latter part, in the Internal Regulations, require Board approval only. </w:t>
      </w:r>
    </w:p>
    <w:p w14:paraId="17071EAA" w14:textId="77777777" w:rsidR="004B5E77" w:rsidRPr="00814633" w:rsidRDefault="004B5E77" w:rsidP="004B5E77">
      <w:pPr>
        <w:pStyle w:val="Title"/>
        <w:spacing w:before="0" w:line="276" w:lineRule="auto"/>
        <w:jc w:val="both"/>
        <w:rPr>
          <w:rFonts w:ascii="Arial" w:hAnsi="Arial" w:cs="Arial"/>
          <w:b w:val="0"/>
          <w:bCs/>
          <w:color w:val="auto"/>
          <w:sz w:val="22"/>
          <w:szCs w:val="22"/>
          <w:lang w:val="en-GB"/>
        </w:rPr>
      </w:pPr>
      <w:r w:rsidRPr="00814633">
        <w:rPr>
          <w:rFonts w:ascii="Arial" w:hAnsi="Arial" w:cs="Arial"/>
          <w:b w:val="0"/>
          <w:color w:val="auto"/>
          <w:sz w:val="22"/>
          <w:szCs w:val="22"/>
          <w:lang w:val="en-GB"/>
        </w:rPr>
        <w:t>At the 61</w:t>
      </w:r>
      <w:r w:rsidRPr="00814633">
        <w:rPr>
          <w:rFonts w:ascii="Arial" w:hAnsi="Arial" w:cs="Arial"/>
          <w:b w:val="0"/>
          <w:color w:val="auto"/>
          <w:sz w:val="22"/>
          <w:szCs w:val="22"/>
          <w:vertAlign w:val="superscript"/>
          <w:lang w:val="en-GB"/>
        </w:rPr>
        <w:t>st</w:t>
      </w:r>
      <w:r>
        <w:rPr>
          <w:rFonts w:ascii="Arial" w:hAnsi="Arial" w:cs="Arial"/>
          <w:b w:val="0"/>
          <w:color w:val="auto"/>
          <w:sz w:val="22"/>
          <w:szCs w:val="22"/>
          <w:lang w:val="en-GB"/>
        </w:rPr>
        <w:t xml:space="preserve"> </w:t>
      </w:r>
      <w:r w:rsidRPr="00814633">
        <w:rPr>
          <w:rFonts w:ascii="Arial" w:hAnsi="Arial" w:cs="Arial"/>
          <w:b w:val="0"/>
          <w:color w:val="auto"/>
          <w:sz w:val="22"/>
          <w:szCs w:val="22"/>
          <w:lang w:val="en-GB"/>
        </w:rPr>
        <w:t xml:space="preserve">IUFRO Enlarged Board Meeting, held from 19-20 September in a hybrid format in Vienna, Austria, the Board </w:t>
      </w:r>
      <w:r w:rsidRPr="00814633">
        <w:rPr>
          <w:rFonts w:ascii="Arial" w:hAnsi="Arial" w:cs="Arial"/>
          <w:b w:val="0"/>
          <w:bCs/>
          <w:sz w:val="22"/>
          <w:szCs w:val="22"/>
          <w:lang w:val="en-GB"/>
        </w:rPr>
        <w:t xml:space="preserve">approved </w:t>
      </w:r>
      <w:r w:rsidRPr="00814633">
        <w:rPr>
          <w:rFonts w:ascii="Arial" w:hAnsi="Arial" w:cs="Arial"/>
          <w:b w:val="0"/>
          <w:bCs/>
          <w:sz w:val="22"/>
          <w:szCs w:val="22"/>
          <w:lang w:val="en-US"/>
        </w:rPr>
        <w:t>changes to the Internal Regulation</w:t>
      </w:r>
      <w:r>
        <w:rPr>
          <w:rFonts w:ascii="Arial" w:hAnsi="Arial" w:cs="Arial"/>
          <w:b w:val="0"/>
          <w:bCs/>
          <w:sz w:val="22"/>
          <w:szCs w:val="22"/>
          <w:lang w:val="en-US"/>
        </w:rPr>
        <w:t>s</w:t>
      </w:r>
      <w:r w:rsidRPr="00814633">
        <w:rPr>
          <w:rFonts w:ascii="Arial" w:hAnsi="Arial" w:cs="Arial"/>
          <w:b w:val="0"/>
          <w:bCs/>
          <w:sz w:val="22"/>
          <w:szCs w:val="22"/>
          <w:lang w:val="en-US"/>
        </w:rPr>
        <w:t xml:space="preserve"> (EB Motion </w:t>
      </w:r>
      <w:r>
        <w:rPr>
          <w:rFonts w:ascii="Arial" w:hAnsi="Arial" w:cs="Arial"/>
          <w:b w:val="0"/>
          <w:bCs/>
          <w:sz w:val="22"/>
          <w:szCs w:val="22"/>
          <w:lang w:val="en-US"/>
        </w:rPr>
        <w:t>4</w:t>
      </w:r>
      <w:r w:rsidRPr="00814633">
        <w:rPr>
          <w:rFonts w:ascii="Arial" w:hAnsi="Arial" w:cs="Arial"/>
          <w:b w:val="0"/>
          <w:bCs/>
          <w:sz w:val="22"/>
          <w:szCs w:val="22"/>
          <w:lang w:val="en-US"/>
        </w:rPr>
        <w:t xml:space="preserve">) and made a recommendation to the International Council regarding the proposal for changes </w:t>
      </w:r>
      <w:r>
        <w:rPr>
          <w:rFonts w:ascii="Arial" w:hAnsi="Arial" w:cs="Arial"/>
          <w:b w:val="0"/>
          <w:bCs/>
          <w:sz w:val="22"/>
          <w:szCs w:val="22"/>
          <w:lang w:val="en-US"/>
        </w:rPr>
        <w:t>to the</w:t>
      </w:r>
      <w:r w:rsidRPr="00814633">
        <w:rPr>
          <w:rFonts w:ascii="Arial" w:hAnsi="Arial" w:cs="Arial"/>
          <w:b w:val="0"/>
          <w:bCs/>
          <w:sz w:val="22"/>
          <w:szCs w:val="22"/>
          <w:lang w:val="en-US"/>
        </w:rPr>
        <w:t xml:space="preserve"> Statutes.</w:t>
      </w:r>
    </w:p>
    <w:p w14:paraId="07302572" w14:textId="77777777" w:rsidR="004B5E77" w:rsidRPr="00527620" w:rsidRDefault="004B5E77" w:rsidP="004B5E77">
      <w:pPr>
        <w:pStyle w:val="Title"/>
        <w:spacing w:before="0" w:line="276" w:lineRule="auto"/>
        <w:jc w:val="both"/>
        <w:rPr>
          <w:rFonts w:ascii="Arial" w:hAnsi="Arial" w:cs="Arial"/>
          <w:b w:val="0"/>
          <w:color w:val="auto"/>
          <w:sz w:val="12"/>
          <w:szCs w:val="12"/>
          <w:lang w:val="en-GB"/>
        </w:rPr>
      </w:pPr>
    </w:p>
    <w:p w14:paraId="5D19370B" w14:textId="77777777" w:rsidR="004B5E77" w:rsidRDefault="004B5E77" w:rsidP="004B5E77">
      <w:pPr>
        <w:pStyle w:val="Title"/>
        <w:spacing w:before="0" w:line="276" w:lineRule="auto"/>
        <w:jc w:val="both"/>
        <w:rPr>
          <w:rFonts w:ascii="Arial" w:hAnsi="Arial" w:cs="Arial"/>
          <w:b w:val="0"/>
          <w:color w:val="auto"/>
          <w:sz w:val="22"/>
          <w:szCs w:val="22"/>
          <w:lang w:val="en-GB"/>
        </w:rPr>
      </w:pPr>
      <w:r>
        <w:rPr>
          <w:rFonts w:ascii="Arial" w:hAnsi="Arial" w:cs="Arial"/>
          <w:b w:val="0"/>
          <w:color w:val="auto"/>
          <w:sz w:val="22"/>
          <w:szCs w:val="22"/>
          <w:lang w:val="en-GB"/>
        </w:rPr>
        <w:t xml:space="preserve">The following </w:t>
      </w:r>
      <w:r w:rsidRPr="00814633">
        <w:rPr>
          <w:rFonts w:ascii="Arial" w:hAnsi="Arial" w:cs="Arial"/>
          <w:b w:val="0"/>
          <w:color w:val="auto"/>
          <w:sz w:val="22"/>
          <w:szCs w:val="22"/>
          <w:lang w:val="en-GB"/>
        </w:rPr>
        <w:t>changes to the Statutes</w:t>
      </w:r>
      <w:r>
        <w:rPr>
          <w:rFonts w:ascii="Arial" w:hAnsi="Arial" w:cs="Arial"/>
          <w:b w:val="0"/>
          <w:color w:val="auto"/>
          <w:sz w:val="22"/>
          <w:szCs w:val="22"/>
          <w:lang w:val="en-GB"/>
        </w:rPr>
        <w:t xml:space="preserve"> were proposed:</w:t>
      </w:r>
    </w:p>
    <w:p w14:paraId="2B61766A" w14:textId="77777777" w:rsidR="004B5E77" w:rsidRPr="00162363" w:rsidRDefault="004B5E77" w:rsidP="004B5E77">
      <w:pPr>
        <w:pStyle w:val="ListParagraph"/>
        <w:numPr>
          <w:ilvl w:val="0"/>
          <w:numId w:val="9"/>
        </w:numPr>
        <w:spacing w:after="200"/>
        <w:rPr>
          <w:rFonts w:ascii="Arial" w:hAnsi="Arial" w:cs="Arial"/>
          <w:sz w:val="22"/>
          <w:szCs w:val="22"/>
          <w:lang w:val="en-GB"/>
        </w:rPr>
      </w:pPr>
      <w:r w:rsidRPr="00162363">
        <w:rPr>
          <w:rFonts w:ascii="Arial" w:hAnsi="Arial" w:cs="Arial"/>
          <w:sz w:val="22"/>
          <w:szCs w:val="22"/>
          <w:lang w:val="en-GB"/>
        </w:rPr>
        <w:t>Responsibilities of the Vice-President for Task Forces</w:t>
      </w:r>
    </w:p>
    <w:p w14:paraId="55089D0B" w14:textId="77777777" w:rsidR="004B5E77" w:rsidRPr="00162363" w:rsidRDefault="004B5E77" w:rsidP="004B5E77">
      <w:pPr>
        <w:pStyle w:val="ListParagraph"/>
        <w:numPr>
          <w:ilvl w:val="0"/>
          <w:numId w:val="9"/>
        </w:numPr>
        <w:spacing w:after="200"/>
        <w:rPr>
          <w:rFonts w:ascii="Arial" w:hAnsi="Arial" w:cs="Arial"/>
          <w:sz w:val="22"/>
          <w:szCs w:val="22"/>
          <w:lang w:val="en-GB"/>
        </w:rPr>
      </w:pPr>
      <w:r w:rsidRPr="00162363">
        <w:rPr>
          <w:rFonts w:ascii="Arial" w:hAnsi="Arial" w:cs="Arial"/>
          <w:sz w:val="22"/>
          <w:szCs w:val="22"/>
          <w:lang w:val="en-GB"/>
        </w:rPr>
        <w:t>Adjustment required by the Austrian Federal Ministry of Finance (</w:t>
      </w:r>
      <w:proofErr w:type="spellStart"/>
      <w:r w:rsidRPr="00162363">
        <w:rPr>
          <w:rFonts w:ascii="Arial" w:hAnsi="Arial" w:cs="Arial"/>
          <w:sz w:val="22"/>
          <w:szCs w:val="22"/>
          <w:lang w:val="en-GB"/>
        </w:rPr>
        <w:t>Finanzamt</w:t>
      </w:r>
      <w:proofErr w:type="spellEnd"/>
      <w:r w:rsidRPr="00162363">
        <w:rPr>
          <w:rFonts w:ascii="Arial" w:hAnsi="Arial" w:cs="Arial"/>
          <w:sz w:val="22"/>
          <w:szCs w:val="22"/>
          <w:lang w:val="en-GB"/>
        </w:rPr>
        <w:t>) regarding voluntary termination of the Union</w:t>
      </w:r>
    </w:p>
    <w:p w14:paraId="467D9559" w14:textId="77777777" w:rsidR="004B5E77" w:rsidRPr="00162363" w:rsidRDefault="004B5E77" w:rsidP="004B5E77">
      <w:pPr>
        <w:pStyle w:val="ListParagraph"/>
        <w:numPr>
          <w:ilvl w:val="0"/>
          <w:numId w:val="9"/>
        </w:numPr>
        <w:spacing w:after="200"/>
        <w:rPr>
          <w:rFonts w:ascii="Arial" w:hAnsi="Arial" w:cs="Arial"/>
          <w:sz w:val="22"/>
          <w:szCs w:val="22"/>
          <w:lang w:val="en-GB"/>
        </w:rPr>
      </w:pPr>
      <w:r w:rsidRPr="00162363">
        <w:rPr>
          <w:rFonts w:ascii="Arial" w:hAnsi="Arial" w:cs="Arial"/>
          <w:sz w:val="22"/>
          <w:szCs w:val="22"/>
          <w:lang w:val="en-GB"/>
        </w:rPr>
        <w:t>Removal of text about IUFRO officeholders serving IUFRO in their personal capacity</w:t>
      </w:r>
    </w:p>
    <w:p w14:paraId="5AD755D1" w14:textId="77777777" w:rsidR="004B5E77" w:rsidRPr="00162363" w:rsidRDefault="004B5E77" w:rsidP="004B5E77">
      <w:pPr>
        <w:pStyle w:val="ListParagraph"/>
        <w:numPr>
          <w:ilvl w:val="0"/>
          <w:numId w:val="9"/>
        </w:numPr>
        <w:spacing w:after="200"/>
        <w:rPr>
          <w:rFonts w:ascii="Arial" w:hAnsi="Arial" w:cs="Arial"/>
          <w:sz w:val="22"/>
          <w:szCs w:val="22"/>
          <w:lang w:val="en-GB"/>
        </w:rPr>
      </w:pPr>
      <w:r w:rsidRPr="00162363">
        <w:rPr>
          <w:rFonts w:ascii="Arial" w:hAnsi="Arial" w:cs="Arial"/>
          <w:sz w:val="22"/>
          <w:szCs w:val="22"/>
          <w:lang w:val="en-GB"/>
        </w:rPr>
        <w:t>Awards: Eligibility of members to be selected for awards; Procedure for selecting Best Poster Awards (BPA)</w:t>
      </w:r>
    </w:p>
    <w:p w14:paraId="12040EA4" w14:textId="77777777" w:rsidR="004B5E77" w:rsidRDefault="004B5E77" w:rsidP="004B5E77">
      <w:pPr>
        <w:spacing w:after="120" w:line="276" w:lineRule="auto"/>
        <w:jc w:val="both"/>
        <w:rPr>
          <w:rFonts w:ascii="Arial" w:hAnsi="Arial" w:cs="Arial"/>
          <w:sz w:val="22"/>
          <w:szCs w:val="22"/>
          <w:lang w:val="en-US"/>
        </w:rPr>
      </w:pPr>
      <w:r>
        <w:rPr>
          <w:rFonts w:ascii="Arial" w:hAnsi="Arial" w:cs="Arial"/>
          <w:sz w:val="22"/>
          <w:szCs w:val="22"/>
          <w:lang w:val="en-US"/>
        </w:rPr>
        <w:t xml:space="preserve">The current document has been prepared in two versions: 1) all proposed changes to the Statutes (first part of the document) in “track changes” format; and 2) all proposed changes to the Statutes already approved in the “clean” version. Both versions include the second part – the text of the Internal Regulations – with changes approved by the IUFRO Board. </w:t>
      </w:r>
    </w:p>
    <w:p w14:paraId="40B269A4" w14:textId="77777777" w:rsidR="004B5E77" w:rsidRDefault="004B5E77" w:rsidP="004B5E77">
      <w:pPr>
        <w:spacing w:after="120" w:line="276" w:lineRule="auto"/>
        <w:jc w:val="both"/>
        <w:rPr>
          <w:rFonts w:ascii="Arial" w:hAnsi="Arial" w:cs="Arial"/>
          <w:sz w:val="22"/>
          <w:szCs w:val="22"/>
          <w:lang w:val="en-US"/>
        </w:rPr>
      </w:pPr>
      <w:r>
        <w:rPr>
          <w:rFonts w:ascii="Arial" w:hAnsi="Arial" w:cs="Arial"/>
          <w:sz w:val="22"/>
          <w:szCs w:val="22"/>
          <w:lang w:val="en-US"/>
        </w:rPr>
        <w:t xml:space="preserve">The International Council is asked to vote electronically via electronic IC ballot vote on the proposed changes to the Statutes. </w:t>
      </w:r>
    </w:p>
    <w:p w14:paraId="19F0C4F5" w14:textId="4F0AAC2D" w:rsidR="00814633" w:rsidRDefault="00814633" w:rsidP="00814633">
      <w:pPr>
        <w:spacing w:after="120" w:line="276" w:lineRule="auto"/>
        <w:jc w:val="both"/>
        <w:rPr>
          <w:rFonts w:ascii="Arial" w:hAnsi="Arial" w:cs="Arial"/>
          <w:sz w:val="22"/>
          <w:szCs w:val="22"/>
          <w:lang w:val="en-US"/>
        </w:rPr>
      </w:pPr>
      <w:r>
        <w:rPr>
          <w:rFonts w:ascii="Arial" w:hAnsi="Arial" w:cs="Arial"/>
          <w:sz w:val="22"/>
          <w:szCs w:val="22"/>
          <w:lang w:val="en-US"/>
        </w:rPr>
        <w:t xml:space="preserve"> </w:t>
      </w:r>
    </w:p>
    <w:p w14:paraId="2401F71E" w14:textId="68B917A2" w:rsidR="0070317E" w:rsidRPr="0070317E" w:rsidRDefault="0070317E" w:rsidP="0070317E">
      <w:pPr>
        <w:rPr>
          <w:lang w:val="en-AT"/>
        </w:rPr>
      </w:pPr>
    </w:p>
    <w:p w14:paraId="1FCC7E77" w14:textId="3F10A980" w:rsidR="0070317E" w:rsidRDefault="0070317E" w:rsidP="0070317E">
      <w:pPr>
        <w:rPr>
          <w:lang w:val="en-US"/>
        </w:rPr>
      </w:pPr>
    </w:p>
    <w:p w14:paraId="7D437906" w14:textId="66253819" w:rsidR="00FD76DD" w:rsidRDefault="00FD76DD" w:rsidP="0070317E">
      <w:pPr>
        <w:rPr>
          <w:lang w:val="en-US"/>
        </w:rPr>
      </w:pPr>
    </w:p>
    <w:p w14:paraId="3AC86768" w14:textId="77777777" w:rsidR="00FD76DD" w:rsidRDefault="00FD76DD" w:rsidP="0070317E">
      <w:pPr>
        <w:rPr>
          <w:lang w:val="en-US"/>
        </w:rPr>
      </w:pPr>
    </w:p>
    <w:p w14:paraId="42B38E8D" w14:textId="594369BD" w:rsidR="0070317E" w:rsidRDefault="0070317E" w:rsidP="0070317E">
      <w:pPr>
        <w:rPr>
          <w:lang w:val="en-US"/>
        </w:rPr>
      </w:pPr>
    </w:p>
    <w:p w14:paraId="0A3C5B95" w14:textId="77777777" w:rsidR="0070317E" w:rsidRPr="0070317E" w:rsidRDefault="0070317E" w:rsidP="0070317E">
      <w:pPr>
        <w:rPr>
          <w:lang w:val="en-US"/>
        </w:rPr>
      </w:pPr>
    </w:p>
    <w:p w14:paraId="1026C138" w14:textId="77777777" w:rsidR="0070317E" w:rsidRPr="0070317E" w:rsidRDefault="0070317E">
      <w:pPr>
        <w:rPr>
          <w:b/>
          <w:bCs/>
          <w:sz w:val="12"/>
          <w:szCs w:val="12"/>
          <w:lang w:val="en-AT"/>
        </w:rPr>
      </w:pPr>
      <w:r>
        <w:rPr>
          <w:bCs/>
          <w:sz w:val="12"/>
          <w:szCs w:val="12"/>
          <w:lang w:val="en-US"/>
        </w:rPr>
        <w:br w:type="page"/>
      </w:r>
    </w:p>
    <w:p w14:paraId="15706F1A" w14:textId="77777777" w:rsidR="00725C20" w:rsidRDefault="00725C20" w:rsidP="00725C20">
      <w:pPr>
        <w:pStyle w:val="Title"/>
        <w:rPr>
          <w:bCs/>
          <w:sz w:val="12"/>
          <w:szCs w:val="12"/>
          <w:lang w:val="en-US"/>
        </w:rPr>
      </w:pPr>
    </w:p>
    <w:p w14:paraId="02512BC0" w14:textId="77777777" w:rsidR="00B55B1C" w:rsidRPr="00B55B1C" w:rsidRDefault="00B55B1C" w:rsidP="00B55B1C">
      <w:pPr>
        <w:rPr>
          <w:rFonts w:ascii="Arial" w:hAnsi="Arial" w:cs="Arial"/>
          <w:b/>
          <w:sz w:val="28"/>
          <w:szCs w:val="28"/>
          <w:lang w:val="en-GB"/>
        </w:rPr>
      </w:pPr>
    </w:p>
    <w:p w14:paraId="2A753413" w14:textId="77777777" w:rsidR="00794D32" w:rsidRDefault="00794D32"/>
    <w:p w14:paraId="6D5B7C24" w14:textId="660BCD67" w:rsidR="00794D32" w:rsidRDefault="00794D32"/>
    <w:p w14:paraId="54A7E794" w14:textId="2CF0B768" w:rsidR="00570F28" w:rsidRDefault="006147FB">
      <w:r>
        <w:rPr>
          <w:noProof/>
          <w:lang w:val="de-AT" w:eastAsia="de-AT"/>
        </w:rPr>
        <w:drawing>
          <wp:anchor distT="0" distB="0" distL="114300" distR="114300" simplePos="0" relativeHeight="251658240" behindDoc="1" locked="0" layoutInCell="1" allowOverlap="1" wp14:anchorId="40B5ED5A" wp14:editId="5E77741A">
            <wp:simplePos x="0" y="0"/>
            <wp:positionH relativeFrom="column">
              <wp:align>center</wp:align>
            </wp:positionH>
            <wp:positionV relativeFrom="paragraph">
              <wp:posOffset>0</wp:posOffset>
            </wp:positionV>
            <wp:extent cx="4078605" cy="1413510"/>
            <wp:effectExtent l="0" t="0" r="0" b="0"/>
            <wp:wrapNone/>
            <wp:docPr id="1308051026"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78605" cy="1413510"/>
                    </a:xfrm>
                    <a:prstGeom prst="rect">
                      <a:avLst/>
                    </a:prstGeom>
                  </pic:spPr>
                </pic:pic>
              </a:graphicData>
            </a:graphic>
            <wp14:sizeRelH relativeFrom="page">
              <wp14:pctWidth>0</wp14:pctWidth>
            </wp14:sizeRelH>
            <wp14:sizeRelV relativeFrom="page">
              <wp14:pctHeight>0</wp14:pctHeight>
            </wp14:sizeRelV>
          </wp:anchor>
        </w:drawing>
      </w:r>
    </w:p>
    <w:p w14:paraId="5C5F16D9" w14:textId="12D03258" w:rsidR="002C248E" w:rsidRDefault="002C248E">
      <w:pPr>
        <w:tabs>
          <w:tab w:val="left" w:pos="567"/>
        </w:tabs>
        <w:spacing w:after="96"/>
      </w:pPr>
    </w:p>
    <w:p w14:paraId="46FC5AA6" w14:textId="6D6C5276" w:rsidR="002C248E" w:rsidRDefault="002C248E">
      <w:pPr>
        <w:tabs>
          <w:tab w:val="left" w:pos="567"/>
        </w:tabs>
        <w:spacing w:after="96"/>
      </w:pPr>
    </w:p>
    <w:p w14:paraId="5A2E67A6" w14:textId="639D847E" w:rsidR="002C248E" w:rsidRDefault="002C248E">
      <w:pPr>
        <w:tabs>
          <w:tab w:val="left" w:pos="567"/>
        </w:tabs>
        <w:spacing w:after="96"/>
      </w:pPr>
    </w:p>
    <w:p w14:paraId="414B20DF" w14:textId="77777777" w:rsidR="002C248E" w:rsidRDefault="002C248E">
      <w:pPr>
        <w:tabs>
          <w:tab w:val="left" w:pos="567"/>
        </w:tabs>
        <w:spacing w:after="96"/>
      </w:pPr>
    </w:p>
    <w:p w14:paraId="7A38F57B" w14:textId="77777777" w:rsidR="002C248E" w:rsidRDefault="002C248E">
      <w:pPr>
        <w:tabs>
          <w:tab w:val="left" w:pos="567"/>
        </w:tabs>
        <w:spacing w:after="96"/>
      </w:pPr>
    </w:p>
    <w:p w14:paraId="762E7427" w14:textId="52F35740" w:rsidR="002C248E" w:rsidRDefault="002C248E">
      <w:pPr>
        <w:tabs>
          <w:tab w:val="left" w:pos="567"/>
        </w:tabs>
        <w:spacing w:after="96"/>
      </w:pPr>
    </w:p>
    <w:p w14:paraId="5C67039F" w14:textId="77777777" w:rsidR="006147FB" w:rsidRDefault="006147FB">
      <w:pPr>
        <w:tabs>
          <w:tab w:val="left" w:pos="567"/>
        </w:tabs>
        <w:spacing w:after="96"/>
      </w:pPr>
    </w:p>
    <w:p w14:paraId="5FEF90F2" w14:textId="302833EC" w:rsidR="002C248E" w:rsidRDefault="0086106E">
      <w:pPr>
        <w:tabs>
          <w:tab w:val="left" w:pos="567"/>
        </w:tabs>
        <w:spacing w:after="96"/>
        <w:jc w:val="center"/>
      </w:pPr>
      <w:r>
        <w:rPr>
          <w:rFonts w:ascii="Arial" w:eastAsia="Arial" w:hAnsi="Arial" w:cs="Arial"/>
          <w:b/>
          <w:i/>
          <w:color w:val="003366"/>
          <w:sz w:val="40"/>
          <w:szCs w:val="40"/>
        </w:rPr>
        <w:t>International Union</w:t>
      </w:r>
      <w:r w:rsidR="006147FB">
        <w:rPr>
          <w:rFonts w:ascii="Arial" w:eastAsia="Arial" w:hAnsi="Arial" w:cs="Arial"/>
          <w:b/>
          <w:i/>
          <w:color w:val="003366"/>
          <w:sz w:val="40"/>
          <w:szCs w:val="40"/>
        </w:rPr>
        <w:t xml:space="preserve"> </w:t>
      </w:r>
      <w:r>
        <w:rPr>
          <w:rFonts w:ascii="Arial" w:eastAsia="Arial" w:hAnsi="Arial" w:cs="Arial"/>
          <w:b/>
          <w:i/>
          <w:color w:val="003366"/>
          <w:sz w:val="40"/>
          <w:szCs w:val="40"/>
        </w:rPr>
        <w:t>of Forest Research Organizations</w:t>
      </w:r>
    </w:p>
    <w:p w14:paraId="04987E8A" w14:textId="77777777" w:rsidR="002C248E" w:rsidRDefault="002C248E">
      <w:pPr>
        <w:tabs>
          <w:tab w:val="left" w:pos="567"/>
        </w:tabs>
        <w:spacing w:after="96"/>
        <w:jc w:val="center"/>
      </w:pPr>
    </w:p>
    <w:p w14:paraId="693B39D0" w14:textId="77777777" w:rsidR="002C248E" w:rsidRDefault="002C248E">
      <w:pPr>
        <w:tabs>
          <w:tab w:val="left" w:pos="567"/>
        </w:tabs>
        <w:spacing w:after="96"/>
        <w:jc w:val="center"/>
      </w:pPr>
    </w:p>
    <w:p w14:paraId="2025DDEB" w14:textId="77777777" w:rsidR="002C248E" w:rsidRDefault="0086106E">
      <w:pPr>
        <w:tabs>
          <w:tab w:val="left" w:pos="567"/>
        </w:tabs>
        <w:spacing w:after="96"/>
        <w:jc w:val="center"/>
      </w:pPr>
      <w:r>
        <w:rPr>
          <w:rFonts w:ascii="Arial" w:eastAsia="Arial" w:hAnsi="Arial" w:cs="Arial"/>
          <w:b/>
          <w:color w:val="003366"/>
          <w:sz w:val="96"/>
          <w:szCs w:val="96"/>
        </w:rPr>
        <w:t>IUFRO Statutes</w:t>
      </w:r>
    </w:p>
    <w:p w14:paraId="67BF55CA" w14:textId="77777777" w:rsidR="002C248E" w:rsidRDefault="0086106E">
      <w:pPr>
        <w:tabs>
          <w:tab w:val="left" w:pos="567"/>
        </w:tabs>
        <w:spacing w:after="96"/>
        <w:jc w:val="center"/>
      </w:pPr>
      <w:r>
        <w:rPr>
          <w:rFonts w:ascii="Arial" w:eastAsia="Arial" w:hAnsi="Arial" w:cs="Arial"/>
          <w:b/>
          <w:color w:val="003366"/>
          <w:sz w:val="96"/>
          <w:szCs w:val="96"/>
        </w:rPr>
        <w:t>and</w:t>
      </w:r>
    </w:p>
    <w:p w14:paraId="324B02EC" w14:textId="77777777" w:rsidR="002C248E" w:rsidRDefault="0086106E">
      <w:pPr>
        <w:tabs>
          <w:tab w:val="left" w:pos="567"/>
        </w:tabs>
        <w:spacing w:after="96"/>
        <w:jc w:val="center"/>
      </w:pPr>
      <w:r>
        <w:rPr>
          <w:rFonts w:ascii="Arial" w:eastAsia="Arial" w:hAnsi="Arial" w:cs="Arial"/>
          <w:b/>
          <w:color w:val="003366"/>
          <w:sz w:val="96"/>
          <w:szCs w:val="96"/>
        </w:rPr>
        <w:t>Internal Regulations</w:t>
      </w:r>
    </w:p>
    <w:p w14:paraId="02BBD7BA" w14:textId="77777777" w:rsidR="002C248E" w:rsidRDefault="002C248E">
      <w:pPr>
        <w:tabs>
          <w:tab w:val="left" w:pos="567"/>
        </w:tabs>
        <w:spacing w:after="96"/>
        <w:jc w:val="center"/>
      </w:pPr>
    </w:p>
    <w:p w14:paraId="7B4FB2B0" w14:textId="77777777" w:rsidR="002C248E" w:rsidRDefault="002C248E">
      <w:pPr>
        <w:tabs>
          <w:tab w:val="left" w:pos="567"/>
        </w:tabs>
        <w:spacing w:after="96"/>
      </w:pPr>
    </w:p>
    <w:p w14:paraId="3B870C04" w14:textId="77777777" w:rsidR="002C248E" w:rsidRDefault="002C248E">
      <w:pPr>
        <w:tabs>
          <w:tab w:val="left" w:pos="567"/>
        </w:tabs>
        <w:spacing w:after="96"/>
      </w:pPr>
    </w:p>
    <w:p w14:paraId="5289C693" w14:textId="140B2127" w:rsidR="002C248E" w:rsidRPr="00C55F98" w:rsidRDefault="0086106E" w:rsidP="00090435">
      <w:pPr>
        <w:tabs>
          <w:tab w:val="left" w:pos="567"/>
        </w:tabs>
        <w:spacing w:after="96"/>
        <w:jc w:val="center"/>
        <w:rPr>
          <w:rFonts w:ascii="Arial" w:eastAsia="Arial" w:hAnsi="Arial" w:cs="Arial"/>
          <w:b/>
          <w:i/>
          <w:color w:val="003366"/>
          <w:sz w:val="40"/>
          <w:szCs w:val="40"/>
        </w:rPr>
      </w:pPr>
      <w:r>
        <w:rPr>
          <w:rFonts w:ascii="Arial" w:eastAsia="Arial" w:hAnsi="Arial" w:cs="Arial"/>
          <w:b/>
          <w:i/>
          <w:color w:val="003366"/>
          <w:sz w:val="40"/>
          <w:szCs w:val="40"/>
        </w:rPr>
        <w:t xml:space="preserve">IUFRO Statutes </w:t>
      </w:r>
      <w:r w:rsidR="00090435">
        <w:rPr>
          <w:rFonts w:ascii="Arial" w:eastAsia="Arial" w:hAnsi="Arial" w:cs="Arial"/>
          <w:b/>
          <w:i/>
          <w:color w:val="003366"/>
          <w:sz w:val="40"/>
          <w:szCs w:val="40"/>
        </w:rPr>
        <w:t>202</w:t>
      </w:r>
      <w:ins w:id="0" w:author="IUFRO" w:date="2022-07-25T11:22:00Z">
        <w:r w:rsidR="007429E9">
          <w:rPr>
            <w:rFonts w:ascii="Arial" w:eastAsia="Arial" w:hAnsi="Arial" w:cs="Arial"/>
            <w:b/>
            <w:i/>
            <w:color w:val="003366"/>
            <w:sz w:val="40"/>
            <w:szCs w:val="40"/>
          </w:rPr>
          <w:t>2</w:t>
        </w:r>
      </w:ins>
      <w:del w:id="1" w:author="IUFRO" w:date="2022-07-25T11:22:00Z">
        <w:r w:rsidR="00090435" w:rsidDel="007429E9">
          <w:rPr>
            <w:rFonts w:ascii="Arial" w:eastAsia="Arial" w:hAnsi="Arial" w:cs="Arial"/>
            <w:b/>
            <w:i/>
            <w:color w:val="003366"/>
            <w:sz w:val="40"/>
            <w:szCs w:val="40"/>
          </w:rPr>
          <w:delText>1</w:delText>
        </w:r>
      </w:del>
    </w:p>
    <w:p w14:paraId="7E8CE076" w14:textId="77777777" w:rsidR="00090435" w:rsidRDefault="00090435">
      <w:pPr>
        <w:tabs>
          <w:tab w:val="left" w:pos="567"/>
        </w:tabs>
        <w:spacing w:after="96"/>
        <w:jc w:val="center"/>
        <w:rPr>
          <w:rFonts w:ascii="Arial" w:eastAsia="Arial" w:hAnsi="Arial" w:cs="Arial"/>
          <w:i/>
          <w:color w:val="003366"/>
          <w:sz w:val="40"/>
          <w:szCs w:val="40"/>
        </w:rPr>
      </w:pPr>
    </w:p>
    <w:p w14:paraId="0A93C9B3" w14:textId="273A55E3" w:rsidR="002C248E" w:rsidRPr="00C55F98" w:rsidRDefault="007C4C4C">
      <w:pPr>
        <w:tabs>
          <w:tab w:val="left" w:pos="567"/>
        </w:tabs>
        <w:spacing w:after="96"/>
        <w:jc w:val="center"/>
        <w:rPr>
          <w:color w:val="002060"/>
        </w:rPr>
      </w:pPr>
      <w:r>
        <w:rPr>
          <w:rFonts w:ascii="Arial" w:eastAsia="Arial" w:hAnsi="Arial" w:cs="Arial"/>
          <w:i/>
          <w:color w:val="003366"/>
          <w:sz w:val="40"/>
          <w:szCs w:val="40"/>
        </w:rPr>
        <w:t>Vienna, Austria</w:t>
      </w:r>
      <w:r w:rsidRPr="00C55F98">
        <w:rPr>
          <w:rFonts w:ascii="Arial" w:eastAsia="Arial" w:hAnsi="Arial" w:cs="Arial"/>
          <w:i/>
          <w:color w:val="002060"/>
          <w:sz w:val="40"/>
          <w:szCs w:val="40"/>
        </w:rPr>
        <w:t xml:space="preserve">, </w:t>
      </w:r>
      <w:r w:rsidR="00D9341F">
        <w:rPr>
          <w:rFonts w:ascii="Arial" w:eastAsia="Arial" w:hAnsi="Arial" w:cs="Arial"/>
          <w:i/>
          <w:color w:val="002060"/>
          <w:sz w:val="40"/>
          <w:szCs w:val="40"/>
        </w:rPr>
        <w:t>20</w:t>
      </w:r>
      <w:r w:rsidR="00E222AB">
        <w:rPr>
          <w:rFonts w:ascii="Arial" w:eastAsia="Arial" w:hAnsi="Arial" w:cs="Arial"/>
          <w:i/>
          <w:color w:val="002060"/>
          <w:sz w:val="40"/>
          <w:szCs w:val="40"/>
        </w:rPr>
        <w:t>2</w:t>
      </w:r>
      <w:ins w:id="2" w:author="IUFRO" w:date="2022-07-25T11:22:00Z">
        <w:r w:rsidR="007429E9">
          <w:rPr>
            <w:rFonts w:ascii="Arial" w:eastAsia="Arial" w:hAnsi="Arial" w:cs="Arial"/>
            <w:i/>
            <w:color w:val="002060"/>
            <w:sz w:val="40"/>
            <w:szCs w:val="40"/>
          </w:rPr>
          <w:t>2</w:t>
        </w:r>
      </w:ins>
      <w:del w:id="3" w:author="IUFRO" w:date="2022-07-25T11:22:00Z">
        <w:r w:rsidR="00E222AB" w:rsidDel="007429E9">
          <w:rPr>
            <w:rFonts w:ascii="Arial" w:eastAsia="Arial" w:hAnsi="Arial" w:cs="Arial"/>
            <w:i/>
            <w:color w:val="002060"/>
            <w:sz w:val="40"/>
            <w:szCs w:val="40"/>
          </w:rPr>
          <w:delText>1</w:delText>
        </w:r>
      </w:del>
    </w:p>
    <w:p w14:paraId="62AD98C3" w14:textId="77777777" w:rsidR="002C248E" w:rsidRDefault="0086106E" w:rsidP="0086106E">
      <w:r>
        <w:br w:type="page"/>
      </w:r>
    </w:p>
    <w:p w14:paraId="38CA6EA5" w14:textId="77777777" w:rsidR="002C248E" w:rsidRDefault="0086106E">
      <w:pPr>
        <w:tabs>
          <w:tab w:val="left" w:pos="567"/>
          <w:tab w:val="right" w:pos="9061"/>
        </w:tabs>
      </w:pPr>
      <w:r>
        <w:rPr>
          <w:rFonts w:ascii="Arial" w:eastAsia="Arial" w:hAnsi="Arial" w:cs="Arial"/>
          <w:b/>
          <w:smallCaps/>
          <w:sz w:val="28"/>
          <w:szCs w:val="28"/>
        </w:rPr>
        <w:lastRenderedPageBreak/>
        <w:t>TABLE OF CONTENTS</w:t>
      </w:r>
    </w:p>
    <w:p w14:paraId="490388CE" w14:textId="77777777" w:rsidR="002C248E" w:rsidRDefault="002C248E"/>
    <w:p w14:paraId="60F90253" w14:textId="77777777" w:rsidR="002C248E" w:rsidRPr="003A6E55" w:rsidRDefault="002C248E">
      <w:pPr>
        <w:tabs>
          <w:tab w:val="left" w:pos="1985"/>
          <w:tab w:val="right" w:pos="9628"/>
        </w:tabs>
      </w:pPr>
    </w:p>
    <w:p w14:paraId="4BDB19DF" w14:textId="79FD279C" w:rsidR="002C248E" w:rsidRPr="00CF07BF" w:rsidRDefault="00000000">
      <w:pPr>
        <w:tabs>
          <w:tab w:val="left" w:pos="1985"/>
          <w:tab w:val="right" w:pos="9628"/>
        </w:tabs>
        <w:rPr>
          <w:sz w:val="22"/>
          <w:szCs w:val="22"/>
        </w:rPr>
      </w:pPr>
      <w:hyperlink w:anchor="h.1ksv4uv">
        <w:r w:rsidR="0086106E" w:rsidRPr="003A6E55">
          <w:rPr>
            <w:rFonts w:ascii="Arial" w:eastAsia="Arial" w:hAnsi="Arial" w:cs="Arial"/>
            <w:b/>
            <w:smallCaps/>
            <w:color w:val="0000FF"/>
          </w:rPr>
          <w:t>STATUTES</w:t>
        </w:r>
      </w:hyperlink>
      <w:hyperlink w:anchor="h.1ksv4uv">
        <w:r w:rsidR="0086106E" w:rsidRPr="00CF07BF">
          <w:rPr>
            <w:rFonts w:ascii="Arial" w:eastAsia="Arial" w:hAnsi="Arial" w:cs="Arial"/>
            <w:b/>
            <w:smallCaps/>
          </w:rPr>
          <w:tab/>
        </w:r>
        <w:r w:rsidR="0086106E" w:rsidRPr="00CF07BF">
          <w:rPr>
            <w:rFonts w:ascii="Arial" w:eastAsia="Arial" w:hAnsi="Arial" w:cs="Arial"/>
            <w:b/>
            <w:smallCaps/>
          </w:rPr>
          <w:tab/>
        </w:r>
      </w:hyperlink>
    </w:p>
    <w:p w14:paraId="2F7C532F" w14:textId="77777777" w:rsidR="002C248E" w:rsidRPr="00CF07BF" w:rsidRDefault="002C248E">
      <w:pPr>
        <w:tabs>
          <w:tab w:val="left" w:pos="1985"/>
          <w:tab w:val="right" w:pos="9628"/>
        </w:tabs>
        <w:rPr>
          <w:sz w:val="22"/>
          <w:szCs w:val="22"/>
        </w:rPr>
      </w:pPr>
    </w:p>
    <w:p w14:paraId="4F8FFD60" w14:textId="77777777" w:rsidR="002C248E" w:rsidRPr="00CF07BF" w:rsidRDefault="00000000">
      <w:pPr>
        <w:tabs>
          <w:tab w:val="left" w:pos="1985"/>
          <w:tab w:val="right" w:pos="9628"/>
        </w:tabs>
        <w:rPr>
          <w:sz w:val="22"/>
          <w:szCs w:val="22"/>
        </w:rPr>
      </w:pPr>
      <w:hyperlink w:anchor="h.44sinio">
        <w:r w:rsidR="0086106E" w:rsidRPr="00CF07BF">
          <w:rPr>
            <w:rFonts w:ascii="Arial" w:eastAsia="Arial" w:hAnsi="Arial" w:cs="Arial"/>
            <w:color w:val="0000FF"/>
            <w:sz w:val="22"/>
            <w:szCs w:val="22"/>
            <w:u w:val="single"/>
          </w:rPr>
          <w:t>ARTICLE I: _</w:t>
        </w:r>
        <w:r w:rsidR="0086106E" w:rsidRPr="00CF07BF">
          <w:rPr>
            <w:rFonts w:ascii="Arial" w:eastAsia="Arial" w:hAnsi="Arial" w:cs="Arial"/>
            <w:color w:val="0000FF"/>
            <w:sz w:val="22"/>
            <w:szCs w:val="22"/>
            <w:u w:val="single"/>
          </w:rPr>
          <w:tab/>
        </w:r>
      </w:hyperlink>
      <w:hyperlink w:anchor="h.44sinio">
        <w:r w:rsidR="0086106E" w:rsidRPr="00CF07BF">
          <w:rPr>
            <w:rFonts w:ascii="Arial" w:eastAsia="Arial" w:hAnsi="Arial" w:cs="Arial"/>
            <w:i/>
            <w:color w:val="0000FF"/>
            <w:sz w:val="22"/>
            <w:szCs w:val="22"/>
            <w:u w:val="single"/>
          </w:rPr>
          <w:t>Title, Location and Scope of Action</w:t>
        </w:r>
      </w:hyperlink>
      <w:hyperlink w:anchor="h.2jxsxqh">
        <w:r w:rsidR="0086106E" w:rsidRPr="00CF07BF">
          <w:rPr>
            <w:rFonts w:ascii="Arial" w:eastAsia="Arial" w:hAnsi="Arial" w:cs="Arial"/>
            <w:sz w:val="22"/>
            <w:szCs w:val="22"/>
          </w:rPr>
          <w:tab/>
        </w:r>
      </w:hyperlink>
    </w:p>
    <w:p w14:paraId="61F83AC4" w14:textId="3CBB22C6" w:rsidR="002C248E" w:rsidRPr="00CF07BF" w:rsidRDefault="0086106E">
      <w:pPr>
        <w:tabs>
          <w:tab w:val="left" w:pos="1985"/>
          <w:tab w:val="right" w:pos="9628"/>
        </w:tabs>
        <w:rPr>
          <w:sz w:val="22"/>
          <w:szCs w:val="22"/>
          <w:lang w:val="en-US"/>
        </w:rPr>
      </w:pPr>
      <w:r w:rsidRPr="00CF07BF">
        <w:rPr>
          <w:rFonts w:ascii="Arial" w:eastAsia="Arial" w:hAnsi="Arial" w:cs="Arial"/>
          <w:color w:val="0000FF"/>
          <w:sz w:val="22"/>
          <w:szCs w:val="22"/>
          <w:u w:val="single"/>
          <w:lang w:val="en-US"/>
        </w:rPr>
        <w:t>ARTICLE II: _</w:t>
      </w:r>
      <w:r w:rsidRPr="00CF07BF">
        <w:rPr>
          <w:rFonts w:ascii="Arial" w:eastAsia="Arial" w:hAnsi="Arial" w:cs="Arial"/>
          <w:color w:val="0000FF"/>
          <w:sz w:val="22"/>
          <w:szCs w:val="22"/>
          <w:u w:val="single"/>
          <w:lang w:val="en-US"/>
        </w:rPr>
        <w:tab/>
      </w:r>
      <w:r w:rsidRPr="00CF07BF">
        <w:rPr>
          <w:rFonts w:ascii="Arial" w:eastAsia="Arial" w:hAnsi="Arial" w:cs="Arial"/>
          <w:i/>
          <w:color w:val="0000FF"/>
          <w:sz w:val="22"/>
          <w:szCs w:val="22"/>
          <w:u w:val="single"/>
          <w:lang w:val="en-US"/>
        </w:rPr>
        <w:t>Aim</w:t>
      </w:r>
      <w:r w:rsidR="00090435" w:rsidRPr="00CF07BF">
        <w:rPr>
          <w:rFonts w:ascii="Arial" w:eastAsia="Arial" w:hAnsi="Arial" w:cs="Arial"/>
          <w:i/>
          <w:color w:val="0000FF"/>
          <w:sz w:val="22"/>
          <w:szCs w:val="22"/>
          <w:u w:val="single"/>
          <w:lang w:val="en-US"/>
        </w:rPr>
        <w:t>, Vision, Mission and Values</w:t>
      </w:r>
      <w:hyperlink w:anchor="h.z337ya">
        <w:r w:rsidRPr="00CF07BF">
          <w:rPr>
            <w:rFonts w:ascii="Arial" w:eastAsia="Arial" w:hAnsi="Arial" w:cs="Arial"/>
            <w:sz w:val="22"/>
            <w:szCs w:val="22"/>
            <w:lang w:val="en-US"/>
          </w:rPr>
          <w:tab/>
        </w:r>
      </w:hyperlink>
    </w:p>
    <w:p w14:paraId="0AF36AD1" w14:textId="77777777" w:rsidR="002C248E" w:rsidRPr="00CF07BF" w:rsidRDefault="00000000">
      <w:pPr>
        <w:tabs>
          <w:tab w:val="left" w:pos="1985"/>
          <w:tab w:val="right" w:pos="9628"/>
        </w:tabs>
        <w:rPr>
          <w:sz w:val="22"/>
          <w:szCs w:val="22"/>
        </w:rPr>
      </w:pPr>
      <w:hyperlink w:anchor="h.z337ya">
        <w:r w:rsidR="0086106E" w:rsidRPr="00CF07BF">
          <w:rPr>
            <w:rFonts w:ascii="Arial" w:eastAsia="Arial" w:hAnsi="Arial" w:cs="Arial"/>
            <w:color w:val="0000FF"/>
            <w:sz w:val="22"/>
            <w:szCs w:val="22"/>
            <w:u w:val="single"/>
          </w:rPr>
          <w:t>ARTICLE III: _</w:t>
        </w:r>
        <w:r w:rsidR="0086106E" w:rsidRPr="00CF07BF">
          <w:rPr>
            <w:rFonts w:ascii="Arial" w:eastAsia="Arial" w:hAnsi="Arial" w:cs="Arial"/>
            <w:color w:val="0000FF"/>
            <w:sz w:val="22"/>
            <w:szCs w:val="22"/>
            <w:u w:val="single"/>
          </w:rPr>
          <w:tab/>
        </w:r>
      </w:hyperlink>
      <w:hyperlink w:anchor="h.z337ya">
        <w:r w:rsidR="0086106E" w:rsidRPr="00CF07BF">
          <w:rPr>
            <w:rFonts w:ascii="Arial" w:eastAsia="Arial" w:hAnsi="Arial" w:cs="Arial"/>
            <w:i/>
            <w:color w:val="0000FF"/>
            <w:sz w:val="22"/>
            <w:szCs w:val="22"/>
            <w:u w:val="single"/>
          </w:rPr>
          <w:t>Membership</w:t>
        </w:r>
      </w:hyperlink>
      <w:hyperlink w:anchor="h.3j2qqm3">
        <w:r w:rsidR="0086106E" w:rsidRPr="00CF07BF">
          <w:rPr>
            <w:rFonts w:ascii="Arial" w:eastAsia="Arial" w:hAnsi="Arial" w:cs="Arial"/>
            <w:sz w:val="22"/>
            <w:szCs w:val="22"/>
          </w:rPr>
          <w:tab/>
        </w:r>
      </w:hyperlink>
    </w:p>
    <w:p w14:paraId="37557FD6" w14:textId="77777777" w:rsidR="002C248E" w:rsidRPr="00CF07BF" w:rsidRDefault="00000000">
      <w:pPr>
        <w:tabs>
          <w:tab w:val="left" w:pos="1985"/>
          <w:tab w:val="right" w:pos="9628"/>
        </w:tabs>
        <w:rPr>
          <w:sz w:val="22"/>
          <w:szCs w:val="22"/>
        </w:rPr>
      </w:pPr>
      <w:hyperlink w:anchor="h.3j2qqm3">
        <w:r w:rsidR="0086106E" w:rsidRPr="00CF07BF">
          <w:rPr>
            <w:rFonts w:ascii="Arial" w:eastAsia="Arial" w:hAnsi="Arial" w:cs="Arial"/>
            <w:color w:val="0000FF"/>
            <w:sz w:val="22"/>
            <w:szCs w:val="22"/>
            <w:u w:val="single"/>
          </w:rPr>
          <w:t>ARTICLE IV: _</w:t>
        </w:r>
        <w:r w:rsidR="0086106E" w:rsidRPr="00CF07BF">
          <w:rPr>
            <w:rFonts w:ascii="Arial" w:eastAsia="Arial" w:hAnsi="Arial" w:cs="Arial"/>
            <w:color w:val="0000FF"/>
            <w:sz w:val="22"/>
            <w:szCs w:val="22"/>
            <w:u w:val="single"/>
          </w:rPr>
          <w:tab/>
        </w:r>
      </w:hyperlink>
      <w:hyperlink w:anchor="h.3j2qqm3">
        <w:r w:rsidR="0086106E" w:rsidRPr="00CF07BF">
          <w:rPr>
            <w:rFonts w:ascii="Arial" w:eastAsia="Arial" w:hAnsi="Arial" w:cs="Arial"/>
            <w:i/>
            <w:color w:val="0000FF"/>
            <w:sz w:val="22"/>
            <w:szCs w:val="22"/>
            <w:u w:val="single"/>
          </w:rPr>
          <w:t>Organs and Structure</w:t>
        </w:r>
      </w:hyperlink>
      <w:hyperlink w:anchor="h.1y810tw">
        <w:r w:rsidR="0086106E" w:rsidRPr="00CF07BF">
          <w:rPr>
            <w:rFonts w:ascii="Arial" w:eastAsia="Arial" w:hAnsi="Arial" w:cs="Arial"/>
            <w:sz w:val="22"/>
            <w:szCs w:val="22"/>
          </w:rPr>
          <w:tab/>
        </w:r>
      </w:hyperlink>
    </w:p>
    <w:p w14:paraId="6615F926" w14:textId="77777777" w:rsidR="002C248E" w:rsidRPr="00CF07BF" w:rsidRDefault="00000000">
      <w:pPr>
        <w:tabs>
          <w:tab w:val="left" w:pos="1985"/>
          <w:tab w:val="right" w:pos="9628"/>
        </w:tabs>
        <w:rPr>
          <w:sz w:val="22"/>
          <w:szCs w:val="22"/>
        </w:rPr>
      </w:pPr>
      <w:hyperlink w:anchor="h.1y810tw">
        <w:r w:rsidR="0086106E" w:rsidRPr="00CF07BF">
          <w:rPr>
            <w:rFonts w:ascii="Arial" w:eastAsia="Arial" w:hAnsi="Arial" w:cs="Arial"/>
            <w:color w:val="0000FF"/>
            <w:sz w:val="22"/>
            <w:szCs w:val="22"/>
            <w:u w:val="single"/>
          </w:rPr>
          <w:t>ARTICLE V: _</w:t>
        </w:r>
        <w:r w:rsidR="0086106E" w:rsidRPr="00CF07BF">
          <w:rPr>
            <w:rFonts w:ascii="Arial" w:eastAsia="Arial" w:hAnsi="Arial" w:cs="Arial"/>
            <w:color w:val="0000FF"/>
            <w:sz w:val="22"/>
            <w:szCs w:val="22"/>
            <w:u w:val="single"/>
          </w:rPr>
          <w:tab/>
        </w:r>
      </w:hyperlink>
      <w:hyperlink w:anchor="h.1y810tw">
        <w:r w:rsidR="0086106E" w:rsidRPr="00CF07BF">
          <w:rPr>
            <w:rFonts w:ascii="Arial" w:eastAsia="Arial" w:hAnsi="Arial" w:cs="Arial"/>
            <w:i/>
            <w:color w:val="0000FF"/>
            <w:sz w:val="22"/>
            <w:szCs w:val="22"/>
            <w:u w:val="single"/>
          </w:rPr>
          <w:t>Congress</w:t>
        </w:r>
      </w:hyperlink>
      <w:hyperlink w:anchor="h.4i7ojhp">
        <w:r w:rsidR="0086106E" w:rsidRPr="00CF07BF">
          <w:rPr>
            <w:rFonts w:ascii="Arial" w:eastAsia="Arial" w:hAnsi="Arial" w:cs="Arial"/>
            <w:sz w:val="22"/>
            <w:szCs w:val="22"/>
          </w:rPr>
          <w:tab/>
        </w:r>
      </w:hyperlink>
    </w:p>
    <w:p w14:paraId="740420C9" w14:textId="77777777" w:rsidR="002C248E" w:rsidRPr="00CF07BF" w:rsidRDefault="00000000">
      <w:pPr>
        <w:tabs>
          <w:tab w:val="left" w:pos="1985"/>
          <w:tab w:val="right" w:pos="9628"/>
        </w:tabs>
        <w:rPr>
          <w:sz w:val="22"/>
          <w:szCs w:val="22"/>
        </w:rPr>
      </w:pPr>
      <w:hyperlink w:anchor="h.4i7ojhp">
        <w:r w:rsidR="0086106E" w:rsidRPr="00CF07BF">
          <w:rPr>
            <w:rFonts w:ascii="Arial" w:eastAsia="Arial" w:hAnsi="Arial" w:cs="Arial"/>
            <w:color w:val="0000FF"/>
            <w:sz w:val="22"/>
            <w:szCs w:val="22"/>
            <w:u w:val="single"/>
          </w:rPr>
          <w:t>ARTICLE VI: _</w:t>
        </w:r>
        <w:r w:rsidR="0086106E" w:rsidRPr="00CF07BF">
          <w:rPr>
            <w:rFonts w:ascii="Arial" w:eastAsia="Arial" w:hAnsi="Arial" w:cs="Arial"/>
            <w:color w:val="0000FF"/>
            <w:sz w:val="22"/>
            <w:szCs w:val="22"/>
            <w:u w:val="single"/>
          </w:rPr>
          <w:tab/>
        </w:r>
      </w:hyperlink>
      <w:hyperlink w:anchor="h.4i7ojhp">
        <w:r w:rsidR="0086106E" w:rsidRPr="00CF07BF">
          <w:rPr>
            <w:rFonts w:ascii="Arial" w:eastAsia="Arial" w:hAnsi="Arial" w:cs="Arial"/>
            <w:i/>
            <w:color w:val="0000FF"/>
            <w:sz w:val="22"/>
            <w:szCs w:val="22"/>
            <w:u w:val="single"/>
          </w:rPr>
          <w:t>International Council</w:t>
        </w:r>
      </w:hyperlink>
      <w:hyperlink w:anchor="h.2xcytpi">
        <w:r w:rsidR="0086106E" w:rsidRPr="00CF07BF">
          <w:rPr>
            <w:rFonts w:ascii="Arial" w:eastAsia="Arial" w:hAnsi="Arial" w:cs="Arial"/>
            <w:sz w:val="22"/>
            <w:szCs w:val="22"/>
          </w:rPr>
          <w:tab/>
        </w:r>
      </w:hyperlink>
    </w:p>
    <w:p w14:paraId="5D6AB422" w14:textId="77777777" w:rsidR="002C248E" w:rsidRPr="00CF07BF" w:rsidRDefault="00000000">
      <w:pPr>
        <w:tabs>
          <w:tab w:val="left" w:pos="1985"/>
          <w:tab w:val="right" w:pos="9628"/>
        </w:tabs>
        <w:rPr>
          <w:sz w:val="22"/>
          <w:szCs w:val="22"/>
        </w:rPr>
      </w:pPr>
      <w:hyperlink w:anchor="h.2xcytpi">
        <w:r w:rsidR="0086106E" w:rsidRPr="00CF07BF">
          <w:rPr>
            <w:rFonts w:ascii="Arial" w:eastAsia="Arial" w:hAnsi="Arial" w:cs="Arial"/>
            <w:color w:val="0000FF"/>
            <w:sz w:val="22"/>
            <w:szCs w:val="22"/>
            <w:u w:val="single"/>
          </w:rPr>
          <w:t>ARTICLE VII: _</w:t>
        </w:r>
        <w:r w:rsidR="0086106E" w:rsidRPr="00CF07BF">
          <w:rPr>
            <w:rFonts w:ascii="Arial" w:eastAsia="Arial" w:hAnsi="Arial" w:cs="Arial"/>
            <w:color w:val="0000FF"/>
            <w:sz w:val="22"/>
            <w:szCs w:val="22"/>
            <w:u w:val="single"/>
          </w:rPr>
          <w:tab/>
        </w:r>
      </w:hyperlink>
      <w:hyperlink w:anchor="h.2xcytpi">
        <w:r w:rsidR="0086106E" w:rsidRPr="00CF07BF">
          <w:rPr>
            <w:rFonts w:ascii="Arial" w:eastAsia="Arial" w:hAnsi="Arial" w:cs="Arial"/>
            <w:i/>
            <w:color w:val="0000FF"/>
            <w:sz w:val="22"/>
            <w:szCs w:val="22"/>
            <w:u w:val="single"/>
          </w:rPr>
          <w:t>Board</w:t>
        </w:r>
      </w:hyperlink>
      <w:hyperlink w:anchor="h.1ci93xb">
        <w:r w:rsidR="0086106E" w:rsidRPr="00CF07BF">
          <w:rPr>
            <w:rFonts w:ascii="Arial" w:eastAsia="Arial" w:hAnsi="Arial" w:cs="Arial"/>
            <w:sz w:val="22"/>
            <w:szCs w:val="22"/>
          </w:rPr>
          <w:tab/>
        </w:r>
      </w:hyperlink>
    </w:p>
    <w:p w14:paraId="618D5298" w14:textId="77777777" w:rsidR="002C248E" w:rsidRPr="00CF07BF" w:rsidRDefault="00000000">
      <w:pPr>
        <w:tabs>
          <w:tab w:val="left" w:pos="1985"/>
          <w:tab w:val="right" w:pos="9628"/>
        </w:tabs>
        <w:rPr>
          <w:sz w:val="22"/>
          <w:szCs w:val="22"/>
        </w:rPr>
      </w:pPr>
      <w:hyperlink w:anchor="h.1ci93xb">
        <w:r w:rsidR="0086106E" w:rsidRPr="00CF07BF">
          <w:rPr>
            <w:rFonts w:ascii="Arial" w:eastAsia="Arial" w:hAnsi="Arial" w:cs="Arial"/>
            <w:color w:val="0000FF"/>
            <w:sz w:val="22"/>
            <w:szCs w:val="22"/>
            <w:u w:val="single"/>
          </w:rPr>
          <w:t>ARTICLE VIII: _</w:t>
        </w:r>
        <w:r w:rsidR="0086106E" w:rsidRPr="00CF07BF">
          <w:rPr>
            <w:rFonts w:ascii="Arial" w:eastAsia="Arial" w:hAnsi="Arial" w:cs="Arial"/>
            <w:color w:val="0000FF"/>
            <w:sz w:val="22"/>
            <w:szCs w:val="22"/>
            <w:u w:val="single"/>
          </w:rPr>
          <w:tab/>
        </w:r>
      </w:hyperlink>
      <w:hyperlink w:anchor="h.1ci93xb">
        <w:r w:rsidR="0086106E" w:rsidRPr="00CF07BF">
          <w:rPr>
            <w:rFonts w:ascii="Arial" w:eastAsia="Arial" w:hAnsi="Arial" w:cs="Arial"/>
            <w:i/>
            <w:color w:val="0000FF"/>
            <w:sz w:val="22"/>
            <w:szCs w:val="22"/>
            <w:u w:val="single"/>
          </w:rPr>
          <w:t>President</w:t>
        </w:r>
      </w:hyperlink>
      <w:hyperlink w:anchor="h.3whwml4">
        <w:r w:rsidR="0086106E" w:rsidRPr="00CF07BF">
          <w:rPr>
            <w:rFonts w:ascii="Arial" w:eastAsia="Arial" w:hAnsi="Arial" w:cs="Arial"/>
            <w:sz w:val="22"/>
            <w:szCs w:val="22"/>
          </w:rPr>
          <w:tab/>
        </w:r>
      </w:hyperlink>
    </w:p>
    <w:p w14:paraId="05A66DAF" w14:textId="77777777" w:rsidR="002C248E" w:rsidRPr="00CF07BF" w:rsidRDefault="00000000">
      <w:pPr>
        <w:tabs>
          <w:tab w:val="left" w:pos="1985"/>
          <w:tab w:val="right" w:pos="9628"/>
        </w:tabs>
        <w:rPr>
          <w:sz w:val="22"/>
          <w:szCs w:val="22"/>
        </w:rPr>
      </w:pPr>
      <w:hyperlink w:anchor="h.3whwml4">
        <w:r w:rsidR="0086106E" w:rsidRPr="00CF07BF">
          <w:rPr>
            <w:rFonts w:ascii="Arial" w:eastAsia="Arial" w:hAnsi="Arial" w:cs="Arial"/>
            <w:color w:val="0000FF"/>
            <w:sz w:val="22"/>
            <w:szCs w:val="22"/>
            <w:u w:val="single"/>
          </w:rPr>
          <w:t>ARTICLE IX: _</w:t>
        </w:r>
        <w:r w:rsidR="0086106E" w:rsidRPr="00CF07BF">
          <w:rPr>
            <w:rFonts w:ascii="Arial" w:eastAsia="Arial" w:hAnsi="Arial" w:cs="Arial"/>
            <w:color w:val="0000FF"/>
            <w:sz w:val="22"/>
            <w:szCs w:val="22"/>
            <w:u w:val="single"/>
          </w:rPr>
          <w:tab/>
        </w:r>
      </w:hyperlink>
      <w:hyperlink w:anchor="h.3whwml4">
        <w:r w:rsidR="0086106E" w:rsidRPr="00CF07BF">
          <w:rPr>
            <w:rFonts w:ascii="Arial" w:eastAsia="Arial" w:hAnsi="Arial" w:cs="Arial"/>
            <w:i/>
            <w:color w:val="0000FF"/>
            <w:sz w:val="22"/>
            <w:szCs w:val="22"/>
            <w:u w:val="single"/>
          </w:rPr>
          <w:t>Vice-Presidents</w:t>
        </w:r>
      </w:hyperlink>
      <w:hyperlink w:anchor="h.2bn6wsx">
        <w:r w:rsidR="0086106E" w:rsidRPr="00CF07BF">
          <w:rPr>
            <w:rFonts w:ascii="Arial" w:eastAsia="Arial" w:hAnsi="Arial" w:cs="Arial"/>
            <w:sz w:val="22"/>
            <w:szCs w:val="22"/>
          </w:rPr>
          <w:tab/>
        </w:r>
      </w:hyperlink>
    </w:p>
    <w:p w14:paraId="5CCA8B98" w14:textId="77777777" w:rsidR="002C248E" w:rsidRPr="00CF07BF" w:rsidRDefault="00000000">
      <w:pPr>
        <w:tabs>
          <w:tab w:val="left" w:pos="1985"/>
          <w:tab w:val="right" w:pos="9628"/>
        </w:tabs>
        <w:rPr>
          <w:sz w:val="22"/>
          <w:szCs w:val="22"/>
        </w:rPr>
      </w:pPr>
      <w:hyperlink w:anchor="h.2bn6wsx">
        <w:r w:rsidR="0086106E" w:rsidRPr="00CF07BF">
          <w:rPr>
            <w:rFonts w:ascii="Arial" w:eastAsia="Arial" w:hAnsi="Arial" w:cs="Arial"/>
            <w:color w:val="0000FF"/>
            <w:sz w:val="22"/>
            <w:szCs w:val="22"/>
            <w:u w:val="single"/>
          </w:rPr>
          <w:t>ARTICLE X: _</w:t>
        </w:r>
        <w:r w:rsidR="0086106E" w:rsidRPr="00CF07BF">
          <w:rPr>
            <w:rFonts w:ascii="Arial" w:eastAsia="Arial" w:hAnsi="Arial" w:cs="Arial"/>
            <w:color w:val="0000FF"/>
            <w:sz w:val="22"/>
            <w:szCs w:val="22"/>
            <w:u w:val="single"/>
          </w:rPr>
          <w:tab/>
        </w:r>
      </w:hyperlink>
      <w:hyperlink w:anchor="h.2bn6wsx">
        <w:r w:rsidR="0086106E" w:rsidRPr="00CF07BF">
          <w:rPr>
            <w:rFonts w:ascii="Arial" w:eastAsia="Arial" w:hAnsi="Arial" w:cs="Arial"/>
            <w:i/>
            <w:color w:val="0000FF"/>
            <w:sz w:val="22"/>
            <w:szCs w:val="22"/>
            <w:u w:val="single"/>
          </w:rPr>
          <w:t>Executive Director – Secretariat</w:t>
        </w:r>
      </w:hyperlink>
      <w:hyperlink w:anchor="h.qsh70q">
        <w:r w:rsidR="0086106E" w:rsidRPr="00CF07BF">
          <w:rPr>
            <w:rFonts w:ascii="Arial" w:eastAsia="Arial" w:hAnsi="Arial" w:cs="Arial"/>
            <w:sz w:val="22"/>
            <w:szCs w:val="22"/>
          </w:rPr>
          <w:tab/>
        </w:r>
      </w:hyperlink>
    </w:p>
    <w:p w14:paraId="615A28D3" w14:textId="77777777" w:rsidR="002C248E" w:rsidRPr="00CF07BF" w:rsidRDefault="00000000">
      <w:pPr>
        <w:tabs>
          <w:tab w:val="left" w:pos="1985"/>
          <w:tab w:val="right" w:pos="9628"/>
        </w:tabs>
        <w:rPr>
          <w:sz w:val="22"/>
          <w:szCs w:val="22"/>
        </w:rPr>
      </w:pPr>
      <w:hyperlink w:anchor="h.qsh70q">
        <w:r w:rsidR="0086106E" w:rsidRPr="00CF07BF">
          <w:rPr>
            <w:rFonts w:ascii="Arial" w:eastAsia="Arial" w:hAnsi="Arial" w:cs="Arial"/>
            <w:color w:val="0000FF"/>
            <w:sz w:val="22"/>
            <w:szCs w:val="22"/>
            <w:u w:val="single"/>
          </w:rPr>
          <w:t>ARTICLE XI: _</w:t>
        </w:r>
        <w:r w:rsidR="0086106E" w:rsidRPr="00CF07BF">
          <w:rPr>
            <w:rFonts w:ascii="Arial" w:eastAsia="Arial" w:hAnsi="Arial" w:cs="Arial"/>
            <w:color w:val="0000FF"/>
            <w:sz w:val="22"/>
            <w:szCs w:val="22"/>
            <w:u w:val="single"/>
          </w:rPr>
          <w:tab/>
        </w:r>
      </w:hyperlink>
      <w:hyperlink w:anchor="h.qsh70q">
        <w:r w:rsidR="0086106E" w:rsidRPr="00CF07BF">
          <w:rPr>
            <w:rFonts w:ascii="Arial" w:eastAsia="Arial" w:hAnsi="Arial" w:cs="Arial"/>
            <w:i/>
            <w:color w:val="0000FF"/>
            <w:sz w:val="22"/>
            <w:szCs w:val="22"/>
            <w:u w:val="single"/>
          </w:rPr>
          <w:t>Divisions</w:t>
        </w:r>
      </w:hyperlink>
      <w:hyperlink w:anchor="h.3as4poj">
        <w:r w:rsidR="0086106E" w:rsidRPr="00CF07BF">
          <w:rPr>
            <w:rFonts w:ascii="Arial" w:eastAsia="Arial" w:hAnsi="Arial" w:cs="Arial"/>
            <w:sz w:val="22"/>
            <w:szCs w:val="22"/>
          </w:rPr>
          <w:tab/>
        </w:r>
      </w:hyperlink>
    </w:p>
    <w:p w14:paraId="5ADD01FD" w14:textId="77777777" w:rsidR="002C248E" w:rsidRPr="00CF07BF" w:rsidRDefault="00000000">
      <w:pPr>
        <w:tabs>
          <w:tab w:val="left" w:pos="1985"/>
          <w:tab w:val="right" w:pos="9628"/>
        </w:tabs>
        <w:rPr>
          <w:sz w:val="22"/>
          <w:szCs w:val="22"/>
        </w:rPr>
      </w:pPr>
      <w:hyperlink w:anchor="h.3as4poj">
        <w:r w:rsidR="0086106E" w:rsidRPr="00CF07BF">
          <w:rPr>
            <w:rFonts w:ascii="Arial" w:eastAsia="Arial" w:hAnsi="Arial" w:cs="Arial"/>
            <w:color w:val="0000FF"/>
            <w:sz w:val="22"/>
            <w:szCs w:val="22"/>
            <w:u w:val="single"/>
          </w:rPr>
          <w:t>ARTICLE XII: _</w:t>
        </w:r>
        <w:r w:rsidR="0086106E" w:rsidRPr="00CF07BF">
          <w:rPr>
            <w:rFonts w:ascii="Arial" w:eastAsia="Arial" w:hAnsi="Arial" w:cs="Arial"/>
            <w:color w:val="0000FF"/>
            <w:sz w:val="22"/>
            <w:szCs w:val="22"/>
            <w:u w:val="single"/>
          </w:rPr>
          <w:tab/>
        </w:r>
      </w:hyperlink>
      <w:hyperlink w:anchor="h.3as4poj">
        <w:r w:rsidR="0086106E" w:rsidRPr="00CF07BF">
          <w:rPr>
            <w:rFonts w:ascii="Arial" w:eastAsia="Arial" w:hAnsi="Arial" w:cs="Arial"/>
            <w:i/>
            <w:color w:val="0000FF"/>
            <w:sz w:val="22"/>
            <w:szCs w:val="22"/>
            <w:u w:val="single"/>
          </w:rPr>
          <w:t>Research Groups and Working Parties</w:t>
        </w:r>
      </w:hyperlink>
      <w:hyperlink w:anchor="h.1pxezwc">
        <w:r w:rsidR="0086106E" w:rsidRPr="00CF07BF">
          <w:rPr>
            <w:rFonts w:ascii="Arial" w:eastAsia="Arial" w:hAnsi="Arial" w:cs="Arial"/>
            <w:sz w:val="22"/>
            <w:szCs w:val="22"/>
          </w:rPr>
          <w:tab/>
        </w:r>
      </w:hyperlink>
    </w:p>
    <w:p w14:paraId="6BA230DB" w14:textId="7231EBC1" w:rsidR="002C248E" w:rsidRPr="00CF07BF" w:rsidRDefault="00000000">
      <w:pPr>
        <w:tabs>
          <w:tab w:val="left" w:pos="1985"/>
          <w:tab w:val="right" w:pos="9628"/>
        </w:tabs>
        <w:ind w:left="1980" w:hanging="1980"/>
        <w:rPr>
          <w:sz w:val="22"/>
          <w:szCs w:val="22"/>
        </w:rPr>
      </w:pPr>
      <w:hyperlink w:anchor="h.1pxezwc">
        <w:r w:rsidR="0086106E" w:rsidRPr="00CF07BF">
          <w:rPr>
            <w:rFonts w:ascii="Arial" w:eastAsia="Arial" w:hAnsi="Arial" w:cs="Arial"/>
            <w:color w:val="0000FF"/>
            <w:sz w:val="22"/>
            <w:szCs w:val="22"/>
            <w:u w:val="single"/>
          </w:rPr>
          <w:t>ARTICLE XIII: _</w:t>
        </w:r>
        <w:r w:rsidR="0086106E" w:rsidRPr="00CF07BF">
          <w:rPr>
            <w:rFonts w:ascii="Arial" w:eastAsia="Arial" w:hAnsi="Arial" w:cs="Arial"/>
            <w:color w:val="0000FF"/>
            <w:sz w:val="22"/>
            <w:szCs w:val="22"/>
            <w:u w:val="single"/>
          </w:rPr>
          <w:tab/>
        </w:r>
      </w:hyperlink>
      <w:hyperlink w:anchor="h.1pxezwc">
        <w:r w:rsidR="0086106E" w:rsidRPr="00CF07BF">
          <w:rPr>
            <w:rFonts w:ascii="Arial" w:eastAsia="Arial" w:hAnsi="Arial" w:cs="Arial"/>
            <w:i/>
            <w:color w:val="0000FF"/>
            <w:sz w:val="22"/>
            <w:szCs w:val="22"/>
            <w:u w:val="single"/>
          </w:rPr>
          <w:t>Task Forces, Special Programmes, Projects and IUFRO-led International Initiatives</w:t>
        </w:r>
      </w:hyperlink>
      <w:hyperlink w:anchor="h.49x2ik5">
        <w:r w:rsidR="0086106E" w:rsidRPr="00CF07BF">
          <w:rPr>
            <w:rFonts w:ascii="Arial" w:eastAsia="Arial" w:hAnsi="Arial" w:cs="Arial"/>
            <w:sz w:val="22"/>
            <w:szCs w:val="22"/>
          </w:rPr>
          <w:tab/>
        </w:r>
      </w:hyperlink>
    </w:p>
    <w:p w14:paraId="48393B9E" w14:textId="77777777" w:rsidR="002C248E" w:rsidRPr="00CF07BF" w:rsidRDefault="00000000">
      <w:pPr>
        <w:tabs>
          <w:tab w:val="left" w:pos="1985"/>
          <w:tab w:val="right" w:pos="9628"/>
        </w:tabs>
        <w:rPr>
          <w:sz w:val="22"/>
          <w:szCs w:val="22"/>
        </w:rPr>
      </w:pPr>
      <w:hyperlink w:anchor="h.49x2ik5">
        <w:r w:rsidR="0086106E" w:rsidRPr="00CF07BF">
          <w:rPr>
            <w:rFonts w:ascii="Arial" w:eastAsia="Arial" w:hAnsi="Arial" w:cs="Arial"/>
            <w:color w:val="0000FF"/>
            <w:sz w:val="22"/>
            <w:szCs w:val="22"/>
            <w:u w:val="single"/>
          </w:rPr>
          <w:t>ARTICLE XIV: _</w:t>
        </w:r>
        <w:r w:rsidR="0086106E" w:rsidRPr="00CF07BF">
          <w:rPr>
            <w:rFonts w:ascii="Arial" w:eastAsia="Arial" w:hAnsi="Arial" w:cs="Arial"/>
            <w:color w:val="0000FF"/>
            <w:sz w:val="22"/>
            <w:szCs w:val="22"/>
            <w:u w:val="single"/>
          </w:rPr>
          <w:tab/>
        </w:r>
      </w:hyperlink>
      <w:hyperlink w:anchor="h.49x2ik5">
        <w:r w:rsidR="0086106E" w:rsidRPr="00CF07BF">
          <w:rPr>
            <w:rFonts w:ascii="Arial" w:eastAsia="Arial" w:hAnsi="Arial" w:cs="Arial"/>
            <w:i/>
            <w:color w:val="0000FF"/>
            <w:sz w:val="22"/>
            <w:szCs w:val="22"/>
            <w:u w:val="single"/>
          </w:rPr>
          <w:t>Awards and Recognition</w:t>
        </w:r>
      </w:hyperlink>
      <w:hyperlink w:anchor="h.2p2csry">
        <w:r w:rsidR="0086106E" w:rsidRPr="00CF07BF">
          <w:rPr>
            <w:rFonts w:ascii="Arial" w:eastAsia="Arial" w:hAnsi="Arial" w:cs="Arial"/>
            <w:sz w:val="22"/>
            <w:szCs w:val="22"/>
          </w:rPr>
          <w:tab/>
        </w:r>
      </w:hyperlink>
    </w:p>
    <w:p w14:paraId="56B0F231" w14:textId="77777777" w:rsidR="002C248E" w:rsidRPr="00CF07BF" w:rsidRDefault="00000000">
      <w:pPr>
        <w:tabs>
          <w:tab w:val="left" w:pos="1985"/>
          <w:tab w:val="right" w:pos="9628"/>
        </w:tabs>
        <w:rPr>
          <w:sz w:val="22"/>
          <w:szCs w:val="22"/>
        </w:rPr>
      </w:pPr>
      <w:hyperlink w:anchor="h.2p2csry">
        <w:r w:rsidR="0086106E" w:rsidRPr="00CF07BF">
          <w:rPr>
            <w:rFonts w:ascii="Arial" w:eastAsia="Arial" w:hAnsi="Arial" w:cs="Arial"/>
            <w:color w:val="0000FF"/>
            <w:sz w:val="22"/>
            <w:szCs w:val="22"/>
            <w:u w:val="single"/>
          </w:rPr>
          <w:t>ARTICLE XV: _</w:t>
        </w:r>
        <w:r w:rsidR="0086106E" w:rsidRPr="00CF07BF">
          <w:rPr>
            <w:rFonts w:ascii="Arial" w:eastAsia="Arial" w:hAnsi="Arial" w:cs="Arial"/>
            <w:color w:val="0000FF"/>
            <w:sz w:val="22"/>
            <w:szCs w:val="22"/>
            <w:u w:val="single"/>
          </w:rPr>
          <w:tab/>
        </w:r>
      </w:hyperlink>
      <w:hyperlink w:anchor="h.2p2csry">
        <w:r w:rsidR="0086106E" w:rsidRPr="00CF07BF">
          <w:rPr>
            <w:rFonts w:ascii="Arial" w:eastAsia="Arial" w:hAnsi="Arial" w:cs="Arial"/>
            <w:i/>
            <w:color w:val="0000FF"/>
            <w:sz w:val="22"/>
            <w:szCs w:val="22"/>
            <w:u w:val="single"/>
          </w:rPr>
          <w:t>Subscriptions and Membership Fees</w:t>
        </w:r>
      </w:hyperlink>
      <w:hyperlink w:anchor="h.147n2zr">
        <w:r w:rsidR="0086106E" w:rsidRPr="00CF07BF">
          <w:rPr>
            <w:rFonts w:ascii="Arial" w:eastAsia="Arial" w:hAnsi="Arial" w:cs="Arial"/>
            <w:sz w:val="22"/>
            <w:szCs w:val="22"/>
          </w:rPr>
          <w:tab/>
        </w:r>
      </w:hyperlink>
    </w:p>
    <w:p w14:paraId="5D481AD0" w14:textId="77777777" w:rsidR="002C248E" w:rsidRPr="00CF07BF" w:rsidRDefault="00000000">
      <w:pPr>
        <w:tabs>
          <w:tab w:val="left" w:pos="1985"/>
          <w:tab w:val="right" w:pos="9628"/>
        </w:tabs>
        <w:rPr>
          <w:sz w:val="22"/>
          <w:szCs w:val="22"/>
        </w:rPr>
      </w:pPr>
      <w:hyperlink w:anchor="h.147n2zr">
        <w:r w:rsidR="0086106E" w:rsidRPr="00CF07BF">
          <w:rPr>
            <w:rFonts w:ascii="Arial" w:eastAsia="Arial" w:hAnsi="Arial" w:cs="Arial"/>
            <w:color w:val="0000FF"/>
            <w:sz w:val="22"/>
            <w:szCs w:val="22"/>
            <w:u w:val="single"/>
          </w:rPr>
          <w:t>ARTICLE XVI: _</w:t>
        </w:r>
        <w:r w:rsidR="0086106E" w:rsidRPr="00CF07BF">
          <w:rPr>
            <w:rFonts w:ascii="Arial" w:eastAsia="Arial" w:hAnsi="Arial" w:cs="Arial"/>
            <w:color w:val="0000FF"/>
            <w:sz w:val="22"/>
            <w:szCs w:val="22"/>
            <w:u w:val="single"/>
          </w:rPr>
          <w:tab/>
        </w:r>
      </w:hyperlink>
      <w:hyperlink w:anchor="h.147n2zr">
        <w:r w:rsidR="0086106E" w:rsidRPr="00CF07BF">
          <w:rPr>
            <w:rFonts w:ascii="Arial" w:eastAsia="Arial" w:hAnsi="Arial" w:cs="Arial"/>
            <w:i/>
            <w:color w:val="0000FF"/>
            <w:sz w:val="22"/>
            <w:szCs w:val="22"/>
            <w:u w:val="single"/>
          </w:rPr>
          <w:t>Internal Regulations</w:t>
        </w:r>
      </w:hyperlink>
      <w:hyperlink w:anchor="h.3o7alnk">
        <w:r w:rsidR="0086106E" w:rsidRPr="00CF07BF">
          <w:rPr>
            <w:rFonts w:ascii="Arial" w:eastAsia="Arial" w:hAnsi="Arial" w:cs="Arial"/>
            <w:sz w:val="22"/>
            <w:szCs w:val="22"/>
          </w:rPr>
          <w:tab/>
        </w:r>
      </w:hyperlink>
    </w:p>
    <w:p w14:paraId="323995AC" w14:textId="77777777" w:rsidR="002C248E" w:rsidRPr="00CF07BF" w:rsidRDefault="00000000">
      <w:pPr>
        <w:tabs>
          <w:tab w:val="left" w:pos="1985"/>
          <w:tab w:val="right" w:pos="9628"/>
        </w:tabs>
        <w:rPr>
          <w:sz w:val="22"/>
          <w:szCs w:val="22"/>
        </w:rPr>
      </w:pPr>
      <w:hyperlink w:anchor="h.3o7alnk">
        <w:r w:rsidR="0086106E" w:rsidRPr="00CF07BF">
          <w:rPr>
            <w:rFonts w:ascii="Arial" w:eastAsia="Arial" w:hAnsi="Arial" w:cs="Arial"/>
            <w:color w:val="0000FF"/>
            <w:sz w:val="22"/>
            <w:szCs w:val="22"/>
            <w:u w:val="single"/>
          </w:rPr>
          <w:t>ARTICLE XVII: _</w:t>
        </w:r>
        <w:r w:rsidR="0086106E" w:rsidRPr="00CF07BF">
          <w:rPr>
            <w:rFonts w:ascii="Arial" w:eastAsia="Arial" w:hAnsi="Arial" w:cs="Arial"/>
            <w:color w:val="0000FF"/>
            <w:sz w:val="22"/>
            <w:szCs w:val="22"/>
            <w:u w:val="single"/>
          </w:rPr>
          <w:tab/>
        </w:r>
      </w:hyperlink>
      <w:hyperlink w:anchor="h.3o7alnk">
        <w:r w:rsidR="0086106E" w:rsidRPr="00CF07BF">
          <w:rPr>
            <w:rFonts w:ascii="Arial" w:eastAsia="Arial" w:hAnsi="Arial" w:cs="Arial"/>
            <w:i/>
            <w:color w:val="0000FF"/>
            <w:sz w:val="22"/>
            <w:szCs w:val="22"/>
            <w:u w:val="single"/>
          </w:rPr>
          <w:t>Arbitration Committee</w:t>
        </w:r>
      </w:hyperlink>
      <w:hyperlink w:anchor="h.23ckvvd">
        <w:r w:rsidR="0086106E" w:rsidRPr="00CF07BF">
          <w:rPr>
            <w:rFonts w:ascii="Arial" w:eastAsia="Arial" w:hAnsi="Arial" w:cs="Arial"/>
            <w:sz w:val="22"/>
            <w:szCs w:val="22"/>
          </w:rPr>
          <w:tab/>
        </w:r>
      </w:hyperlink>
    </w:p>
    <w:p w14:paraId="662FC7D7" w14:textId="77777777" w:rsidR="002C248E" w:rsidRPr="00CF07BF" w:rsidRDefault="00000000">
      <w:pPr>
        <w:tabs>
          <w:tab w:val="left" w:pos="1985"/>
          <w:tab w:val="right" w:pos="9628"/>
        </w:tabs>
        <w:rPr>
          <w:sz w:val="22"/>
          <w:szCs w:val="22"/>
        </w:rPr>
      </w:pPr>
      <w:hyperlink w:anchor="h.23ckvvd">
        <w:r w:rsidR="0086106E" w:rsidRPr="00CF07BF">
          <w:rPr>
            <w:rFonts w:ascii="Arial" w:eastAsia="Arial" w:hAnsi="Arial" w:cs="Arial"/>
            <w:color w:val="0000FF"/>
            <w:sz w:val="22"/>
            <w:szCs w:val="22"/>
            <w:u w:val="single"/>
          </w:rPr>
          <w:t>ARTICLE XVIII: _</w:t>
        </w:r>
        <w:r w:rsidR="0086106E" w:rsidRPr="00CF07BF">
          <w:rPr>
            <w:rFonts w:ascii="Arial" w:eastAsia="Arial" w:hAnsi="Arial" w:cs="Arial"/>
            <w:color w:val="0000FF"/>
            <w:sz w:val="22"/>
            <w:szCs w:val="22"/>
            <w:u w:val="single"/>
          </w:rPr>
          <w:tab/>
        </w:r>
      </w:hyperlink>
      <w:hyperlink w:anchor="h.23ckvvd">
        <w:r w:rsidR="0086106E" w:rsidRPr="00CF07BF">
          <w:rPr>
            <w:rFonts w:ascii="Arial" w:eastAsia="Arial" w:hAnsi="Arial" w:cs="Arial"/>
            <w:i/>
            <w:color w:val="0000FF"/>
            <w:sz w:val="22"/>
            <w:szCs w:val="22"/>
            <w:u w:val="single"/>
          </w:rPr>
          <w:t>Termination of the Union</w:t>
        </w:r>
      </w:hyperlink>
      <w:hyperlink w:anchor="h.ihv636">
        <w:r w:rsidR="0086106E" w:rsidRPr="00CF07BF">
          <w:rPr>
            <w:rFonts w:ascii="Arial" w:eastAsia="Arial" w:hAnsi="Arial" w:cs="Arial"/>
            <w:sz w:val="22"/>
            <w:szCs w:val="22"/>
          </w:rPr>
          <w:tab/>
        </w:r>
      </w:hyperlink>
    </w:p>
    <w:p w14:paraId="52127392" w14:textId="77777777" w:rsidR="002C248E" w:rsidRPr="00CF07BF" w:rsidRDefault="00000000">
      <w:pPr>
        <w:tabs>
          <w:tab w:val="left" w:pos="1985"/>
          <w:tab w:val="right" w:pos="9628"/>
        </w:tabs>
        <w:rPr>
          <w:sz w:val="22"/>
          <w:szCs w:val="22"/>
        </w:rPr>
      </w:pPr>
      <w:hyperlink w:anchor="h.ihv636">
        <w:r w:rsidR="0086106E" w:rsidRPr="00CF07BF">
          <w:rPr>
            <w:rFonts w:ascii="Arial" w:eastAsia="Arial" w:hAnsi="Arial" w:cs="Arial"/>
            <w:color w:val="0000FF"/>
            <w:sz w:val="22"/>
            <w:szCs w:val="22"/>
            <w:u w:val="single"/>
          </w:rPr>
          <w:t>ARTICLE XIX: _</w:t>
        </w:r>
        <w:r w:rsidR="0086106E" w:rsidRPr="00CF07BF">
          <w:rPr>
            <w:rFonts w:ascii="Arial" w:eastAsia="Arial" w:hAnsi="Arial" w:cs="Arial"/>
            <w:color w:val="0000FF"/>
            <w:sz w:val="22"/>
            <w:szCs w:val="22"/>
            <w:u w:val="single"/>
          </w:rPr>
          <w:tab/>
        </w:r>
      </w:hyperlink>
      <w:hyperlink w:anchor="h.ihv636">
        <w:r w:rsidR="0086106E" w:rsidRPr="00CF07BF">
          <w:rPr>
            <w:rFonts w:ascii="Arial" w:eastAsia="Arial" w:hAnsi="Arial" w:cs="Arial"/>
            <w:i/>
            <w:color w:val="0000FF"/>
            <w:sz w:val="22"/>
            <w:szCs w:val="22"/>
            <w:u w:val="single"/>
          </w:rPr>
          <w:t>Languages and Difficulty in Interpretation</w:t>
        </w:r>
      </w:hyperlink>
      <w:hyperlink w:anchor="_Toc287521826">
        <w:r w:rsidR="0086106E" w:rsidRPr="00CF07BF">
          <w:rPr>
            <w:rFonts w:ascii="Arial" w:eastAsia="Arial" w:hAnsi="Arial" w:cs="Arial"/>
            <w:sz w:val="22"/>
            <w:szCs w:val="22"/>
          </w:rPr>
          <w:tab/>
        </w:r>
      </w:hyperlink>
    </w:p>
    <w:p w14:paraId="28E89A88" w14:textId="507CC69A" w:rsidR="002C248E" w:rsidRPr="00CF07BF" w:rsidRDefault="002C248E">
      <w:pPr>
        <w:tabs>
          <w:tab w:val="left" w:pos="1985"/>
        </w:tabs>
        <w:rPr>
          <w:sz w:val="22"/>
          <w:szCs w:val="22"/>
        </w:rPr>
      </w:pPr>
    </w:p>
    <w:p w14:paraId="5DDBEC31" w14:textId="77777777" w:rsidR="00090435" w:rsidRPr="00CF07BF" w:rsidRDefault="00090435">
      <w:pPr>
        <w:tabs>
          <w:tab w:val="left" w:pos="1985"/>
        </w:tabs>
        <w:rPr>
          <w:sz w:val="22"/>
          <w:szCs w:val="22"/>
        </w:rPr>
      </w:pPr>
    </w:p>
    <w:p w14:paraId="20A2B990" w14:textId="4A806770" w:rsidR="002C248E" w:rsidRPr="003A6E55" w:rsidRDefault="0086106E">
      <w:pPr>
        <w:tabs>
          <w:tab w:val="left" w:pos="1985"/>
          <w:tab w:val="right" w:pos="9628"/>
        </w:tabs>
        <w:rPr>
          <w:rFonts w:ascii="Arial" w:eastAsia="Arial" w:hAnsi="Arial" w:cs="Arial"/>
          <w:b/>
          <w:smallCaps/>
          <w:color w:val="0000FF"/>
        </w:rPr>
      </w:pPr>
      <w:r w:rsidRPr="003A6E55">
        <w:rPr>
          <w:rFonts w:ascii="Arial" w:eastAsia="Arial" w:hAnsi="Arial" w:cs="Arial"/>
          <w:b/>
          <w:smallCaps/>
          <w:color w:val="0000FF"/>
        </w:rPr>
        <w:t>INTERNAL REGULATIONS</w:t>
      </w:r>
    </w:p>
    <w:p w14:paraId="649A6916" w14:textId="77777777" w:rsidR="003A6E55" w:rsidRPr="003A6E55" w:rsidRDefault="003A6E55">
      <w:pPr>
        <w:tabs>
          <w:tab w:val="left" w:pos="1985"/>
          <w:tab w:val="right" w:pos="9628"/>
        </w:tabs>
        <w:rPr>
          <w:sz w:val="22"/>
          <w:szCs w:val="22"/>
          <w:u w:val="single"/>
        </w:rPr>
      </w:pPr>
    </w:p>
    <w:p w14:paraId="1DB59FDB" w14:textId="77777777" w:rsidR="002C248E" w:rsidRPr="00CF07BF" w:rsidRDefault="00000000">
      <w:pPr>
        <w:tabs>
          <w:tab w:val="left" w:pos="1985"/>
          <w:tab w:val="right" w:pos="9628"/>
        </w:tabs>
        <w:rPr>
          <w:sz w:val="22"/>
          <w:szCs w:val="22"/>
        </w:rPr>
      </w:pPr>
      <w:hyperlink w:anchor="h.1hmsyys">
        <w:r w:rsidR="0086106E" w:rsidRPr="00CF07BF">
          <w:rPr>
            <w:rFonts w:ascii="Arial" w:eastAsia="Arial" w:hAnsi="Arial" w:cs="Arial"/>
            <w:color w:val="0000FF"/>
            <w:sz w:val="22"/>
            <w:szCs w:val="22"/>
            <w:u w:val="single"/>
          </w:rPr>
          <w:t>SECTION I: _</w:t>
        </w:r>
        <w:r w:rsidR="0086106E" w:rsidRPr="00CF07BF">
          <w:rPr>
            <w:rFonts w:ascii="Arial" w:eastAsia="Arial" w:hAnsi="Arial" w:cs="Arial"/>
            <w:color w:val="0000FF"/>
            <w:sz w:val="22"/>
            <w:szCs w:val="22"/>
            <w:u w:val="single"/>
          </w:rPr>
          <w:tab/>
        </w:r>
      </w:hyperlink>
      <w:hyperlink w:anchor="h.1hmsyys">
        <w:r w:rsidR="0086106E" w:rsidRPr="00CF07BF">
          <w:rPr>
            <w:rFonts w:ascii="Arial" w:eastAsia="Arial" w:hAnsi="Arial" w:cs="Arial"/>
            <w:i/>
            <w:color w:val="0000FF"/>
            <w:sz w:val="22"/>
            <w:szCs w:val="22"/>
            <w:u w:val="single"/>
          </w:rPr>
          <w:t>Principles</w:t>
        </w:r>
      </w:hyperlink>
      <w:hyperlink w:anchor="h.41mghml">
        <w:r w:rsidR="0086106E" w:rsidRPr="00CF07BF">
          <w:rPr>
            <w:rFonts w:ascii="Arial" w:eastAsia="Arial" w:hAnsi="Arial" w:cs="Arial"/>
            <w:sz w:val="22"/>
            <w:szCs w:val="22"/>
          </w:rPr>
          <w:tab/>
        </w:r>
      </w:hyperlink>
    </w:p>
    <w:p w14:paraId="5BC26687" w14:textId="77777777" w:rsidR="002C248E" w:rsidRPr="00CF07BF" w:rsidRDefault="00000000">
      <w:pPr>
        <w:tabs>
          <w:tab w:val="left" w:pos="1985"/>
          <w:tab w:val="right" w:pos="9628"/>
        </w:tabs>
        <w:rPr>
          <w:sz w:val="22"/>
          <w:szCs w:val="22"/>
        </w:rPr>
      </w:pPr>
      <w:hyperlink w:anchor="h.41mghml">
        <w:r w:rsidR="0086106E" w:rsidRPr="00CF07BF">
          <w:rPr>
            <w:rFonts w:ascii="Arial" w:eastAsia="Arial" w:hAnsi="Arial" w:cs="Arial"/>
            <w:color w:val="0000FF"/>
            <w:sz w:val="22"/>
            <w:szCs w:val="22"/>
            <w:u w:val="single"/>
          </w:rPr>
          <w:t>SECTION II: _</w:t>
        </w:r>
        <w:r w:rsidR="0086106E" w:rsidRPr="00CF07BF">
          <w:rPr>
            <w:rFonts w:ascii="Arial" w:eastAsia="Arial" w:hAnsi="Arial" w:cs="Arial"/>
            <w:color w:val="0000FF"/>
            <w:sz w:val="22"/>
            <w:szCs w:val="22"/>
            <w:u w:val="single"/>
          </w:rPr>
          <w:tab/>
        </w:r>
      </w:hyperlink>
      <w:hyperlink w:anchor="h.41mghml">
        <w:r w:rsidR="0086106E" w:rsidRPr="00CF07BF">
          <w:rPr>
            <w:rFonts w:ascii="Arial" w:eastAsia="Arial" w:hAnsi="Arial" w:cs="Arial"/>
            <w:i/>
            <w:color w:val="0000FF"/>
            <w:sz w:val="22"/>
            <w:szCs w:val="22"/>
            <w:u w:val="single"/>
          </w:rPr>
          <w:t>Headquarters and Address</w:t>
        </w:r>
      </w:hyperlink>
      <w:hyperlink w:anchor="h.2grqrue">
        <w:r w:rsidR="0086106E" w:rsidRPr="00CF07BF">
          <w:rPr>
            <w:rFonts w:ascii="Arial" w:eastAsia="Arial" w:hAnsi="Arial" w:cs="Arial"/>
            <w:sz w:val="22"/>
            <w:szCs w:val="22"/>
          </w:rPr>
          <w:tab/>
        </w:r>
      </w:hyperlink>
    </w:p>
    <w:p w14:paraId="4BE43E4E" w14:textId="77777777" w:rsidR="002C248E" w:rsidRPr="00CF07BF" w:rsidRDefault="00000000">
      <w:pPr>
        <w:tabs>
          <w:tab w:val="left" w:pos="1985"/>
          <w:tab w:val="right" w:pos="9628"/>
        </w:tabs>
        <w:rPr>
          <w:sz w:val="22"/>
          <w:szCs w:val="22"/>
        </w:rPr>
      </w:pPr>
      <w:hyperlink w:anchor="h.2grqrue">
        <w:r w:rsidR="0086106E" w:rsidRPr="00CF07BF">
          <w:rPr>
            <w:rFonts w:ascii="Arial" w:eastAsia="Arial" w:hAnsi="Arial" w:cs="Arial"/>
            <w:color w:val="0000FF"/>
            <w:sz w:val="22"/>
            <w:szCs w:val="22"/>
            <w:u w:val="single"/>
          </w:rPr>
          <w:t>SECTION III: _</w:t>
        </w:r>
        <w:r w:rsidR="0086106E" w:rsidRPr="00CF07BF">
          <w:rPr>
            <w:rFonts w:ascii="Arial" w:eastAsia="Arial" w:hAnsi="Arial" w:cs="Arial"/>
            <w:color w:val="0000FF"/>
            <w:sz w:val="22"/>
            <w:szCs w:val="22"/>
            <w:u w:val="single"/>
          </w:rPr>
          <w:tab/>
        </w:r>
      </w:hyperlink>
      <w:hyperlink w:anchor="h.2grqrue">
        <w:r w:rsidR="0086106E" w:rsidRPr="00CF07BF">
          <w:rPr>
            <w:rFonts w:ascii="Arial" w:eastAsia="Arial" w:hAnsi="Arial" w:cs="Arial"/>
            <w:i/>
            <w:color w:val="0000FF"/>
            <w:sz w:val="22"/>
            <w:szCs w:val="22"/>
            <w:u w:val="single"/>
          </w:rPr>
          <w:t>Membership</w:t>
        </w:r>
      </w:hyperlink>
      <w:hyperlink w:anchor="h.3fwokq0">
        <w:r w:rsidR="0086106E" w:rsidRPr="00CF07BF">
          <w:rPr>
            <w:rFonts w:ascii="Arial" w:eastAsia="Arial" w:hAnsi="Arial" w:cs="Arial"/>
            <w:sz w:val="22"/>
            <w:szCs w:val="22"/>
          </w:rPr>
          <w:tab/>
        </w:r>
      </w:hyperlink>
    </w:p>
    <w:p w14:paraId="0E371A72" w14:textId="77777777" w:rsidR="002C248E" w:rsidRPr="00CF07BF" w:rsidRDefault="00000000">
      <w:pPr>
        <w:tabs>
          <w:tab w:val="left" w:pos="1985"/>
          <w:tab w:val="right" w:pos="9628"/>
        </w:tabs>
        <w:rPr>
          <w:sz w:val="22"/>
          <w:szCs w:val="22"/>
        </w:rPr>
      </w:pPr>
      <w:hyperlink w:anchor="h.3fwokq0">
        <w:r w:rsidR="0086106E" w:rsidRPr="00CF07BF">
          <w:rPr>
            <w:rFonts w:ascii="Arial" w:eastAsia="Arial" w:hAnsi="Arial" w:cs="Arial"/>
            <w:color w:val="0000FF"/>
            <w:sz w:val="22"/>
            <w:szCs w:val="22"/>
            <w:u w:val="single"/>
          </w:rPr>
          <w:t>SECTION IV: _</w:t>
        </w:r>
        <w:r w:rsidR="0086106E" w:rsidRPr="00CF07BF">
          <w:rPr>
            <w:rFonts w:ascii="Arial" w:eastAsia="Arial" w:hAnsi="Arial" w:cs="Arial"/>
            <w:color w:val="0000FF"/>
            <w:sz w:val="22"/>
            <w:szCs w:val="22"/>
            <w:u w:val="single"/>
          </w:rPr>
          <w:tab/>
        </w:r>
      </w:hyperlink>
      <w:hyperlink w:anchor="h.3fwokq0">
        <w:r w:rsidR="0086106E" w:rsidRPr="00CF07BF">
          <w:rPr>
            <w:rFonts w:ascii="Arial" w:eastAsia="Arial" w:hAnsi="Arial" w:cs="Arial"/>
            <w:i/>
            <w:color w:val="0000FF"/>
            <w:sz w:val="22"/>
            <w:szCs w:val="22"/>
            <w:u w:val="single"/>
          </w:rPr>
          <w:t>Congress</w:t>
        </w:r>
      </w:hyperlink>
      <w:hyperlink w:anchor="h.1v1yuxt">
        <w:r w:rsidR="0086106E" w:rsidRPr="00CF07BF">
          <w:rPr>
            <w:rFonts w:ascii="Arial" w:eastAsia="Arial" w:hAnsi="Arial" w:cs="Arial"/>
            <w:sz w:val="22"/>
            <w:szCs w:val="22"/>
          </w:rPr>
          <w:tab/>
        </w:r>
      </w:hyperlink>
    </w:p>
    <w:p w14:paraId="72FE2E4D" w14:textId="77777777" w:rsidR="002C248E" w:rsidRPr="00CF07BF" w:rsidRDefault="00000000">
      <w:pPr>
        <w:tabs>
          <w:tab w:val="left" w:pos="1985"/>
          <w:tab w:val="right" w:pos="9628"/>
        </w:tabs>
        <w:rPr>
          <w:sz w:val="22"/>
          <w:szCs w:val="22"/>
        </w:rPr>
      </w:pPr>
      <w:hyperlink w:anchor="h.1v1yuxt">
        <w:r w:rsidR="0086106E" w:rsidRPr="00CF07BF">
          <w:rPr>
            <w:rFonts w:ascii="Arial" w:eastAsia="Arial" w:hAnsi="Arial" w:cs="Arial"/>
            <w:color w:val="0000FF"/>
            <w:sz w:val="22"/>
            <w:szCs w:val="22"/>
            <w:u w:val="single"/>
          </w:rPr>
          <w:t>SECTION V: _</w:t>
        </w:r>
        <w:r w:rsidR="0086106E" w:rsidRPr="00CF07BF">
          <w:rPr>
            <w:rFonts w:ascii="Arial" w:eastAsia="Arial" w:hAnsi="Arial" w:cs="Arial"/>
            <w:color w:val="0000FF"/>
            <w:sz w:val="22"/>
            <w:szCs w:val="22"/>
            <w:u w:val="single"/>
          </w:rPr>
          <w:tab/>
        </w:r>
      </w:hyperlink>
      <w:hyperlink w:anchor="h.1v1yuxt">
        <w:r w:rsidR="0086106E" w:rsidRPr="00CF07BF">
          <w:rPr>
            <w:rFonts w:ascii="Arial" w:eastAsia="Arial" w:hAnsi="Arial" w:cs="Arial"/>
            <w:i/>
            <w:color w:val="0000FF"/>
            <w:sz w:val="22"/>
            <w:szCs w:val="22"/>
            <w:u w:val="single"/>
          </w:rPr>
          <w:t>Board</w:t>
        </w:r>
      </w:hyperlink>
      <w:hyperlink w:anchor="h.4f1mdlm">
        <w:r w:rsidR="0086106E" w:rsidRPr="00CF07BF">
          <w:rPr>
            <w:rFonts w:ascii="Arial" w:eastAsia="Arial" w:hAnsi="Arial" w:cs="Arial"/>
            <w:sz w:val="22"/>
            <w:szCs w:val="22"/>
          </w:rPr>
          <w:tab/>
        </w:r>
      </w:hyperlink>
    </w:p>
    <w:p w14:paraId="1C43243B" w14:textId="77777777" w:rsidR="002C248E" w:rsidRPr="00CF07BF" w:rsidRDefault="00000000">
      <w:pPr>
        <w:tabs>
          <w:tab w:val="left" w:pos="1985"/>
          <w:tab w:val="right" w:pos="9628"/>
        </w:tabs>
        <w:rPr>
          <w:sz w:val="22"/>
          <w:szCs w:val="22"/>
        </w:rPr>
      </w:pPr>
      <w:hyperlink w:anchor="h.4f1mdlm">
        <w:r w:rsidR="0086106E" w:rsidRPr="00CF07BF">
          <w:rPr>
            <w:rFonts w:ascii="Arial" w:eastAsia="Arial" w:hAnsi="Arial" w:cs="Arial"/>
            <w:color w:val="0000FF"/>
            <w:sz w:val="22"/>
            <w:szCs w:val="22"/>
            <w:u w:val="single"/>
          </w:rPr>
          <w:t>SECTION VI: _</w:t>
        </w:r>
        <w:r w:rsidR="0086106E" w:rsidRPr="00CF07BF">
          <w:rPr>
            <w:rFonts w:ascii="Arial" w:eastAsia="Arial" w:hAnsi="Arial" w:cs="Arial"/>
            <w:color w:val="0000FF"/>
            <w:sz w:val="22"/>
            <w:szCs w:val="22"/>
            <w:u w:val="single"/>
          </w:rPr>
          <w:tab/>
        </w:r>
      </w:hyperlink>
      <w:hyperlink w:anchor="h.4f1mdlm">
        <w:r w:rsidR="0086106E" w:rsidRPr="00CF07BF">
          <w:rPr>
            <w:rFonts w:ascii="Arial" w:eastAsia="Arial" w:hAnsi="Arial" w:cs="Arial"/>
            <w:i/>
            <w:color w:val="0000FF"/>
            <w:sz w:val="22"/>
            <w:szCs w:val="22"/>
            <w:u w:val="single"/>
          </w:rPr>
          <w:t>President</w:t>
        </w:r>
      </w:hyperlink>
      <w:hyperlink w:anchor="h.2u6wntf">
        <w:r w:rsidR="0086106E" w:rsidRPr="00CF07BF">
          <w:rPr>
            <w:rFonts w:ascii="Arial" w:eastAsia="Arial" w:hAnsi="Arial" w:cs="Arial"/>
            <w:sz w:val="22"/>
            <w:szCs w:val="22"/>
          </w:rPr>
          <w:tab/>
        </w:r>
      </w:hyperlink>
    </w:p>
    <w:p w14:paraId="56D1A068" w14:textId="77777777" w:rsidR="002C248E" w:rsidRPr="00CF07BF" w:rsidRDefault="00000000">
      <w:pPr>
        <w:tabs>
          <w:tab w:val="left" w:pos="1985"/>
          <w:tab w:val="right" w:pos="9628"/>
        </w:tabs>
        <w:rPr>
          <w:sz w:val="22"/>
          <w:szCs w:val="22"/>
        </w:rPr>
      </w:pPr>
      <w:hyperlink w:anchor="h.2u6wntf">
        <w:r w:rsidR="0086106E" w:rsidRPr="00CF07BF">
          <w:rPr>
            <w:rFonts w:ascii="Arial" w:eastAsia="Arial" w:hAnsi="Arial" w:cs="Arial"/>
            <w:color w:val="0000FF"/>
            <w:sz w:val="22"/>
            <w:szCs w:val="22"/>
            <w:u w:val="single"/>
          </w:rPr>
          <w:t>SECTION VII: _</w:t>
        </w:r>
        <w:r w:rsidR="0086106E" w:rsidRPr="00CF07BF">
          <w:rPr>
            <w:rFonts w:ascii="Arial" w:eastAsia="Arial" w:hAnsi="Arial" w:cs="Arial"/>
            <w:color w:val="0000FF"/>
            <w:sz w:val="22"/>
            <w:szCs w:val="22"/>
            <w:u w:val="single"/>
          </w:rPr>
          <w:tab/>
        </w:r>
      </w:hyperlink>
      <w:hyperlink w:anchor="h.2u6wntf">
        <w:r w:rsidR="0086106E" w:rsidRPr="00CF07BF">
          <w:rPr>
            <w:rFonts w:ascii="Arial" w:eastAsia="Arial" w:hAnsi="Arial" w:cs="Arial"/>
            <w:i/>
            <w:color w:val="0000FF"/>
            <w:sz w:val="22"/>
            <w:szCs w:val="22"/>
            <w:u w:val="single"/>
          </w:rPr>
          <w:t>Divisions</w:t>
        </w:r>
      </w:hyperlink>
      <w:hyperlink w:anchor="h.19c6y18">
        <w:r w:rsidR="0086106E" w:rsidRPr="00CF07BF">
          <w:rPr>
            <w:rFonts w:ascii="Arial" w:eastAsia="Arial" w:hAnsi="Arial" w:cs="Arial"/>
            <w:sz w:val="22"/>
            <w:szCs w:val="22"/>
          </w:rPr>
          <w:tab/>
        </w:r>
      </w:hyperlink>
    </w:p>
    <w:p w14:paraId="43039FBB" w14:textId="77777777" w:rsidR="002C248E" w:rsidRPr="00CF07BF" w:rsidRDefault="00000000">
      <w:pPr>
        <w:tabs>
          <w:tab w:val="left" w:pos="1985"/>
          <w:tab w:val="right" w:pos="9628"/>
        </w:tabs>
        <w:rPr>
          <w:sz w:val="22"/>
          <w:szCs w:val="22"/>
        </w:rPr>
      </w:pPr>
      <w:hyperlink w:anchor="h.19c6y18">
        <w:r w:rsidR="0086106E" w:rsidRPr="00CF07BF">
          <w:rPr>
            <w:rFonts w:ascii="Arial" w:eastAsia="Arial" w:hAnsi="Arial" w:cs="Arial"/>
            <w:color w:val="0000FF"/>
            <w:sz w:val="22"/>
            <w:szCs w:val="22"/>
            <w:u w:val="single"/>
          </w:rPr>
          <w:t>SECTION VIII: _</w:t>
        </w:r>
        <w:r w:rsidR="0086106E" w:rsidRPr="00CF07BF">
          <w:rPr>
            <w:rFonts w:ascii="Arial" w:eastAsia="Arial" w:hAnsi="Arial" w:cs="Arial"/>
            <w:color w:val="0000FF"/>
            <w:sz w:val="22"/>
            <w:szCs w:val="22"/>
            <w:u w:val="single"/>
          </w:rPr>
          <w:tab/>
        </w:r>
      </w:hyperlink>
      <w:hyperlink w:anchor="h.19c6y18">
        <w:r w:rsidR="0086106E" w:rsidRPr="00CF07BF">
          <w:rPr>
            <w:rFonts w:ascii="Arial" w:eastAsia="Arial" w:hAnsi="Arial" w:cs="Arial"/>
            <w:i/>
            <w:color w:val="0000FF"/>
            <w:sz w:val="22"/>
            <w:szCs w:val="22"/>
            <w:u w:val="single"/>
          </w:rPr>
          <w:t>Research Groups and Working Parties</w:t>
        </w:r>
      </w:hyperlink>
      <w:hyperlink w:anchor="h.3tbugp1">
        <w:r w:rsidR="0086106E" w:rsidRPr="00CF07BF">
          <w:rPr>
            <w:rFonts w:ascii="Arial" w:eastAsia="Arial" w:hAnsi="Arial" w:cs="Arial"/>
            <w:sz w:val="22"/>
            <w:szCs w:val="22"/>
          </w:rPr>
          <w:tab/>
        </w:r>
      </w:hyperlink>
    </w:p>
    <w:p w14:paraId="7D139CA0" w14:textId="77777777" w:rsidR="002C248E" w:rsidRPr="00CF07BF" w:rsidRDefault="00000000">
      <w:pPr>
        <w:tabs>
          <w:tab w:val="left" w:pos="1985"/>
          <w:tab w:val="right" w:pos="9628"/>
        </w:tabs>
        <w:rPr>
          <w:sz w:val="22"/>
          <w:szCs w:val="22"/>
        </w:rPr>
      </w:pPr>
      <w:hyperlink w:anchor="h.3tbugp1">
        <w:r w:rsidR="0086106E" w:rsidRPr="00CF07BF">
          <w:rPr>
            <w:rFonts w:ascii="Arial" w:eastAsia="Arial" w:hAnsi="Arial" w:cs="Arial"/>
            <w:color w:val="0000FF"/>
            <w:sz w:val="22"/>
            <w:szCs w:val="22"/>
            <w:u w:val="single"/>
          </w:rPr>
          <w:t>SECTION IX: _</w:t>
        </w:r>
        <w:r w:rsidR="0086106E" w:rsidRPr="00CF07BF">
          <w:rPr>
            <w:rFonts w:ascii="Arial" w:eastAsia="Arial" w:hAnsi="Arial" w:cs="Arial"/>
            <w:color w:val="0000FF"/>
            <w:sz w:val="22"/>
            <w:szCs w:val="22"/>
            <w:u w:val="single"/>
          </w:rPr>
          <w:tab/>
        </w:r>
      </w:hyperlink>
      <w:hyperlink w:anchor="h.3tbugp1">
        <w:r w:rsidR="0086106E" w:rsidRPr="00CF07BF">
          <w:rPr>
            <w:rFonts w:ascii="Arial" w:eastAsia="Arial" w:hAnsi="Arial" w:cs="Arial"/>
            <w:i/>
            <w:color w:val="0000FF"/>
            <w:sz w:val="22"/>
            <w:szCs w:val="22"/>
            <w:u w:val="single"/>
          </w:rPr>
          <w:t>Subscriptions and Membership Fees</w:t>
        </w:r>
      </w:hyperlink>
      <w:hyperlink w:anchor="h.28h4qwu">
        <w:r w:rsidR="0086106E" w:rsidRPr="00CF07BF">
          <w:rPr>
            <w:rFonts w:ascii="Arial" w:eastAsia="Arial" w:hAnsi="Arial" w:cs="Arial"/>
            <w:sz w:val="22"/>
            <w:szCs w:val="22"/>
          </w:rPr>
          <w:tab/>
        </w:r>
      </w:hyperlink>
    </w:p>
    <w:p w14:paraId="746CA234" w14:textId="77777777" w:rsidR="002C248E" w:rsidRPr="00CF07BF" w:rsidRDefault="00000000">
      <w:pPr>
        <w:tabs>
          <w:tab w:val="left" w:pos="1985"/>
          <w:tab w:val="right" w:pos="9628"/>
        </w:tabs>
        <w:rPr>
          <w:sz w:val="22"/>
          <w:szCs w:val="22"/>
        </w:rPr>
      </w:pPr>
      <w:hyperlink w:anchor="h.28h4qwu">
        <w:r w:rsidR="0086106E" w:rsidRPr="00CF07BF">
          <w:rPr>
            <w:rFonts w:ascii="Arial" w:eastAsia="Arial" w:hAnsi="Arial" w:cs="Arial"/>
            <w:color w:val="0000FF"/>
            <w:sz w:val="22"/>
            <w:szCs w:val="22"/>
            <w:u w:val="single"/>
          </w:rPr>
          <w:t>SECTION X: _</w:t>
        </w:r>
        <w:r w:rsidR="0086106E" w:rsidRPr="00CF07BF">
          <w:rPr>
            <w:rFonts w:ascii="Arial" w:eastAsia="Arial" w:hAnsi="Arial" w:cs="Arial"/>
            <w:color w:val="0000FF"/>
            <w:sz w:val="22"/>
            <w:szCs w:val="22"/>
            <w:u w:val="single"/>
          </w:rPr>
          <w:tab/>
        </w:r>
      </w:hyperlink>
      <w:hyperlink w:anchor="h.28h4qwu">
        <w:r w:rsidR="0086106E" w:rsidRPr="00CF07BF">
          <w:rPr>
            <w:rFonts w:ascii="Arial" w:eastAsia="Arial" w:hAnsi="Arial" w:cs="Arial"/>
            <w:i/>
            <w:color w:val="0000FF"/>
            <w:sz w:val="22"/>
            <w:szCs w:val="22"/>
            <w:u w:val="single"/>
          </w:rPr>
          <w:t>Languages</w:t>
        </w:r>
      </w:hyperlink>
      <w:hyperlink w:anchor="h.nmf14n">
        <w:r w:rsidR="0086106E" w:rsidRPr="00CF07BF">
          <w:rPr>
            <w:rFonts w:ascii="Arial" w:eastAsia="Arial" w:hAnsi="Arial" w:cs="Arial"/>
            <w:sz w:val="22"/>
            <w:szCs w:val="22"/>
          </w:rPr>
          <w:tab/>
        </w:r>
      </w:hyperlink>
    </w:p>
    <w:p w14:paraId="06979D4E" w14:textId="77777777" w:rsidR="002C248E" w:rsidRPr="00CF07BF" w:rsidRDefault="00000000">
      <w:pPr>
        <w:tabs>
          <w:tab w:val="left" w:pos="1985"/>
          <w:tab w:val="right" w:pos="9628"/>
        </w:tabs>
        <w:rPr>
          <w:sz w:val="22"/>
          <w:szCs w:val="22"/>
        </w:rPr>
      </w:pPr>
      <w:hyperlink w:anchor="h.nmf14n">
        <w:r w:rsidR="0086106E" w:rsidRPr="00CF07BF">
          <w:rPr>
            <w:rFonts w:ascii="Arial" w:eastAsia="Arial" w:hAnsi="Arial" w:cs="Arial"/>
            <w:color w:val="0000FF"/>
            <w:sz w:val="22"/>
            <w:szCs w:val="22"/>
            <w:u w:val="single"/>
          </w:rPr>
          <w:t>SECTION XI: _</w:t>
        </w:r>
        <w:r w:rsidR="0086106E" w:rsidRPr="00CF07BF">
          <w:rPr>
            <w:rFonts w:ascii="Arial" w:eastAsia="Arial" w:hAnsi="Arial" w:cs="Arial"/>
            <w:color w:val="0000FF"/>
            <w:sz w:val="22"/>
            <w:szCs w:val="22"/>
            <w:u w:val="single"/>
          </w:rPr>
          <w:tab/>
        </w:r>
      </w:hyperlink>
      <w:hyperlink w:anchor="h.nmf14n">
        <w:r w:rsidR="0086106E" w:rsidRPr="00CF07BF">
          <w:rPr>
            <w:rFonts w:ascii="Arial" w:eastAsia="Arial" w:hAnsi="Arial" w:cs="Arial"/>
            <w:i/>
            <w:color w:val="0000FF"/>
            <w:sz w:val="22"/>
            <w:szCs w:val="22"/>
            <w:u w:val="single"/>
          </w:rPr>
          <w:t>International Council</w:t>
        </w:r>
      </w:hyperlink>
      <w:hyperlink w:anchor="h.37m2jsg">
        <w:r w:rsidR="0086106E" w:rsidRPr="00CF07BF">
          <w:rPr>
            <w:rFonts w:ascii="Arial" w:eastAsia="Arial" w:hAnsi="Arial" w:cs="Arial"/>
            <w:sz w:val="22"/>
            <w:szCs w:val="22"/>
          </w:rPr>
          <w:tab/>
        </w:r>
      </w:hyperlink>
    </w:p>
    <w:p w14:paraId="017A68EB" w14:textId="77777777" w:rsidR="002C248E" w:rsidRPr="00CF07BF" w:rsidRDefault="00000000">
      <w:pPr>
        <w:tabs>
          <w:tab w:val="left" w:pos="1985"/>
          <w:tab w:val="right" w:pos="9628"/>
        </w:tabs>
        <w:rPr>
          <w:sz w:val="22"/>
          <w:szCs w:val="22"/>
        </w:rPr>
      </w:pPr>
      <w:hyperlink w:anchor="h.37m2jsg">
        <w:r w:rsidR="0086106E" w:rsidRPr="00CF07BF">
          <w:rPr>
            <w:rFonts w:ascii="Arial" w:eastAsia="Arial" w:hAnsi="Arial" w:cs="Arial"/>
            <w:color w:val="0000FF"/>
            <w:sz w:val="22"/>
            <w:szCs w:val="22"/>
            <w:u w:val="single"/>
          </w:rPr>
          <w:t>SECTION XII: _</w:t>
        </w:r>
        <w:r w:rsidR="0086106E" w:rsidRPr="00CF07BF">
          <w:rPr>
            <w:rFonts w:ascii="Arial" w:eastAsia="Arial" w:hAnsi="Arial" w:cs="Arial"/>
            <w:color w:val="0000FF"/>
            <w:sz w:val="22"/>
            <w:szCs w:val="22"/>
            <w:u w:val="single"/>
          </w:rPr>
          <w:tab/>
        </w:r>
      </w:hyperlink>
      <w:hyperlink w:anchor="h.37m2jsg">
        <w:r w:rsidR="0086106E" w:rsidRPr="00CF07BF">
          <w:rPr>
            <w:rFonts w:ascii="Arial" w:eastAsia="Arial" w:hAnsi="Arial" w:cs="Arial"/>
            <w:i/>
            <w:color w:val="0000FF"/>
            <w:sz w:val="22"/>
            <w:szCs w:val="22"/>
            <w:u w:val="single"/>
          </w:rPr>
          <w:t>Awards and Recognition</w:t>
        </w:r>
      </w:hyperlink>
      <w:hyperlink w:anchor="h.1mrcu09">
        <w:r w:rsidR="0086106E" w:rsidRPr="00CF07BF">
          <w:rPr>
            <w:rFonts w:ascii="Arial" w:eastAsia="Arial" w:hAnsi="Arial" w:cs="Arial"/>
            <w:sz w:val="22"/>
            <w:szCs w:val="22"/>
          </w:rPr>
          <w:tab/>
        </w:r>
      </w:hyperlink>
    </w:p>
    <w:p w14:paraId="5017BFF5" w14:textId="77777777" w:rsidR="002C248E" w:rsidRPr="00CF07BF" w:rsidRDefault="00000000">
      <w:pPr>
        <w:tabs>
          <w:tab w:val="left" w:pos="1985"/>
          <w:tab w:val="right" w:pos="9628"/>
        </w:tabs>
        <w:rPr>
          <w:sz w:val="22"/>
          <w:szCs w:val="22"/>
        </w:rPr>
      </w:pPr>
      <w:hyperlink w:anchor="h.1mrcu09">
        <w:r w:rsidR="0086106E" w:rsidRPr="00CF07BF">
          <w:rPr>
            <w:rFonts w:ascii="Arial" w:eastAsia="Arial" w:hAnsi="Arial" w:cs="Arial"/>
            <w:color w:val="0000FF"/>
            <w:sz w:val="22"/>
            <w:szCs w:val="22"/>
            <w:u w:val="single"/>
          </w:rPr>
          <w:t>SECTION XIII: _</w:t>
        </w:r>
        <w:r w:rsidR="0086106E" w:rsidRPr="00CF07BF">
          <w:rPr>
            <w:rFonts w:ascii="Arial" w:eastAsia="Arial" w:hAnsi="Arial" w:cs="Arial"/>
            <w:color w:val="0000FF"/>
            <w:sz w:val="22"/>
            <w:szCs w:val="22"/>
            <w:u w:val="single"/>
          </w:rPr>
          <w:tab/>
        </w:r>
      </w:hyperlink>
      <w:hyperlink w:anchor="h.1mrcu09">
        <w:r w:rsidR="0086106E" w:rsidRPr="00CF07BF">
          <w:rPr>
            <w:rFonts w:ascii="Arial" w:eastAsia="Arial" w:hAnsi="Arial" w:cs="Arial"/>
            <w:i/>
            <w:color w:val="0000FF"/>
            <w:sz w:val="22"/>
            <w:szCs w:val="22"/>
            <w:u w:val="single"/>
          </w:rPr>
          <w:t>Secretariat and Executive Director</w:t>
        </w:r>
      </w:hyperlink>
      <w:hyperlink w:anchor="h.46r0co2">
        <w:r w:rsidR="0086106E" w:rsidRPr="00CF07BF">
          <w:rPr>
            <w:rFonts w:ascii="Arial" w:eastAsia="Arial" w:hAnsi="Arial" w:cs="Arial"/>
            <w:sz w:val="22"/>
            <w:szCs w:val="22"/>
          </w:rPr>
          <w:tab/>
        </w:r>
      </w:hyperlink>
    </w:p>
    <w:p w14:paraId="3A2C09E0" w14:textId="002E458D" w:rsidR="002C248E" w:rsidRPr="00CF07BF" w:rsidRDefault="0086106E">
      <w:pPr>
        <w:tabs>
          <w:tab w:val="left" w:pos="1985"/>
          <w:tab w:val="right" w:pos="9628"/>
        </w:tabs>
        <w:rPr>
          <w:sz w:val="22"/>
          <w:szCs w:val="22"/>
        </w:rPr>
      </w:pPr>
      <w:r w:rsidRPr="00CF07BF">
        <w:rPr>
          <w:rFonts w:ascii="Arial" w:eastAsia="Arial" w:hAnsi="Arial" w:cs="Arial"/>
          <w:color w:val="0000FF"/>
          <w:sz w:val="22"/>
          <w:szCs w:val="22"/>
          <w:u w:val="single"/>
        </w:rPr>
        <w:t>SECTION XIV: _</w:t>
      </w:r>
      <w:r w:rsidRPr="00CF07BF">
        <w:rPr>
          <w:rFonts w:ascii="Arial" w:eastAsia="Arial" w:hAnsi="Arial" w:cs="Arial"/>
          <w:color w:val="0000FF"/>
          <w:sz w:val="22"/>
          <w:szCs w:val="22"/>
          <w:u w:val="single"/>
        </w:rPr>
        <w:tab/>
      </w:r>
      <w:r w:rsidR="002B79D1" w:rsidRPr="00CF07BF">
        <w:rPr>
          <w:rFonts w:ascii="Arial" w:eastAsia="Arial" w:hAnsi="Arial" w:cs="Arial"/>
          <w:i/>
          <w:color w:val="0000FF"/>
          <w:sz w:val="22"/>
          <w:szCs w:val="22"/>
          <w:u w:val="single"/>
        </w:rPr>
        <w:t>Partnership</w:t>
      </w:r>
      <w:r w:rsidR="00154882" w:rsidRPr="00CF07BF">
        <w:rPr>
          <w:rFonts w:ascii="Arial" w:eastAsia="Arial" w:hAnsi="Arial" w:cs="Arial"/>
          <w:i/>
          <w:color w:val="0000FF"/>
          <w:sz w:val="22"/>
          <w:szCs w:val="22"/>
          <w:u w:val="single"/>
        </w:rPr>
        <w:t>s</w:t>
      </w:r>
      <w:hyperlink w:anchor="_Toc287521841">
        <w:r w:rsidRPr="00CF07BF">
          <w:rPr>
            <w:rFonts w:ascii="Arial" w:eastAsia="Arial" w:hAnsi="Arial" w:cs="Arial"/>
            <w:sz w:val="22"/>
            <w:szCs w:val="22"/>
          </w:rPr>
          <w:tab/>
        </w:r>
      </w:hyperlink>
    </w:p>
    <w:p w14:paraId="46839C95" w14:textId="77777777" w:rsidR="002C248E" w:rsidRPr="00CF07BF" w:rsidRDefault="0086106E">
      <w:pPr>
        <w:rPr>
          <w:sz w:val="22"/>
          <w:szCs w:val="22"/>
        </w:rPr>
      </w:pPr>
      <w:r w:rsidRPr="00CF07BF">
        <w:rPr>
          <w:sz w:val="22"/>
          <w:szCs w:val="22"/>
        </w:rPr>
        <w:br w:type="page"/>
      </w:r>
    </w:p>
    <w:p w14:paraId="5E8A50BA" w14:textId="1B6CC6FB" w:rsidR="002C248E" w:rsidRPr="00E32D69" w:rsidRDefault="0086106E" w:rsidP="00E32D69">
      <w:pPr>
        <w:pStyle w:val="Heading1"/>
        <w:tabs>
          <w:tab w:val="left" w:pos="567"/>
        </w:tabs>
        <w:spacing w:before="0" w:after="0"/>
        <w:rPr>
          <w:sz w:val="28"/>
          <w:szCs w:val="28"/>
        </w:rPr>
      </w:pPr>
      <w:bookmarkStart w:id="4" w:name="h.1ksv4uv" w:colFirst="0" w:colLast="0"/>
      <w:bookmarkEnd w:id="4"/>
      <w:r w:rsidRPr="00E32D69">
        <w:rPr>
          <w:sz w:val="28"/>
          <w:szCs w:val="28"/>
        </w:rPr>
        <w:lastRenderedPageBreak/>
        <w:t>STATUTES</w:t>
      </w:r>
    </w:p>
    <w:p w14:paraId="7B47C9B5" w14:textId="77777777" w:rsidR="002C248E" w:rsidRDefault="002C248E" w:rsidP="00E32D69">
      <w:pPr>
        <w:tabs>
          <w:tab w:val="left" w:pos="567"/>
          <w:tab w:val="left" w:pos="1701"/>
          <w:tab w:val="right" w:pos="7938"/>
        </w:tabs>
      </w:pPr>
      <w:bookmarkStart w:id="5" w:name="h.44sinio" w:colFirst="0" w:colLast="0"/>
      <w:bookmarkEnd w:id="5"/>
    </w:p>
    <w:p w14:paraId="0C12294E" w14:textId="77777777" w:rsidR="002C248E" w:rsidRPr="00E32D69" w:rsidRDefault="0086106E">
      <w:pPr>
        <w:tabs>
          <w:tab w:val="left" w:pos="567"/>
          <w:tab w:val="left" w:pos="1701"/>
          <w:tab w:val="right" w:pos="7938"/>
        </w:tabs>
        <w:spacing w:after="96"/>
        <w:rPr>
          <w:sz w:val="22"/>
          <w:szCs w:val="22"/>
        </w:rPr>
      </w:pPr>
      <w:r w:rsidRPr="00E32D69">
        <w:rPr>
          <w:rFonts w:ascii="Arial" w:eastAsia="Arial" w:hAnsi="Arial" w:cs="Arial"/>
          <w:b/>
          <w:sz w:val="22"/>
          <w:szCs w:val="22"/>
        </w:rPr>
        <w:t xml:space="preserve">ARTICLE I: </w:t>
      </w:r>
      <w:r w:rsidRPr="00E32D69">
        <w:rPr>
          <w:rFonts w:ascii="Arial" w:eastAsia="Arial" w:hAnsi="Arial" w:cs="Arial"/>
          <w:b/>
          <w:i/>
          <w:sz w:val="22"/>
          <w:szCs w:val="22"/>
        </w:rPr>
        <w:t>Title, Location and Scope of Action</w:t>
      </w:r>
    </w:p>
    <w:p w14:paraId="0D1E4FC5"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 title of the organization is “International Union of Forest Research Organizations”, “Union </w:t>
      </w:r>
      <w:proofErr w:type="spellStart"/>
      <w:r>
        <w:rPr>
          <w:rFonts w:ascii="Arial" w:eastAsia="Arial" w:hAnsi="Arial" w:cs="Arial"/>
          <w:sz w:val="18"/>
          <w:szCs w:val="18"/>
        </w:rPr>
        <w:t>Internationale</w:t>
      </w:r>
      <w:proofErr w:type="spellEnd"/>
      <w:r>
        <w:rPr>
          <w:rFonts w:ascii="Arial" w:eastAsia="Arial" w:hAnsi="Arial" w:cs="Arial"/>
          <w:sz w:val="18"/>
          <w:szCs w:val="18"/>
        </w:rPr>
        <w:t xml:space="preserve"> des </w:t>
      </w:r>
      <w:proofErr w:type="spellStart"/>
      <w:r>
        <w:rPr>
          <w:rFonts w:ascii="Arial" w:eastAsia="Arial" w:hAnsi="Arial" w:cs="Arial"/>
          <w:sz w:val="18"/>
          <w:szCs w:val="18"/>
        </w:rPr>
        <w:t>Instituts</w:t>
      </w:r>
      <w:proofErr w:type="spellEnd"/>
      <w:r>
        <w:rPr>
          <w:rFonts w:ascii="Arial" w:eastAsia="Arial" w:hAnsi="Arial" w:cs="Arial"/>
          <w:sz w:val="18"/>
          <w:szCs w:val="18"/>
        </w:rPr>
        <w:t xml:space="preserve"> de </w:t>
      </w:r>
      <w:proofErr w:type="spellStart"/>
      <w:r>
        <w:rPr>
          <w:rFonts w:ascii="Arial" w:eastAsia="Arial" w:hAnsi="Arial" w:cs="Arial"/>
          <w:sz w:val="18"/>
          <w:szCs w:val="18"/>
        </w:rPr>
        <w:t>Recherches</w:t>
      </w:r>
      <w:proofErr w:type="spellEnd"/>
      <w:r>
        <w:rPr>
          <w:rFonts w:ascii="Arial" w:eastAsia="Arial" w:hAnsi="Arial" w:cs="Arial"/>
          <w:sz w:val="18"/>
          <w:szCs w:val="18"/>
        </w:rPr>
        <w:t xml:space="preserve"> </w:t>
      </w:r>
      <w:proofErr w:type="spellStart"/>
      <w:r>
        <w:rPr>
          <w:rFonts w:ascii="Arial" w:eastAsia="Arial" w:hAnsi="Arial" w:cs="Arial"/>
          <w:sz w:val="18"/>
          <w:szCs w:val="18"/>
        </w:rPr>
        <w:t>Forestières</w:t>
      </w:r>
      <w:proofErr w:type="spellEnd"/>
      <w:r>
        <w:rPr>
          <w:rFonts w:ascii="Arial" w:eastAsia="Arial" w:hAnsi="Arial" w:cs="Arial"/>
          <w:sz w:val="18"/>
          <w:szCs w:val="18"/>
        </w:rPr>
        <w:t>”, “</w:t>
      </w:r>
      <w:proofErr w:type="spellStart"/>
      <w:r>
        <w:rPr>
          <w:rFonts w:ascii="Arial" w:eastAsia="Arial" w:hAnsi="Arial" w:cs="Arial"/>
          <w:sz w:val="18"/>
          <w:szCs w:val="18"/>
        </w:rPr>
        <w:t>Internationaler</w:t>
      </w:r>
      <w:proofErr w:type="spellEnd"/>
      <w:r>
        <w:rPr>
          <w:rFonts w:ascii="Arial" w:eastAsia="Arial" w:hAnsi="Arial" w:cs="Arial"/>
          <w:sz w:val="18"/>
          <w:szCs w:val="18"/>
        </w:rPr>
        <w:t xml:space="preserve"> </w:t>
      </w:r>
      <w:proofErr w:type="spellStart"/>
      <w:r>
        <w:rPr>
          <w:rFonts w:ascii="Arial" w:eastAsia="Arial" w:hAnsi="Arial" w:cs="Arial"/>
          <w:sz w:val="18"/>
          <w:szCs w:val="18"/>
        </w:rPr>
        <w:t>Verband</w:t>
      </w:r>
      <w:proofErr w:type="spellEnd"/>
      <w:r>
        <w:rPr>
          <w:rFonts w:ascii="Arial" w:eastAsia="Arial" w:hAnsi="Arial" w:cs="Arial"/>
          <w:sz w:val="18"/>
          <w:szCs w:val="18"/>
        </w:rPr>
        <w:t xml:space="preserve"> </w:t>
      </w:r>
      <w:proofErr w:type="spellStart"/>
      <w:r>
        <w:rPr>
          <w:rFonts w:ascii="Arial" w:eastAsia="Arial" w:hAnsi="Arial" w:cs="Arial"/>
          <w:sz w:val="18"/>
          <w:szCs w:val="18"/>
        </w:rPr>
        <w:t>Forstlicher</w:t>
      </w:r>
      <w:proofErr w:type="spellEnd"/>
      <w:r>
        <w:rPr>
          <w:rFonts w:ascii="Arial" w:eastAsia="Arial" w:hAnsi="Arial" w:cs="Arial"/>
          <w:sz w:val="18"/>
          <w:szCs w:val="18"/>
        </w:rPr>
        <w:t xml:space="preserve"> </w:t>
      </w:r>
      <w:proofErr w:type="spellStart"/>
      <w:r>
        <w:rPr>
          <w:rFonts w:ascii="Arial" w:eastAsia="Arial" w:hAnsi="Arial" w:cs="Arial"/>
          <w:sz w:val="18"/>
          <w:szCs w:val="18"/>
        </w:rPr>
        <w:t>Forschungsanstalten</w:t>
      </w:r>
      <w:proofErr w:type="spellEnd"/>
      <w:r>
        <w:rPr>
          <w:rFonts w:ascii="Arial" w:eastAsia="Arial" w:hAnsi="Arial" w:cs="Arial"/>
          <w:sz w:val="18"/>
          <w:szCs w:val="18"/>
        </w:rPr>
        <w:t xml:space="preserve">”, “Unión </w:t>
      </w:r>
      <w:proofErr w:type="spellStart"/>
      <w:r>
        <w:rPr>
          <w:rFonts w:ascii="Arial" w:eastAsia="Arial" w:hAnsi="Arial" w:cs="Arial"/>
          <w:sz w:val="18"/>
          <w:szCs w:val="18"/>
        </w:rPr>
        <w:t>Internacional</w:t>
      </w:r>
      <w:proofErr w:type="spellEnd"/>
      <w:r>
        <w:rPr>
          <w:rFonts w:ascii="Arial" w:eastAsia="Arial" w:hAnsi="Arial" w:cs="Arial"/>
          <w:sz w:val="18"/>
          <w:szCs w:val="18"/>
        </w:rPr>
        <w:t xml:space="preserve"> de </w:t>
      </w:r>
      <w:proofErr w:type="spellStart"/>
      <w:r>
        <w:rPr>
          <w:rFonts w:ascii="Arial" w:eastAsia="Arial" w:hAnsi="Arial" w:cs="Arial"/>
          <w:sz w:val="18"/>
          <w:szCs w:val="18"/>
        </w:rPr>
        <w:t>Institutos</w:t>
      </w:r>
      <w:proofErr w:type="spellEnd"/>
      <w:r>
        <w:rPr>
          <w:rFonts w:ascii="Arial" w:eastAsia="Arial" w:hAnsi="Arial" w:cs="Arial"/>
          <w:sz w:val="18"/>
          <w:szCs w:val="18"/>
        </w:rPr>
        <w:t xml:space="preserve"> de </w:t>
      </w:r>
      <w:proofErr w:type="spellStart"/>
      <w:r>
        <w:rPr>
          <w:rFonts w:ascii="Arial" w:eastAsia="Arial" w:hAnsi="Arial" w:cs="Arial"/>
          <w:sz w:val="18"/>
          <w:szCs w:val="18"/>
        </w:rPr>
        <w:t>Investigación</w:t>
      </w:r>
      <w:proofErr w:type="spellEnd"/>
      <w:r>
        <w:rPr>
          <w:rFonts w:ascii="Arial" w:eastAsia="Arial" w:hAnsi="Arial" w:cs="Arial"/>
          <w:sz w:val="18"/>
          <w:szCs w:val="18"/>
        </w:rPr>
        <w:t xml:space="preserve"> </w:t>
      </w:r>
      <w:proofErr w:type="spellStart"/>
      <w:r>
        <w:rPr>
          <w:rFonts w:ascii="Arial" w:eastAsia="Arial" w:hAnsi="Arial" w:cs="Arial"/>
          <w:sz w:val="18"/>
          <w:szCs w:val="18"/>
        </w:rPr>
        <w:t>Forestal</w:t>
      </w:r>
      <w:proofErr w:type="spellEnd"/>
      <w:r>
        <w:rPr>
          <w:rFonts w:ascii="Arial" w:eastAsia="Arial" w:hAnsi="Arial" w:cs="Arial"/>
          <w:sz w:val="18"/>
          <w:szCs w:val="18"/>
        </w:rPr>
        <w:t>”. Its short title is IUFRO. In these Statutes, the organization is also called “the Union”.</w:t>
      </w:r>
    </w:p>
    <w:p w14:paraId="5EE6F209" w14:textId="5C34CAB0" w:rsidR="002C248E" w:rsidRDefault="0086106E">
      <w:p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t xml:space="preserve">2 </w:t>
      </w:r>
      <w:r>
        <w:rPr>
          <w:rFonts w:ascii="Arial" w:eastAsia="Arial" w:hAnsi="Arial" w:cs="Arial"/>
          <w:sz w:val="18"/>
          <w:szCs w:val="18"/>
        </w:rPr>
        <w:tab/>
        <w:t>The Union</w:t>
      </w:r>
      <w:r>
        <w:rPr>
          <w:rFonts w:ascii="Arial" w:eastAsia="Arial" w:hAnsi="Arial" w:cs="Arial"/>
          <w:sz w:val="10"/>
          <w:szCs w:val="10"/>
        </w:rPr>
        <w:t xml:space="preserve"> </w:t>
      </w:r>
      <w:r>
        <w:rPr>
          <w:rFonts w:ascii="Arial" w:eastAsia="Arial" w:hAnsi="Arial" w:cs="Arial"/>
          <w:sz w:val="18"/>
          <w:szCs w:val="18"/>
        </w:rPr>
        <w:t xml:space="preserve">is a </w:t>
      </w:r>
      <w:r w:rsidRPr="00C55F98">
        <w:rPr>
          <w:rFonts w:ascii="Arial" w:eastAsia="Arial" w:hAnsi="Arial" w:cs="Arial"/>
          <w:color w:val="auto"/>
          <w:sz w:val="18"/>
          <w:szCs w:val="18"/>
        </w:rPr>
        <w:t xml:space="preserve">non-profit, non-governmental scientific organization </w:t>
      </w:r>
      <w:r w:rsidR="00293DC1" w:rsidRPr="00C55F98">
        <w:rPr>
          <w:rFonts w:ascii="Arial" w:eastAsia="Arial" w:hAnsi="Arial" w:cs="Arial"/>
          <w:color w:val="auto"/>
          <w:sz w:val="18"/>
          <w:szCs w:val="18"/>
        </w:rPr>
        <w:t xml:space="preserve">in the foreign-policy interest of the Republic of Austria within the meaning of </w:t>
      </w:r>
      <w:r w:rsidR="009A01E7" w:rsidRPr="00E71B36">
        <w:rPr>
          <w:rFonts w:ascii="Arial" w:eastAsia="Arial" w:hAnsi="Arial" w:cs="Arial"/>
          <w:color w:val="auto"/>
          <w:sz w:val="18"/>
          <w:szCs w:val="18"/>
        </w:rPr>
        <w:t>Federal Law on Strengthening Austria as Seat of International Organizations and Conference Venue  (</w:t>
      </w:r>
      <w:proofErr w:type="spellStart"/>
      <w:r w:rsidR="009A01E7" w:rsidRPr="00E71B36">
        <w:rPr>
          <w:rFonts w:ascii="Arial" w:eastAsia="Arial" w:hAnsi="Arial" w:cs="Arial"/>
          <w:color w:val="auto"/>
          <w:sz w:val="18"/>
          <w:szCs w:val="18"/>
        </w:rPr>
        <w:t>BGBl</w:t>
      </w:r>
      <w:proofErr w:type="spellEnd"/>
      <w:r w:rsidR="009A01E7" w:rsidRPr="00E71B36">
        <w:rPr>
          <w:rFonts w:ascii="Arial" w:eastAsia="Arial" w:hAnsi="Arial" w:cs="Arial"/>
          <w:color w:val="auto"/>
          <w:sz w:val="18"/>
          <w:szCs w:val="18"/>
        </w:rPr>
        <w:t xml:space="preserve"> No. 54/2021</w:t>
      </w:r>
      <w:r w:rsidR="00375D6B" w:rsidRPr="009A01E7">
        <w:rPr>
          <w:rFonts w:ascii="Arial" w:eastAsia="Arial" w:hAnsi="Arial" w:cs="Arial"/>
          <w:color w:val="auto"/>
          <w:sz w:val="18"/>
          <w:szCs w:val="18"/>
        </w:rPr>
        <w:t>).</w:t>
      </w:r>
      <w:r w:rsidR="00375D6B" w:rsidRPr="00C55F98">
        <w:rPr>
          <w:rFonts w:ascii="Arial" w:eastAsia="Arial" w:hAnsi="Arial" w:cs="Arial"/>
          <w:color w:val="auto"/>
          <w:sz w:val="18"/>
          <w:szCs w:val="18"/>
        </w:rPr>
        <w:t xml:space="preserve"> It is</w:t>
      </w:r>
      <w:r w:rsidR="00293DC1" w:rsidRPr="00C55F98">
        <w:rPr>
          <w:rFonts w:ascii="Arial" w:eastAsia="Arial" w:hAnsi="Arial" w:cs="Arial"/>
          <w:color w:val="auto"/>
          <w:sz w:val="18"/>
          <w:szCs w:val="18"/>
        </w:rPr>
        <w:t xml:space="preserve"> </w:t>
      </w:r>
      <w:r>
        <w:rPr>
          <w:rFonts w:ascii="Arial" w:eastAsia="Arial" w:hAnsi="Arial" w:cs="Arial"/>
          <w:sz w:val="18"/>
          <w:szCs w:val="18"/>
        </w:rPr>
        <w:t>open to organizations and individuals involved in forest research and fores</w:t>
      </w:r>
      <w:r w:rsidR="00375D6B">
        <w:rPr>
          <w:rFonts w:ascii="Arial" w:eastAsia="Arial" w:hAnsi="Arial" w:cs="Arial"/>
          <w:sz w:val="18"/>
          <w:szCs w:val="18"/>
        </w:rPr>
        <w:t>t-related sciences. I</w:t>
      </w:r>
      <w:r>
        <w:rPr>
          <w:rFonts w:ascii="Arial" w:eastAsia="Arial" w:hAnsi="Arial" w:cs="Arial"/>
          <w:sz w:val="18"/>
          <w:szCs w:val="18"/>
        </w:rPr>
        <w:t>ts headquarters is located in Vienna, Austria.</w:t>
      </w:r>
    </w:p>
    <w:p w14:paraId="4B6F37CD" w14:textId="7050AAC2" w:rsidR="00E222AB" w:rsidRDefault="00E222AB" w:rsidP="00E32D69">
      <w:pPr>
        <w:tabs>
          <w:tab w:val="left" w:pos="567"/>
        </w:tabs>
        <w:ind w:left="567" w:hanging="567"/>
        <w:jc w:val="both"/>
      </w:pPr>
      <w:r>
        <w:rPr>
          <w:rFonts w:ascii="Arial" w:eastAsia="Arial" w:hAnsi="Arial" w:cs="Arial"/>
          <w:sz w:val="18"/>
          <w:szCs w:val="18"/>
        </w:rPr>
        <w:t>3</w:t>
      </w:r>
      <w:r>
        <w:rPr>
          <w:rFonts w:ascii="Arial" w:eastAsia="Arial" w:hAnsi="Arial" w:cs="Arial"/>
          <w:sz w:val="18"/>
          <w:szCs w:val="18"/>
        </w:rPr>
        <w:tab/>
        <w:t xml:space="preserve">The Union </w:t>
      </w:r>
      <w:r w:rsidRPr="00E222AB">
        <w:rPr>
          <w:rFonts w:ascii="Arial" w:eastAsia="Arial" w:hAnsi="Arial" w:cs="Arial"/>
          <w:sz w:val="18"/>
          <w:szCs w:val="18"/>
        </w:rPr>
        <w:t>is a full member of I</w:t>
      </w:r>
      <w:r>
        <w:rPr>
          <w:rFonts w:ascii="Arial" w:eastAsia="Arial" w:hAnsi="Arial" w:cs="Arial"/>
          <w:sz w:val="18"/>
          <w:szCs w:val="18"/>
        </w:rPr>
        <w:t>SC</w:t>
      </w:r>
      <w:r w:rsidRPr="00E222AB">
        <w:rPr>
          <w:rFonts w:ascii="Arial" w:eastAsia="Arial" w:hAnsi="Arial" w:cs="Arial"/>
          <w:sz w:val="18"/>
          <w:szCs w:val="18"/>
        </w:rPr>
        <w:t xml:space="preserve">, the International </w:t>
      </w:r>
      <w:r>
        <w:rPr>
          <w:rFonts w:ascii="Arial" w:eastAsia="Arial" w:hAnsi="Arial" w:cs="Arial"/>
          <w:sz w:val="18"/>
          <w:szCs w:val="18"/>
        </w:rPr>
        <w:t xml:space="preserve">Science </w:t>
      </w:r>
      <w:r w:rsidRPr="00E222AB">
        <w:rPr>
          <w:rFonts w:ascii="Arial" w:eastAsia="Arial" w:hAnsi="Arial" w:cs="Arial"/>
          <w:sz w:val="18"/>
          <w:szCs w:val="18"/>
        </w:rPr>
        <w:t>Council, and therefore the principles embodied in the Statutes and Rules of Procedure of I</w:t>
      </w:r>
      <w:r>
        <w:rPr>
          <w:rFonts w:ascii="Arial" w:eastAsia="Arial" w:hAnsi="Arial" w:cs="Arial"/>
          <w:sz w:val="18"/>
          <w:szCs w:val="18"/>
        </w:rPr>
        <w:t>SC</w:t>
      </w:r>
      <w:r w:rsidRPr="00E222AB">
        <w:rPr>
          <w:rFonts w:ascii="Arial" w:eastAsia="Arial" w:hAnsi="Arial" w:cs="Arial"/>
          <w:sz w:val="18"/>
          <w:szCs w:val="18"/>
        </w:rPr>
        <w:t xml:space="preserve"> (</w:t>
      </w:r>
      <w:r w:rsidR="00415AD9">
        <w:rPr>
          <w:rFonts w:ascii="Arial" w:eastAsia="Arial" w:hAnsi="Arial" w:cs="Arial"/>
          <w:sz w:val="18"/>
          <w:szCs w:val="18"/>
        </w:rPr>
        <w:t>2021</w:t>
      </w:r>
      <w:r w:rsidRPr="00E222AB">
        <w:rPr>
          <w:rFonts w:ascii="Arial" w:eastAsia="Arial" w:hAnsi="Arial" w:cs="Arial"/>
          <w:sz w:val="18"/>
          <w:szCs w:val="18"/>
        </w:rPr>
        <w:t>) shall apply.</w:t>
      </w:r>
    </w:p>
    <w:p w14:paraId="5CE02952" w14:textId="77777777" w:rsidR="002C248E" w:rsidRPr="001D6890" w:rsidRDefault="002C248E" w:rsidP="00E32D69">
      <w:pPr>
        <w:tabs>
          <w:tab w:val="left" w:pos="567"/>
        </w:tabs>
        <w:ind w:hanging="567"/>
      </w:pPr>
      <w:bookmarkStart w:id="6" w:name="h.2jxsxqh" w:colFirst="0" w:colLast="0"/>
      <w:bookmarkEnd w:id="6"/>
    </w:p>
    <w:p w14:paraId="1E9E17C4" w14:textId="61B3D919" w:rsidR="002C248E" w:rsidRPr="00E32D69" w:rsidRDefault="0086106E">
      <w:pPr>
        <w:tabs>
          <w:tab w:val="left" w:pos="567"/>
        </w:tabs>
        <w:spacing w:after="96"/>
        <w:rPr>
          <w:sz w:val="22"/>
          <w:szCs w:val="22"/>
          <w:lang w:val="en-US"/>
        </w:rPr>
      </w:pPr>
      <w:r w:rsidRPr="00E32D69">
        <w:rPr>
          <w:rFonts w:ascii="Arial" w:eastAsia="Arial" w:hAnsi="Arial" w:cs="Arial"/>
          <w:b/>
          <w:sz w:val="22"/>
          <w:szCs w:val="22"/>
          <w:lang w:val="en-US"/>
        </w:rPr>
        <w:t xml:space="preserve">ARTICLE II: </w:t>
      </w:r>
      <w:r w:rsidR="00111D36" w:rsidRPr="00E32D69">
        <w:rPr>
          <w:rFonts w:ascii="Arial" w:eastAsia="Arial" w:hAnsi="Arial" w:cs="Arial"/>
          <w:b/>
          <w:i/>
          <w:sz w:val="22"/>
          <w:szCs w:val="22"/>
          <w:lang w:val="en-US"/>
        </w:rPr>
        <w:t>Aim,</w:t>
      </w:r>
      <w:r w:rsidR="00111D36" w:rsidRPr="00E32D69">
        <w:rPr>
          <w:rFonts w:ascii="Arial" w:eastAsia="Arial" w:hAnsi="Arial" w:cs="Arial"/>
          <w:b/>
          <w:sz w:val="22"/>
          <w:szCs w:val="22"/>
          <w:lang w:val="en-US"/>
        </w:rPr>
        <w:t xml:space="preserve"> </w:t>
      </w:r>
      <w:r w:rsidR="0017237D" w:rsidRPr="00E32D69">
        <w:rPr>
          <w:rFonts w:ascii="Arial" w:eastAsia="Arial" w:hAnsi="Arial" w:cs="Arial"/>
          <w:b/>
          <w:i/>
          <w:sz w:val="22"/>
          <w:szCs w:val="22"/>
          <w:lang w:val="en-US"/>
        </w:rPr>
        <w:t>Vision</w:t>
      </w:r>
      <w:r w:rsidR="00224463" w:rsidRPr="00E32D69">
        <w:rPr>
          <w:rFonts w:ascii="Arial" w:eastAsia="Arial" w:hAnsi="Arial" w:cs="Arial"/>
          <w:b/>
          <w:i/>
          <w:sz w:val="22"/>
          <w:szCs w:val="22"/>
          <w:lang w:val="en-US"/>
        </w:rPr>
        <w:t>, Mission</w:t>
      </w:r>
      <w:r w:rsidR="0017237D" w:rsidRPr="00E32D69">
        <w:rPr>
          <w:rFonts w:ascii="Arial" w:eastAsia="Arial" w:hAnsi="Arial" w:cs="Arial"/>
          <w:b/>
          <w:i/>
          <w:sz w:val="22"/>
          <w:szCs w:val="22"/>
          <w:lang w:val="en-US"/>
        </w:rPr>
        <w:t xml:space="preserve"> and Values</w:t>
      </w:r>
    </w:p>
    <w:p w14:paraId="3202800A"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The aim of the Union is to promote international cooperation in scientific studies embracing the whole field of research related to forests and trees.</w:t>
      </w:r>
    </w:p>
    <w:p w14:paraId="50C0730F" w14:textId="0F1B21E7" w:rsidR="0017237D" w:rsidRDefault="0017237D" w:rsidP="0017237D">
      <w:p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 xml:space="preserve">The </w:t>
      </w:r>
      <w:r w:rsidR="009E3C03">
        <w:rPr>
          <w:rFonts w:ascii="Arial" w:eastAsia="Arial" w:hAnsi="Arial" w:cs="Arial"/>
          <w:sz w:val="18"/>
          <w:szCs w:val="18"/>
        </w:rPr>
        <w:t>v</w:t>
      </w:r>
      <w:r>
        <w:rPr>
          <w:rFonts w:ascii="Arial" w:eastAsia="Arial" w:hAnsi="Arial" w:cs="Arial"/>
          <w:sz w:val="18"/>
          <w:szCs w:val="18"/>
        </w:rPr>
        <w:t xml:space="preserve">ision of the Union: </w:t>
      </w:r>
      <w:r w:rsidRPr="0017237D">
        <w:rPr>
          <w:rFonts w:ascii="Arial" w:eastAsia="Arial" w:hAnsi="Arial" w:cs="Arial"/>
          <w:sz w:val="18"/>
          <w:szCs w:val="18"/>
        </w:rPr>
        <w:t>The Global Voice of Forest Science Promoting a Sustainable Future of Forests and Society</w:t>
      </w:r>
      <w:r>
        <w:rPr>
          <w:rFonts w:ascii="Arial" w:eastAsia="Arial" w:hAnsi="Arial" w:cs="Arial"/>
          <w:sz w:val="18"/>
          <w:szCs w:val="18"/>
        </w:rPr>
        <w:t>.</w:t>
      </w:r>
    </w:p>
    <w:p w14:paraId="5FE6B4F9" w14:textId="779439DF" w:rsidR="0017237D" w:rsidRDefault="0017237D" w:rsidP="0017237D">
      <w:p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 xml:space="preserve">The </w:t>
      </w:r>
      <w:r w:rsidR="009E3C03">
        <w:rPr>
          <w:rFonts w:ascii="Arial" w:eastAsia="Arial" w:hAnsi="Arial" w:cs="Arial"/>
          <w:sz w:val="18"/>
          <w:szCs w:val="18"/>
        </w:rPr>
        <w:t>m</w:t>
      </w:r>
      <w:r>
        <w:rPr>
          <w:rFonts w:ascii="Arial" w:eastAsia="Arial" w:hAnsi="Arial" w:cs="Arial"/>
          <w:sz w:val="18"/>
          <w:szCs w:val="18"/>
        </w:rPr>
        <w:t xml:space="preserve">ission of the Union: </w:t>
      </w:r>
      <w:r w:rsidRPr="0017237D">
        <w:rPr>
          <w:rFonts w:ascii="Arial" w:eastAsia="Arial" w:hAnsi="Arial" w:cs="Arial"/>
          <w:sz w:val="18"/>
          <w:szCs w:val="18"/>
        </w:rPr>
        <w:t>IUFRO advances research excellence and knowledge sharing, and fosters development of science-based solutions to forest-related challenges for the benefit of forests and people worldwide</w:t>
      </w:r>
      <w:r>
        <w:rPr>
          <w:rFonts w:ascii="Arial" w:eastAsia="Arial" w:hAnsi="Arial" w:cs="Arial"/>
          <w:sz w:val="18"/>
          <w:szCs w:val="18"/>
        </w:rPr>
        <w:t>.</w:t>
      </w:r>
    </w:p>
    <w:p w14:paraId="4BEE2B99" w14:textId="3106BDF0" w:rsidR="0017237D" w:rsidRDefault="0017237D" w:rsidP="0017237D">
      <w:p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 xml:space="preserve">In order to achieve its aim, vision and mission, the </w:t>
      </w:r>
      <w:r w:rsidR="00111D36">
        <w:rPr>
          <w:rFonts w:ascii="Arial" w:eastAsia="Arial" w:hAnsi="Arial" w:cs="Arial"/>
          <w:sz w:val="18"/>
          <w:szCs w:val="18"/>
        </w:rPr>
        <w:t>Union</w:t>
      </w:r>
      <w:r>
        <w:rPr>
          <w:rFonts w:ascii="Arial" w:eastAsia="Arial" w:hAnsi="Arial" w:cs="Arial"/>
          <w:sz w:val="18"/>
          <w:szCs w:val="18"/>
        </w:rPr>
        <w:t xml:space="preserve">: </w:t>
      </w:r>
    </w:p>
    <w:p w14:paraId="28EB77B5" w14:textId="092135EF" w:rsidR="002C248E" w:rsidRDefault="0017237D">
      <w:pPr>
        <w:tabs>
          <w:tab w:val="left" w:pos="567"/>
        </w:tabs>
        <w:spacing w:after="96"/>
        <w:ind w:left="711" w:hanging="567"/>
        <w:jc w:val="both"/>
      </w:pPr>
      <w:r>
        <w:rPr>
          <w:rFonts w:ascii="Arial" w:eastAsia="Arial" w:hAnsi="Arial" w:cs="Arial"/>
          <w:sz w:val="18"/>
          <w:szCs w:val="18"/>
        </w:rPr>
        <w:t>4</w:t>
      </w:r>
      <w:r w:rsidR="0086106E">
        <w:rPr>
          <w:rFonts w:ascii="Arial" w:eastAsia="Arial" w:hAnsi="Arial" w:cs="Arial"/>
          <w:sz w:val="18"/>
          <w:szCs w:val="18"/>
        </w:rPr>
        <w:t>.1</w:t>
      </w:r>
      <w:r w:rsidR="0086106E">
        <w:rPr>
          <w:rFonts w:ascii="Arial" w:eastAsia="Arial" w:hAnsi="Arial" w:cs="Arial"/>
          <w:sz w:val="18"/>
          <w:szCs w:val="18"/>
        </w:rPr>
        <w:tab/>
      </w:r>
      <w:r w:rsidR="00111D36">
        <w:rPr>
          <w:rFonts w:ascii="Arial" w:eastAsia="Arial" w:hAnsi="Arial" w:cs="Arial"/>
          <w:sz w:val="18"/>
          <w:szCs w:val="18"/>
        </w:rPr>
        <w:t>F</w:t>
      </w:r>
      <w:r w:rsidR="0086106E">
        <w:rPr>
          <w:rFonts w:ascii="Arial" w:eastAsia="Arial" w:hAnsi="Arial" w:cs="Arial"/>
          <w:sz w:val="18"/>
          <w:szCs w:val="18"/>
        </w:rPr>
        <w:t>acilitat</w:t>
      </w:r>
      <w:r w:rsidR="00111D36">
        <w:rPr>
          <w:rFonts w:ascii="Arial" w:eastAsia="Arial" w:hAnsi="Arial" w:cs="Arial"/>
          <w:sz w:val="18"/>
          <w:szCs w:val="18"/>
        </w:rPr>
        <w:t>es</w:t>
      </w:r>
      <w:r w:rsidR="0086106E">
        <w:rPr>
          <w:rFonts w:ascii="Arial" w:eastAsia="Arial" w:hAnsi="Arial" w:cs="Arial"/>
          <w:sz w:val="18"/>
          <w:szCs w:val="18"/>
        </w:rPr>
        <w:t>, throughout the world, exchanges of ideas among individual researchers.</w:t>
      </w:r>
    </w:p>
    <w:p w14:paraId="6C5C11AD" w14:textId="1C23CC85" w:rsidR="002C248E" w:rsidRDefault="0017237D">
      <w:pPr>
        <w:tabs>
          <w:tab w:val="left" w:pos="567"/>
        </w:tabs>
        <w:spacing w:after="96"/>
        <w:ind w:left="711" w:hanging="567"/>
        <w:jc w:val="both"/>
      </w:pPr>
      <w:r>
        <w:rPr>
          <w:rFonts w:ascii="Arial" w:eastAsia="Arial" w:hAnsi="Arial" w:cs="Arial"/>
          <w:sz w:val="18"/>
          <w:szCs w:val="18"/>
        </w:rPr>
        <w:t>4</w:t>
      </w:r>
      <w:r w:rsidR="0086106E">
        <w:rPr>
          <w:rFonts w:ascii="Arial" w:eastAsia="Arial" w:hAnsi="Arial" w:cs="Arial"/>
          <w:sz w:val="18"/>
          <w:szCs w:val="18"/>
        </w:rPr>
        <w:t>.2</w:t>
      </w:r>
      <w:r w:rsidR="0086106E">
        <w:rPr>
          <w:rFonts w:ascii="Arial" w:eastAsia="Arial" w:hAnsi="Arial" w:cs="Arial"/>
          <w:sz w:val="18"/>
          <w:szCs w:val="18"/>
        </w:rPr>
        <w:tab/>
      </w:r>
      <w:r w:rsidR="00111D36">
        <w:rPr>
          <w:rFonts w:ascii="Arial" w:eastAsia="Arial" w:hAnsi="Arial" w:cs="Arial"/>
          <w:sz w:val="18"/>
          <w:szCs w:val="18"/>
        </w:rPr>
        <w:t>C</w:t>
      </w:r>
      <w:r w:rsidR="0086106E">
        <w:rPr>
          <w:rFonts w:ascii="Arial" w:eastAsia="Arial" w:hAnsi="Arial" w:cs="Arial"/>
          <w:sz w:val="18"/>
          <w:szCs w:val="18"/>
        </w:rPr>
        <w:t>reat</w:t>
      </w:r>
      <w:r w:rsidR="00111D36">
        <w:rPr>
          <w:rFonts w:ascii="Arial" w:eastAsia="Arial" w:hAnsi="Arial" w:cs="Arial"/>
          <w:sz w:val="18"/>
          <w:szCs w:val="18"/>
        </w:rPr>
        <w:t>es</w:t>
      </w:r>
      <w:r w:rsidR="0086106E">
        <w:rPr>
          <w:rFonts w:ascii="Arial" w:eastAsia="Arial" w:hAnsi="Arial" w:cs="Arial"/>
          <w:sz w:val="18"/>
          <w:szCs w:val="18"/>
        </w:rPr>
        <w:t xml:space="preserve"> and maintain</w:t>
      </w:r>
      <w:r w:rsidR="00111D36">
        <w:rPr>
          <w:rFonts w:ascii="Arial" w:eastAsia="Arial" w:hAnsi="Arial" w:cs="Arial"/>
          <w:sz w:val="18"/>
          <w:szCs w:val="18"/>
        </w:rPr>
        <w:t>s</w:t>
      </w:r>
      <w:r w:rsidR="0086106E">
        <w:rPr>
          <w:rFonts w:ascii="Arial" w:eastAsia="Arial" w:hAnsi="Arial" w:cs="Arial"/>
          <w:sz w:val="18"/>
          <w:szCs w:val="18"/>
        </w:rPr>
        <w:t xml:space="preserve"> contacts between Member Organizations and encourag</w:t>
      </w:r>
      <w:r w:rsidR="00111D36">
        <w:rPr>
          <w:rFonts w:ascii="Arial" w:eastAsia="Arial" w:hAnsi="Arial" w:cs="Arial"/>
          <w:sz w:val="18"/>
          <w:szCs w:val="18"/>
        </w:rPr>
        <w:t>es</w:t>
      </w:r>
      <w:r w:rsidR="0086106E">
        <w:rPr>
          <w:rFonts w:ascii="Arial" w:eastAsia="Arial" w:hAnsi="Arial" w:cs="Arial"/>
          <w:sz w:val="18"/>
          <w:szCs w:val="18"/>
        </w:rPr>
        <w:t xml:space="preserve"> the establishment of common programmes of research and cooperation in their execution.</w:t>
      </w:r>
    </w:p>
    <w:p w14:paraId="231EF929" w14:textId="12D05643" w:rsidR="002C248E" w:rsidRDefault="0017237D">
      <w:pPr>
        <w:tabs>
          <w:tab w:val="left" w:pos="567"/>
        </w:tabs>
        <w:spacing w:after="96"/>
        <w:ind w:left="711" w:hanging="567"/>
        <w:jc w:val="both"/>
      </w:pPr>
      <w:r>
        <w:rPr>
          <w:rFonts w:ascii="Arial" w:eastAsia="Arial" w:hAnsi="Arial" w:cs="Arial"/>
          <w:sz w:val="18"/>
          <w:szCs w:val="18"/>
        </w:rPr>
        <w:t>4</w:t>
      </w:r>
      <w:r w:rsidR="0086106E">
        <w:rPr>
          <w:rFonts w:ascii="Arial" w:eastAsia="Arial" w:hAnsi="Arial" w:cs="Arial"/>
          <w:sz w:val="18"/>
          <w:szCs w:val="18"/>
        </w:rPr>
        <w:t>.3</w:t>
      </w:r>
      <w:r w:rsidR="0086106E">
        <w:rPr>
          <w:rFonts w:ascii="Arial" w:eastAsia="Arial" w:hAnsi="Arial" w:cs="Arial"/>
          <w:sz w:val="18"/>
          <w:szCs w:val="18"/>
        </w:rPr>
        <w:tab/>
      </w:r>
      <w:r w:rsidR="00111D36">
        <w:rPr>
          <w:rFonts w:ascii="Arial" w:eastAsia="Arial" w:hAnsi="Arial" w:cs="Arial"/>
          <w:sz w:val="18"/>
          <w:szCs w:val="18"/>
        </w:rPr>
        <w:t>P</w:t>
      </w:r>
      <w:r w:rsidR="0086106E">
        <w:rPr>
          <w:rFonts w:ascii="Arial" w:eastAsia="Arial" w:hAnsi="Arial" w:cs="Arial"/>
          <w:sz w:val="18"/>
          <w:szCs w:val="18"/>
        </w:rPr>
        <w:t>romot</w:t>
      </w:r>
      <w:r w:rsidR="00111D36">
        <w:rPr>
          <w:rFonts w:ascii="Arial" w:eastAsia="Arial" w:hAnsi="Arial" w:cs="Arial"/>
          <w:sz w:val="18"/>
          <w:szCs w:val="18"/>
        </w:rPr>
        <w:t>es</w:t>
      </w:r>
      <w:r w:rsidR="0086106E">
        <w:rPr>
          <w:rFonts w:ascii="Arial" w:eastAsia="Arial" w:hAnsi="Arial" w:cs="Arial"/>
          <w:sz w:val="18"/>
          <w:szCs w:val="18"/>
        </w:rPr>
        <w:t xml:space="preserve"> the dissemination and application of research results to </w:t>
      </w:r>
      <w:r w:rsidR="0086106E" w:rsidRPr="00C55F98">
        <w:rPr>
          <w:rFonts w:ascii="Arial" w:eastAsia="Arial" w:hAnsi="Arial" w:cs="Arial"/>
          <w:color w:val="auto"/>
          <w:sz w:val="18"/>
          <w:szCs w:val="18"/>
        </w:rPr>
        <w:t>potential users</w:t>
      </w:r>
      <w:r w:rsidR="0086106E">
        <w:rPr>
          <w:rFonts w:ascii="Arial" w:eastAsia="Arial" w:hAnsi="Arial" w:cs="Arial"/>
          <w:sz w:val="18"/>
          <w:szCs w:val="18"/>
        </w:rPr>
        <w:t xml:space="preserve">, including </w:t>
      </w:r>
      <w:r w:rsidR="0086106E" w:rsidRPr="00C55F98">
        <w:rPr>
          <w:rFonts w:ascii="Arial" w:eastAsia="Arial" w:hAnsi="Arial" w:cs="Arial"/>
          <w:color w:val="auto"/>
          <w:sz w:val="18"/>
          <w:szCs w:val="18"/>
        </w:rPr>
        <w:t>policy makers</w:t>
      </w:r>
      <w:r w:rsidR="0086106E">
        <w:rPr>
          <w:rFonts w:ascii="Arial" w:eastAsia="Arial" w:hAnsi="Arial" w:cs="Arial"/>
          <w:sz w:val="18"/>
          <w:szCs w:val="18"/>
        </w:rPr>
        <w:t>.</w:t>
      </w:r>
    </w:p>
    <w:p w14:paraId="76494F2A" w14:textId="3B99A8C9" w:rsidR="002C248E" w:rsidRDefault="0017237D">
      <w:pPr>
        <w:tabs>
          <w:tab w:val="left" w:pos="567"/>
        </w:tabs>
        <w:spacing w:after="96"/>
        <w:ind w:left="711" w:hanging="567"/>
        <w:jc w:val="both"/>
      </w:pPr>
      <w:r>
        <w:rPr>
          <w:rFonts w:ascii="Arial" w:eastAsia="Arial" w:hAnsi="Arial" w:cs="Arial"/>
          <w:sz w:val="18"/>
          <w:szCs w:val="18"/>
        </w:rPr>
        <w:t>4</w:t>
      </w:r>
      <w:r w:rsidR="0086106E">
        <w:rPr>
          <w:rFonts w:ascii="Arial" w:eastAsia="Arial" w:hAnsi="Arial" w:cs="Arial"/>
          <w:sz w:val="18"/>
          <w:szCs w:val="18"/>
        </w:rPr>
        <w:t>.4</w:t>
      </w:r>
      <w:r w:rsidR="0086106E">
        <w:rPr>
          <w:rFonts w:ascii="Arial" w:eastAsia="Arial" w:hAnsi="Arial" w:cs="Arial"/>
          <w:sz w:val="18"/>
          <w:szCs w:val="18"/>
        </w:rPr>
        <w:tab/>
      </w:r>
      <w:r w:rsidR="00111D36">
        <w:rPr>
          <w:rFonts w:ascii="Arial" w:eastAsia="Arial" w:hAnsi="Arial" w:cs="Arial"/>
          <w:sz w:val="18"/>
          <w:szCs w:val="18"/>
        </w:rPr>
        <w:t>C</w:t>
      </w:r>
      <w:r w:rsidR="0086106E">
        <w:rPr>
          <w:rFonts w:ascii="Arial" w:eastAsia="Arial" w:hAnsi="Arial" w:cs="Arial"/>
          <w:sz w:val="18"/>
          <w:szCs w:val="18"/>
        </w:rPr>
        <w:t>ooperat</w:t>
      </w:r>
      <w:r w:rsidR="00111D36">
        <w:rPr>
          <w:rFonts w:ascii="Arial" w:eastAsia="Arial" w:hAnsi="Arial" w:cs="Arial"/>
          <w:sz w:val="18"/>
          <w:szCs w:val="18"/>
        </w:rPr>
        <w:t>es</w:t>
      </w:r>
      <w:r w:rsidR="0086106E">
        <w:rPr>
          <w:rFonts w:ascii="Arial" w:eastAsia="Arial" w:hAnsi="Arial" w:cs="Arial"/>
          <w:sz w:val="18"/>
          <w:szCs w:val="18"/>
        </w:rPr>
        <w:t xml:space="preserve"> with national and international organizations</w:t>
      </w:r>
      <w:r w:rsidR="00090435">
        <w:rPr>
          <w:rFonts w:ascii="Arial" w:eastAsia="Arial" w:hAnsi="Arial" w:cs="Arial"/>
          <w:sz w:val="18"/>
          <w:szCs w:val="18"/>
        </w:rPr>
        <w:t xml:space="preserve"> </w:t>
      </w:r>
      <w:r w:rsidR="00090435" w:rsidRPr="00090435">
        <w:rPr>
          <w:rFonts w:ascii="Arial" w:eastAsia="Arial" w:hAnsi="Arial" w:cs="Arial"/>
          <w:sz w:val="18"/>
          <w:szCs w:val="18"/>
        </w:rPr>
        <w:t>with shared or complementary aims and interests</w:t>
      </w:r>
      <w:r w:rsidR="00090435">
        <w:rPr>
          <w:rFonts w:ascii="Arial" w:eastAsia="Arial" w:hAnsi="Arial" w:cs="Arial"/>
          <w:sz w:val="18"/>
          <w:szCs w:val="18"/>
        </w:rPr>
        <w:t>.</w:t>
      </w:r>
    </w:p>
    <w:p w14:paraId="756F0414" w14:textId="4FA8DB9E" w:rsidR="002C248E" w:rsidRDefault="0017237D">
      <w:pPr>
        <w:tabs>
          <w:tab w:val="left" w:pos="567"/>
        </w:tabs>
        <w:spacing w:after="96"/>
        <w:ind w:left="711" w:hanging="567"/>
        <w:jc w:val="both"/>
      </w:pPr>
      <w:r>
        <w:rPr>
          <w:rFonts w:ascii="Arial" w:eastAsia="Arial" w:hAnsi="Arial" w:cs="Arial"/>
          <w:sz w:val="18"/>
          <w:szCs w:val="18"/>
        </w:rPr>
        <w:t>4</w:t>
      </w:r>
      <w:r w:rsidR="0086106E">
        <w:rPr>
          <w:rFonts w:ascii="Arial" w:eastAsia="Arial" w:hAnsi="Arial" w:cs="Arial"/>
          <w:sz w:val="18"/>
          <w:szCs w:val="18"/>
        </w:rPr>
        <w:t>.5</w:t>
      </w:r>
      <w:r w:rsidR="0086106E">
        <w:rPr>
          <w:rFonts w:ascii="Arial" w:eastAsia="Arial" w:hAnsi="Arial" w:cs="Arial"/>
          <w:sz w:val="18"/>
          <w:szCs w:val="18"/>
        </w:rPr>
        <w:tab/>
      </w:r>
      <w:r w:rsidR="00090435">
        <w:rPr>
          <w:rFonts w:ascii="Arial" w:eastAsia="Arial" w:hAnsi="Arial" w:cs="Arial"/>
          <w:sz w:val="18"/>
          <w:szCs w:val="18"/>
        </w:rPr>
        <w:t>E</w:t>
      </w:r>
      <w:r w:rsidR="00090435" w:rsidRPr="00090435">
        <w:rPr>
          <w:rFonts w:ascii="Arial" w:eastAsia="Arial" w:hAnsi="Arial" w:cs="Arial"/>
          <w:sz w:val="18"/>
          <w:szCs w:val="18"/>
        </w:rPr>
        <w:t>nhanc</w:t>
      </w:r>
      <w:r w:rsidR="00090435">
        <w:rPr>
          <w:rFonts w:ascii="Arial" w:eastAsia="Arial" w:hAnsi="Arial" w:cs="Arial"/>
          <w:sz w:val="18"/>
          <w:szCs w:val="18"/>
        </w:rPr>
        <w:t>es</w:t>
      </w:r>
      <w:r w:rsidR="00090435" w:rsidRPr="00090435">
        <w:rPr>
          <w:rFonts w:ascii="Arial" w:eastAsia="Arial" w:hAnsi="Arial" w:cs="Arial"/>
          <w:sz w:val="18"/>
          <w:szCs w:val="18"/>
        </w:rPr>
        <w:t xml:space="preserve"> accessibility to accurate and reliable data and information related to the scope of IUFRO’s activities.</w:t>
      </w:r>
    </w:p>
    <w:p w14:paraId="3EFC5CFD" w14:textId="6B1ECDAB" w:rsidR="002C248E" w:rsidRPr="0017237D" w:rsidRDefault="0017237D" w:rsidP="00090435">
      <w:pPr>
        <w:tabs>
          <w:tab w:val="left" w:pos="567"/>
        </w:tabs>
        <w:spacing w:after="96"/>
        <w:ind w:left="567" w:hanging="425"/>
        <w:jc w:val="both"/>
        <w:rPr>
          <w:rFonts w:ascii="Arial" w:hAnsi="Arial" w:cs="Arial"/>
          <w:sz w:val="18"/>
          <w:szCs w:val="18"/>
        </w:rPr>
      </w:pPr>
      <w:r>
        <w:rPr>
          <w:rFonts w:ascii="Arial" w:eastAsia="Arial" w:hAnsi="Arial" w:cs="Arial"/>
          <w:sz w:val="18"/>
          <w:szCs w:val="18"/>
        </w:rPr>
        <w:t>4</w:t>
      </w:r>
      <w:r w:rsidR="0086106E">
        <w:rPr>
          <w:rFonts w:ascii="Arial" w:eastAsia="Arial" w:hAnsi="Arial" w:cs="Arial"/>
          <w:sz w:val="18"/>
          <w:szCs w:val="18"/>
        </w:rPr>
        <w:t>.6</w:t>
      </w:r>
      <w:r w:rsidR="0086106E">
        <w:rPr>
          <w:rFonts w:ascii="Arial" w:eastAsia="Arial" w:hAnsi="Arial" w:cs="Arial"/>
          <w:sz w:val="18"/>
          <w:szCs w:val="18"/>
        </w:rPr>
        <w:tab/>
      </w:r>
      <w:r w:rsidR="00111D36">
        <w:rPr>
          <w:rFonts w:ascii="Arial" w:eastAsia="Arial" w:hAnsi="Arial" w:cs="Arial"/>
          <w:sz w:val="18"/>
          <w:szCs w:val="18"/>
        </w:rPr>
        <w:t>O</w:t>
      </w:r>
      <w:r w:rsidR="0086106E" w:rsidRPr="0017237D">
        <w:rPr>
          <w:rFonts w:ascii="Arial" w:eastAsia="Arial" w:hAnsi="Arial" w:cs="Arial"/>
          <w:sz w:val="18"/>
          <w:szCs w:val="18"/>
        </w:rPr>
        <w:t>rganiz</w:t>
      </w:r>
      <w:r w:rsidR="00111D36">
        <w:rPr>
          <w:rFonts w:ascii="Arial" w:eastAsia="Arial" w:hAnsi="Arial" w:cs="Arial"/>
          <w:sz w:val="18"/>
          <w:szCs w:val="18"/>
        </w:rPr>
        <w:t>es</w:t>
      </w:r>
      <w:r w:rsidR="0086106E" w:rsidRPr="0017237D">
        <w:rPr>
          <w:rFonts w:ascii="Arial" w:eastAsia="Arial" w:hAnsi="Arial" w:cs="Arial"/>
          <w:sz w:val="18"/>
          <w:szCs w:val="18"/>
        </w:rPr>
        <w:t xml:space="preserve"> periodic </w:t>
      </w:r>
      <w:r w:rsidR="00090435" w:rsidRPr="00090435">
        <w:rPr>
          <w:rFonts w:ascii="Arial" w:eastAsia="Arial" w:hAnsi="Arial" w:cs="Arial"/>
          <w:sz w:val="18"/>
          <w:szCs w:val="18"/>
        </w:rPr>
        <w:t>scientific conferences, workshops and events in various formats, including physical, digital and hybrid.</w:t>
      </w:r>
    </w:p>
    <w:p w14:paraId="72883B23" w14:textId="4C754480" w:rsidR="002C248E" w:rsidRPr="0017237D" w:rsidRDefault="0017237D">
      <w:pPr>
        <w:tabs>
          <w:tab w:val="left" w:pos="567"/>
        </w:tabs>
        <w:spacing w:after="96"/>
        <w:ind w:left="711" w:hanging="567"/>
        <w:jc w:val="both"/>
        <w:rPr>
          <w:rFonts w:ascii="Arial" w:hAnsi="Arial" w:cs="Arial"/>
          <w:sz w:val="18"/>
          <w:szCs w:val="18"/>
        </w:rPr>
      </w:pPr>
      <w:r w:rsidRPr="0017237D">
        <w:rPr>
          <w:rFonts w:ascii="Arial" w:eastAsia="Arial" w:hAnsi="Arial" w:cs="Arial"/>
          <w:sz w:val="18"/>
          <w:szCs w:val="18"/>
        </w:rPr>
        <w:t>4</w:t>
      </w:r>
      <w:r w:rsidR="0086106E" w:rsidRPr="0017237D">
        <w:rPr>
          <w:rFonts w:ascii="Arial" w:eastAsia="Arial" w:hAnsi="Arial" w:cs="Arial"/>
          <w:sz w:val="18"/>
          <w:szCs w:val="18"/>
        </w:rPr>
        <w:t>.7</w:t>
      </w:r>
      <w:r w:rsidR="0086106E" w:rsidRPr="0017237D">
        <w:rPr>
          <w:rFonts w:ascii="Arial" w:eastAsia="Arial" w:hAnsi="Arial" w:cs="Arial"/>
          <w:sz w:val="18"/>
          <w:szCs w:val="18"/>
        </w:rPr>
        <w:tab/>
      </w:r>
      <w:r w:rsidR="00111D36">
        <w:rPr>
          <w:rFonts w:ascii="Arial" w:eastAsia="Arial" w:hAnsi="Arial" w:cs="Arial"/>
          <w:sz w:val="18"/>
          <w:szCs w:val="18"/>
        </w:rPr>
        <w:t>R</w:t>
      </w:r>
      <w:r w:rsidR="0086106E" w:rsidRPr="0017237D">
        <w:rPr>
          <w:rFonts w:ascii="Arial" w:eastAsia="Arial" w:hAnsi="Arial" w:cs="Arial"/>
          <w:sz w:val="18"/>
          <w:szCs w:val="18"/>
        </w:rPr>
        <w:t>ecogniz</w:t>
      </w:r>
      <w:r w:rsidR="00111D36">
        <w:rPr>
          <w:rFonts w:ascii="Arial" w:eastAsia="Arial" w:hAnsi="Arial" w:cs="Arial"/>
          <w:sz w:val="18"/>
          <w:szCs w:val="18"/>
        </w:rPr>
        <w:t>es</w:t>
      </w:r>
      <w:r w:rsidR="0086106E" w:rsidRPr="0017237D">
        <w:rPr>
          <w:rFonts w:ascii="Arial" w:eastAsia="Arial" w:hAnsi="Arial" w:cs="Arial"/>
          <w:sz w:val="18"/>
          <w:szCs w:val="18"/>
        </w:rPr>
        <w:t xml:space="preserve"> outstanding contributions of scientists.</w:t>
      </w:r>
    </w:p>
    <w:p w14:paraId="6F5196C3" w14:textId="3717C971" w:rsidR="002C248E" w:rsidRPr="0017237D" w:rsidRDefault="0017237D">
      <w:pPr>
        <w:tabs>
          <w:tab w:val="left" w:pos="567"/>
        </w:tabs>
        <w:spacing w:after="96"/>
        <w:ind w:left="711" w:hanging="567"/>
        <w:jc w:val="both"/>
        <w:rPr>
          <w:rFonts w:ascii="Arial" w:eastAsia="Arial" w:hAnsi="Arial" w:cs="Arial"/>
          <w:sz w:val="18"/>
          <w:szCs w:val="18"/>
        </w:rPr>
      </w:pPr>
      <w:r w:rsidRPr="0017237D">
        <w:rPr>
          <w:rFonts w:ascii="Arial" w:eastAsia="Arial" w:hAnsi="Arial" w:cs="Arial"/>
          <w:sz w:val="18"/>
          <w:szCs w:val="18"/>
        </w:rPr>
        <w:t>4</w:t>
      </w:r>
      <w:r w:rsidR="0086106E" w:rsidRPr="0017237D">
        <w:rPr>
          <w:rFonts w:ascii="Arial" w:eastAsia="Arial" w:hAnsi="Arial" w:cs="Arial"/>
          <w:sz w:val="18"/>
          <w:szCs w:val="18"/>
        </w:rPr>
        <w:t>.8</w:t>
      </w:r>
      <w:r w:rsidR="0086106E" w:rsidRPr="0017237D">
        <w:rPr>
          <w:rFonts w:ascii="Arial" w:eastAsia="Arial" w:hAnsi="Arial" w:cs="Arial"/>
          <w:sz w:val="18"/>
          <w:szCs w:val="18"/>
        </w:rPr>
        <w:tab/>
      </w:r>
      <w:r w:rsidR="00111D36">
        <w:rPr>
          <w:rFonts w:ascii="Arial" w:eastAsia="Arial" w:hAnsi="Arial" w:cs="Arial"/>
          <w:color w:val="auto"/>
          <w:sz w:val="18"/>
          <w:szCs w:val="18"/>
        </w:rPr>
        <w:t>E</w:t>
      </w:r>
      <w:r w:rsidR="003D7F3D" w:rsidRPr="0017237D">
        <w:rPr>
          <w:rFonts w:ascii="Arial" w:eastAsia="Arial" w:hAnsi="Arial" w:cs="Arial"/>
          <w:color w:val="auto"/>
          <w:sz w:val="18"/>
          <w:szCs w:val="18"/>
        </w:rPr>
        <w:t>xpand</w:t>
      </w:r>
      <w:r w:rsidR="00111D36">
        <w:rPr>
          <w:rFonts w:ascii="Arial" w:eastAsia="Arial" w:hAnsi="Arial" w:cs="Arial"/>
          <w:color w:val="auto"/>
          <w:sz w:val="18"/>
          <w:szCs w:val="18"/>
        </w:rPr>
        <w:t>s</w:t>
      </w:r>
      <w:r w:rsidR="003D7F3D" w:rsidRPr="0017237D">
        <w:rPr>
          <w:rFonts w:ascii="Arial" w:eastAsia="Arial" w:hAnsi="Arial" w:cs="Arial"/>
          <w:color w:val="auto"/>
          <w:sz w:val="18"/>
          <w:szCs w:val="18"/>
        </w:rPr>
        <w:t xml:space="preserve"> and foster</w:t>
      </w:r>
      <w:r w:rsidR="00111D36">
        <w:rPr>
          <w:rFonts w:ascii="Arial" w:eastAsia="Arial" w:hAnsi="Arial" w:cs="Arial"/>
          <w:color w:val="auto"/>
          <w:sz w:val="18"/>
          <w:szCs w:val="18"/>
        </w:rPr>
        <w:t>s</w:t>
      </w:r>
      <w:r w:rsidR="003D7F3D" w:rsidRPr="0017237D">
        <w:rPr>
          <w:rFonts w:ascii="Arial" w:eastAsia="Arial" w:hAnsi="Arial" w:cs="Arial"/>
          <w:color w:val="auto"/>
          <w:sz w:val="18"/>
          <w:szCs w:val="18"/>
        </w:rPr>
        <w:t xml:space="preserve"> forest research capacity in developing and economically disadvantaged countries</w:t>
      </w:r>
      <w:r w:rsidR="003D7F3D" w:rsidRPr="0017237D">
        <w:rPr>
          <w:rFonts w:ascii="Arial" w:eastAsia="Arial" w:hAnsi="Arial" w:cs="Arial"/>
          <w:sz w:val="18"/>
          <w:szCs w:val="18"/>
        </w:rPr>
        <w:t xml:space="preserve">. </w:t>
      </w:r>
    </w:p>
    <w:p w14:paraId="381AD577" w14:textId="04DC58EF" w:rsidR="00224463" w:rsidRDefault="0017237D" w:rsidP="00224463">
      <w:pPr>
        <w:tabs>
          <w:tab w:val="left" w:pos="567"/>
        </w:tabs>
        <w:spacing w:after="96"/>
        <w:ind w:left="567" w:hanging="567"/>
        <w:jc w:val="both"/>
        <w:rPr>
          <w:rFonts w:ascii="Arial" w:hAnsi="Arial" w:cs="Arial"/>
          <w:sz w:val="18"/>
          <w:szCs w:val="18"/>
        </w:rPr>
      </w:pPr>
      <w:r w:rsidRPr="0017237D">
        <w:rPr>
          <w:rFonts w:ascii="Arial" w:hAnsi="Arial" w:cs="Arial"/>
          <w:sz w:val="18"/>
          <w:szCs w:val="18"/>
        </w:rPr>
        <w:t>5</w:t>
      </w:r>
      <w:r w:rsidRPr="0017237D">
        <w:rPr>
          <w:rFonts w:ascii="Arial" w:hAnsi="Arial" w:cs="Arial"/>
          <w:sz w:val="18"/>
          <w:szCs w:val="18"/>
        </w:rPr>
        <w:tab/>
      </w:r>
      <w:r w:rsidR="00224463">
        <w:rPr>
          <w:rFonts w:ascii="Arial" w:hAnsi="Arial" w:cs="Arial"/>
          <w:sz w:val="18"/>
          <w:szCs w:val="18"/>
        </w:rPr>
        <w:t>T</w:t>
      </w:r>
      <w:r w:rsidR="00C6508D" w:rsidRPr="00C6508D">
        <w:rPr>
          <w:rFonts w:ascii="Arial" w:hAnsi="Arial" w:cs="Arial"/>
          <w:sz w:val="18"/>
          <w:szCs w:val="18"/>
        </w:rPr>
        <w:t xml:space="preserve">he </w:t>
      </w:r>
      <w:r w:rsidR="00C6508D">
        <w:rPr>
          <w:rFonts w:ascii="Arial" w:hAnsi="Arial" w:cs="Arial"/>
          <w:sz w:val="18"/>
          <w:szCs w:val="18"/>
        </w:rPr>
        <w:t xml:space="preserve">following core </w:t>
      </w:r>
      <w:r w:rsidR="00C6508D" w:rsidRPr="00C6508D">
        <w:rPr>
          <w:rFonts w:ascii="Arial" w:hAnsi="Arial" w:cs="Arial"/>
          <w:sz w:val="18"/>
          <w:szCs w:val="18"/>
        </w:rPr>
        <w:t xml:space="preserve">values </w:t>
      </w:r>
      <w:r w:rsidR="00A73AA9">
        <w:rPr>
          <w:rFonts w:ascii="Arial" w:hAnsi="Arial" w:cs="Arial"/>
          <w:sz w:val="18"/>
          <w:szCs w:val="18"/>
        </w:rPr>
        <w:t xml:space="preserve">and associated behaviours </w:t>
      </w:r>
      <w:r w:rsidR="00C6508D">
        <w:rPr>
          <w:rFonts w:ascii="Arial" w:hAnsi="Arial" w:cs="Arial"/>
          <w:sz w:val="18"/>
          <w:szCs w:val="18"/>
        </w:rPr>
        <w:t xml:space="preserve">guide the work </w:t>
      </w:r>
      <w:r w:rsidR="00224463">
        <w:rPr>
          <w:rFonts w:ascii="Arial" w:hAnsi="Arial" w:cs="Arial"/>
          <w:sz w:val="18"/>
          <w:szCs w:val="18"/>
        </w:rPr>
        <w:t>o</w:t>
      </w:r>
      <w:r w:rsidR="00C6508D">
        <w:rPr>
          <w:rFonts w:ascii="Arial" w:hAnsi="Arial" w:cs="Arial"/>
          <w:sz w:val="18"/>
          <w:szCs w:val="18"/>
        </w:rPr>
        <w:t>f IUFRO</w:t>
      </w:r>
      <w:r w:rsidR="00C6508D" w:rsidRPr="00C6508D">
        <w:rPr>
          <w:rFonts w:ascii="Arial" w:hAnsi="Arial" w:cs="Arial"/>
          <w:sz w:val="18"/>
          <w:szCs w:val="18"/>
        </w:rPr>
        <w:t>:</w:t>
      </w:r>
      <w:r w:rsidR="00224463">
        <w:rPr>
          <w:rFonts w:ascii="Arial" w:hAnsi="Arial" w:cs="Arial"/>
          <w:sz w:val="18"/>
          <w:szCs w:val="18"/>
        </w:rPr>
        <w:t xml:space="preserve"> Excellence; Networking; Diversity; and Integrity. </w:t>
      </w:r>
    </w:p>
    <w:p w14:paraId="6005E8B5" w14:textId="32186D6E" w:rsidR="00224463" w:rsidRPr="00A73AA9" w:rsidRDefault="00224463" w:rsidP="00E32D69">
      <w:pPr>
        <w:tabs>
          <w:tab w:val="left" w:pos="567"/>
        </w:tabs>
        <w:ind w:left="567" w:hanging="567"/>
        <w:jc w:val="both"/>
        <w:rPr>
          <w:rFonts w:ascii="Arial" w:hAnsi="Arial" w:cs="Arial"/>
          <w:color w:val="FF0000"/>
          <w:sz w:val="18"/>
          <w:szCs w:val="18"/>
        </w:rPr>
      </w:pPr>
      <w:r>
        <w:rPr>
          <w:rFonts w:ascii="Arial" w:hAnsi="Arial" w:cs="Arial"/>
          <w:sz w:val="18"/>
          <w:szCs w:val="18"/>
        </w:rPr>
        <w:t>6</w:t>
      </w:r>
      <w:r>
        <w:rPr>
          <w:rFonts w:ascii="Arial" w:hAnsi="Arial" w:cs="Arial"/>
          <w:sz w:val="18"/>
          <w:szCs w:val="18"/>
        </w:rPr>
        <w:tab/>
      </w:r>
      <w:r w:rsidR="0044308F" w:rsidRPr="005400EB">
        <w:rPr>
          <w:rFonts w:ascii="Arial" w:hAnsi="Arial" w:cs="Arial"/>
          <w:i/>
          <w:iCs/>
          <w:color w:val="auto"/>
          <w:sz w:val="18"/>
          <w:szCs w:val="18"/>
        </w:rPr>
        <w:t>T</w:t>
      </w:r>
      <w:r w:rsidR="00A73AA9" w:rsidRPr="005400EB">
        <w:rPr>
          <w:rFonts w:ascii="Arial" w:hAnsi="Arial" w:cs="Arial"/>
          <w:i/>
          <w:iCs/>
          <w:color w:val="auto"/>
          <w:sz w:val="18"/>
          <w:szCs w:val="18"/>
        </w:rPr>
        <w:t>he P</w:t>
      </w:r>
      <w:r w:rsidR="00806EC3" w:rsidRPr="005400EB">
        <w:rPr>
          <w:rFonts w:ascii="Arial" w:hAnsi="Arial" w:cs="Arial"/>
          <w:i/>
          <w:iCs/>
          <w:color w:val="auto"/>
          <w:sz w:val="18"/>
          <w:szCs w:val="18"/>
        </w:rPr>
        <w:t>rinciple</w:t>
      </w:r>
      <w:r w:rsidR="00A73AA9" w:rsidRPr="005400EB">
        <w:rPr>
          <w:rFonts w:ascii="Arial" w:hAnsi="Arial" w:cs="Arial"/>
          <w:i/>
          <w:iCs/>
          <w:color w:val="auto"/>
          <w:sz w:val="18"/>
          <w:szCs w:val="18"/>
        </w:rPr>
        <w:t xml:space="preserve"> of Freedom and Responsibility of Science</w:t>
      </w:r>
      <w:r w:rsidR="00A73AA9" w:rsidRPr="004E0F49">
        <w:rPr>
          <w:rFonts w:ascii="Arial" w:hAnsi="Arial" w:cs="Arial"/>
          <w:color w:val="auto"/>
          <w:sz w:val="18"/>
          <w:szCs w:val="18"/>
        </w:rPr>
        <w:t xml:space="preserve"> </w:t>
      </w:r>
      <w:r w:rsidR="00A73AA9" w:rsidRPr="007C5D79">
        <w:rPr>
          <w:rFonts w:ascii="Arial" w:hAnsi="Arial" w:cs="Arial"/>
          <w:color w:val="auto"/>
          <w:sz w:val="18"/>
          <w:szCs w:val="18"/>
        </w:rPr>
        <w:t xml:space="preserve">advocated by the </w:t>
      </w:r>
      <w:r w:rsidR="00806EC3">
        <w:rPr>
          <w:rFonts w:ascii="Arial" w:hAnsi="Arial" w:cs="Arial"/>
          <w:sz w:val="18"/>
          <w:szCs w:val="18"/>
        </w:rPr>
        <w:t xml:space="preserve">International Science Council (ISC), </w:t>
      </w:r>
      <w:r w:rsidR="0044308F" w:rsidRPr="0044308F">
        <w:rPr>
          <w:rFonts w:ascii="Arial" w:hAnsi="Arial" w:cs="Arial"/>
          <w:sz w:val="18"/>
          <w:szCs w:val="18"/>
        </w:rPr>
        <w:t>requires freedom of movement, association, expression and communication for scientists, as well as equitable access to data, information, and other resources for research. It requires responsibility at all levels to carry out and communicate scientific work with integrity, respect, fairness, trustworthiness, and transparency, recognising its benefits and possible harms. Consistent with this Principle,</w:t>
      </w:r>
      <w:r w:rsidR="0044308F">
        <w:rPr>
          <w:rFonts w:ascii="Arial" w:hAnsi="Arial" w:cs="Arial"/>
          <w:sz w:val="18"/>
          <w:szCs w:val="18"/>
        </w:rPr>
        <w:t xml:space="preserve"> </w:t>
      </w:r>
      <w:r w:rsidR="00806EC3">
        <w:rPr>
          <w:rFonts w:ascii="Arial" w:hAnsi="Arial" w:cs="Arial"/>
          <w:sz w:val="18"/>
          <w:szCs w:val="18"/>
        </w:rPr>
        <w:t>t</w:t>
      </w:r>
      <w:r>
        <w:rPr>
          <w:rFonts w:ascii="Arial" w:hAnsi="Arial" w:cs="Arial"/>
          <w:sz w:val="18"/>
          <w:szCs w:val="18"/>
        </w:rPr>
        <w:t>he Union</w:t>
      </w:r>
      <w:r w:rsidRPr="00224463">
        <w:rPr>
          <w:rFonts w:ascii="Arial" w:hAnsi="Arial" w:cs="Arial"/>
          <w:sz w:val="18"/>
          <w:szCs w:val="18"/>
        </w:rPr>
        <w:t xml:space="preserve"> promot</w:t>
      </w:r>
      <w:r w:rsidR="00A73AA9">
        <w:rPr>
          <w:rFonts w:ascii="Arial" w:hAnsi="Arial" w:cs="Arial"/>
          <w:sz w:val="18"/>
          <w:szCs w:val="18"/>
        </w:rPr>
        <w:t>es</w:t>
      </w:r>
      <w:r w:rsidRPr="00224463">
        <w:rPr>
          <w:rFonts w:ascii="Arial" w:hAnsi="Arial" w:cs="Arial"/>
          <w:sz w:val="18"/>
          <w:szCs w:val="18"/>
        </w:rPr>
        <w:t xml:space="preserve"> equitable opportunities for access to science and its benefits, and oppos</w:t>
      </w:r>
      <w:r w:rsidR="00A73AA9">
        <w:rPr>
          <w:rFonts w:ascii="Arial" w:hAnsi="Arial" w:cs="Arial"/>
          <w:sz w:val="18"/>
          <w:szCs w:val="18"/>
        </w:rPr>
        <w:t>es</w:t>
      </w:r>
      <w:r w:rsidRPr="00224463">
        <w:rPr>
          <w:rFonts w:ascii="Arial" w:hAnsi="Arial" w:cs="Arial"/>
          <w:sz w:val="18"/>
          <w:szCs w:val="18"/>
        </w:rPr>
        <w:t xml:space="preserve"> discrimination based on such factors as ethnic origin, religion, citizenship, language, political or other opinion, sex, gender identity, sexual orientation, disability or age.</w:t>
      </w:r>
    </w:p>
    <w:p w14:paraId="2811AA28" w14:textId="504EFA7A" w:rsidR="002C248E" w:rsidRDefault="002C248E" w:rsidP="007C5D79">
      <w:pPr>
        <w:tabs>
          <w:tab w:val="left" w:pos="567"/>
        </w:tabs>
        <w:spacing w:after="120"/>
        <w:ind w:hanging="567"/>
      </w:pPr>
      <w:bookmarkStart w:id="7" w:name="h.z337ya" w:colFirst="0" w:colLast="0"/>
      <w:bookmarkEnd w:id="7"/>
    </w:p>
    <w:p w14:paraId="48B988FD" w14:textId="77777777"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III: </w:t>
      </w:r>
      <w:r w:rsidRPr="00E32D69">
        <w:rPr>
          <w:rFonts w:ascii="Arial" w:eastAsia="Arial" w:hAnsi="Arial" w:cs="Arial"/>
          <w:b/>
          <w:i/>
          <w:sz w:val="22"/>
          <w:szCs w:val="22"/>
        </w:rPr>
        <w:t>Membership</w:t>
      </w:r>
    </w:p>
    <w:p w14:paraId="10C91E31" w14:textId="77777777" w:rsidR="002C248E" w:rsidRDefault="0086106E">
      <w:pPr>
        <w:tabs>
          <w:tab w:val="left" w:pos="567"/>
        </w:tabs>
        <w:spacing w:after="96"/>
        <w:ind w:left="567" w:hanging="567"/>
        <w:jc w:val="both"/>
      </w:pPr>
      <w:r>
        <w:rPr>
          <w:rFonts w:ascii="Arial" w:eastAsia="Arial" w:hAnsi="Arial" w:cs="Arial"/>
          <w:sz w:val="18"/>
          <w:szCs w:val="18"/>
        </w:rPr>
        <w:t>1</w:t>
      </w:r>
      <w:r>
        <w:rPr>
          <w:rFonts w:ascii="Arial" w:eastAsia="Arial" w:hAnsi="Arial" w:cs="Arial"/>
          <w:sz w:val="18"/>
          <w:szCs w:val="18"/>
        </w:rPr>
        <w:tab/>
      </w:r>
      <w:r>
        <w:rPr>
          <w:rFonts w:ascii="Arial" w:eastAsia="Arial" w:hAnsi="Arial" w:cs="Arial"/>
          <w:b/>
          <w:sz w:val="18"/>
          <w:szCs w:val="18"/>
        </w:rPr>
        <w:t>Categories of membership</w:t>
      </w:r>
    </w:p>
    <w:p w14:paraId="0E97EDD5" w14:textId="77777777" w:rsidR="002C248E" w:rsidRDefault="0086106E">
      <w:pPr>
        <w:tabs>
          <w:tab w:val="left" w:pos="567"/>
        </w:tabs>
        <w:spacing w:after="96"/>
        <w:ind w:left="567" w:hanging="567"/>
        <w:jc w:val="both"/>
      </w:pPr>
      <w:r>
        <w:rPr>
          <w:rFonts w:ascii="Arial" w:eastAsia="Arial" w:hAnsi="Arial" w:cs="Arial"/>
          <w:sz w:val="18"/>
          <w:szCs w:val="18"/>
        </w:rPr>
        <w:tab/>
        <w:t>The Union comprises two membership categories:</w:t>
      </w:r>
    </w:p>
    <w:p w14:paraId="758BC869" w14:textId="77777777" w:rsidR="002C248E" w:rsidRDefault="0086106E">
      <w:pPr>
        <w:tabs>
          <w:tab w:val="left" w:pos="567"/>
        </w:tabs>
        <w:spacing w:after="96"/>
        <w:ind w:left="711" w:hanging="567"/>
        <w:jc w:val="both"/>
      </w:pPr>
      <w:r>
        <w:rPr>
          <w:rFonts w:ascii="Arial" w:eastAsia="Arial" w:hAnsi="Arial" w:cs="Arial"/>
          <w:sz w:val="18"/>
          <w:szCs w:val="18"/>
        </w:rPr>
        <w:t xml:space="preserve">1.1 </w:t>
      </w:r>
      <w:r>
        <w:rPr>
          <w:rFonts w:ascii="Arial" w:eastAsia="Arial" w:hAnsi="Arial" w:cs="Arial"/>
          <w:sz w:val="18"/>
          <w:szCs w:val="18"/>
        </w:rPr>
        <w:tab/>
      </w:r>
      <w:r>
        <w:rPr>
          <w:rFonts w:ascii="Arial" w:eastAsia="Arial" w:hAnsi="Arial" w:cs="Arial"/>
          <w:b/>
          <w:sz w:val="18"/>
          <w:szCs w:val="18"/>
        </w:rPr>
        <w:t>Member Organizations</w:t>
      </w:r>
    </w:p>
    <w:p w14:paraId="0E9461A7" w14:textId="77777777" w:rsidR="002C248E" w:rsidRDefault="0086106E" w:rsidP="001D6890">
      <w:pPr>
        <w:tabs>
          <w:tab w:val="left" w:pos="567"/>
        </w:tabs>
        <w:spacing w:after="96"/>
        <w:ind w:left="567" w:hanging="567"/>
        <w:jc w:val="both"/>
      </w:pPr>
      <w:r>
        <w:rPr>
          <w:rFonts w:ascii="Arial" w:eastAsia="Arial" w:hAnsi="Arial" w:cs="Arial"/>
          <w:sz w:val="18"/>
          <w:szCs w:val="18"/>
        </w:rPr>
        <w:tab/>
        <w:t>Forest research organizations or organizations involved in research into subjects related to forests and forest-related science which apply for membership and are accepted by the Board.</w:t>
      </w:r>
    </w:p>
    <w:p w14:paraId="6D7300BB" w14:textId="77777777" w:rsidR="002C248E" w:rsidRDefault="0086106E" w:rsidP="005403E2">
      <w:pPr>
        <w:tabs>
          <w:tab w:val="left" w:pos="567"/>
        </w:tabs>
        <w:spacing w:after="96"/>
        <w:ind w:left="567" w:hanging="425"/>
        <w:jc w:val="both"/>
      </w:pPr>
      <w:r>
        <w:rPr>
          <w:rFonts w:ascii="Arial" w:eastAsia="Arial" w:hAnsi="Arial" w:cs="Arial"/>
          <w:sz w:val="18"/>
          <w:szCs w:val="18"/>
        </w:rPr>
        <w:t xml:space="preserve">1.2 </w:t>
      </w:r>
      <w:r>
        <w:rPr>
          <w:rFonts w:ascii="Arial" w:eastAsia="Arial" w:hAnsi="Arial" w:cs="Arial"/>
          <w:sz w:val="18"/>
          <w:szCs w:val="18"/>
        </w:rPr>
        <w:tab/>
      </w:r>
      <w:r>
        <w:rPr>
          <w:rFonts w:ascii="Arial" w:eastAsia="Arial" w:hAnsi="Arial" w:cs="Arial"/>
          <w:b/>
          <w:sz w:val="18"/>
          <w:szCs w:val="18"/>
        </w:rPr>
        <w:t>Individual Members</w:t>
      </w:r>
    </w:p>
    <w:p w14:paraId="6FF0078F" w14:textId="60DAE9DA" w:rsidR="002C248E" w:rsidRDefault="0086106E" w:rsidP="001D6890">
      <w:p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tab/>
        <w:t>There are three</w:t>
      </w:r>
      <w:r>
        <w:rPr>
          <w:rFonts w:ascii="Arial" w:eastAsia="Arial" w:hAnsi="Arial" w:cs="Arial"/>
          <w:color w:val="FF0000"/>
          <w:sz w:val="18"/>
          <w:szCs w:val="18"/>
        </w:rPr>
        <w:t xml:space="preserve"> </w:t>
      </w:r>
      <w:r>
        <w:rPr>
          <w:rFonts w:ascii="Arial" w:eastAsia="Arial" w:hAnsi="Arial" w:cs="Arial"/>
          <w:sz w:val="18"/>
          <w:szCs w:val="18"/>
        </w:rPr>
        <w:t>sub-categories of Individual Members:</w:t>
      </w:r>
    </w:p>
    <w:p w14:paraId="665EDC14" w14:textId="77777777" w:rsidR="002C248E" w:rsidRDefault="0086106E" w:rsidP="005403E2">
      <w:pPr>
        <w:tabs>
          <w:tab w:val="left" w:pos="851"/>
        </w:tabs>
        <w:spacing w:after="96"/>
        <w:ind w:left="567" w:hanging="283"/>
        <w:jc w:val="both"/>
      </w:pPr>
      <w:r>
        <w:rPr>
          <w:rFonts w:ascii="Arial" w:eastAsia="Arial" w:hAnsi="Arial" w:cs="Arial"/>
          <w:sz w:val="18"/>
          <w:szCs w:val="18"/>
        </w:rPr>
        <w:t xml:space="preserve">1.2.1 </w:t>
      </w:r>
      <w:r>
        <w:rPr>
          <w:rFonts w:ascii="Arial" w:eastAsia="Arial" w:hAnsi="Arial" w:cs="Arial"/>
          <w:sz w:val="18"/>
          <w:szCs w:val="18"/>
        </w:rPr>
        <w:tab/>
      </w:r>
      <w:r>
        <w:rPr>
          <w:rFonts w:ascii="Arial" w:eastAsia="Arial" w:hAnsi="Arial" w:cs="Arial"/>
          <w:b/>
          <w:sz w:val="18"/>
          <w:szCs w:val="18"/>
        </w:rPr>
        <w:t>Full Members</w:t>
      </w:r>
    </w:p>
    <w:p w14:paraId="602DD117" w14:textId="0621FD6B" w:rsidR="002C248E" w:rsidRDefault="0086106E" w:rsidP="001D6890">
      <w:pPr>
        <w:tabs>
          <w:tab w:val="left" w:pos="567"/>
        </w:tabs>
        <w:spacing w:after="96"/>
        <w:ind w:left="567" w:hanging="567"/>
        <w:jc w:val="both"/>
      </w:pPr>
      <w:r>
        <w:rPr>
          <w:rFonts w:ascii="Arial" w:eastAsia="Arial" w:hAnsi="Arial" w:cs="Arial"/>
          <w:sz w:val="18"/>
          <w:szCs w:val="18"/>
        </w:rPr>
        <w:tab/>
        <w:t>These are individuals belonging to a Member Organization who are engaged in research on forests or related subjects and who wish to participate in the activities of the Union.</w:t>
      </w:r>
    </w:p>
    <w:p w14:paraId="58BB59CA" w14:textId="77A20937" w:rsidR="002C248E" w:rsidRDefault="0086106E" w:rsidP="00177142">
      <w:pPr>
        <w:tabs>
          <w:tab w:val="left" w:pos="567"/>
        </w:tabs>
        <w:spacing w:after="96"/>
        <w:ind w:left="851" w:hanging="567"/>
        <w:jc w:val="both"/>
      </w:pPr>
      <w:r>
        <w:rPr>
          <w:rFonts w:ascii="Arial" w:eastAsia="Arial" w:hAnsi="Arial" w:cs="Arial"/>
          <w:sz w:val="18"/>
          <w:szCs w:val="18"/>
        </w:rPr>
        <w:lastRenderedPageBreak/>
        <w:t>1.2.2</w:t>
      </w:r>
      <w:r>
        <w:rPr>
          <w:rFonts w:ascii="Arial" w:eastAsia="Arial" w:hAnsi="Arial" w:cs="Arial"/>
          <w:sz w:val="18"/>
          <w:szCs w:val="18"/>
        </w:rPr>
        <w:tab/>
      </w:r>
      <w:r>
        <w:rPr>
          <w:rFonts w:ascii="Arial" w:eastAsia="Arial" w:hAnsi="Arial" w:cs="Arial"/>
          <w:b/>
          <w:sz w:val="18"/>
          <w:szCs w:val="18"/>
        </w:rPr>
        <w:t>Associate Members</w:t>
      </w:r>
    </w:p>
    <w:p w14:paraId="26706C95" w14:textId="6103B42E" w:rsidR="002C248E" w:rsidRDefault="0086106E" w:rsidP="001D6890">
      <w:pPr>
        <w:tabs>
          <w:tab w:val="left" w:pos="567"/>
        </w:tabs>
        <w:spacing w:after="96"/>
        <w:ind w:left="567" w:hanging="567"/>
        <w:jc w:val="both"/>
      </w:pPr>
      <w:r>
        <w:rPr>
          <w:rFonts w:ascii="Arial" w:eastAsia="Arial" w:hAnsi="Arial" w:cs="Arial"/>
          <w:sz w:val="18"/>
          <w:szCs w:val="18"/>
        </w:rPr>
        <w:tab/>
        <w:t>These are individuals who are engaged in research on forests or related subjects and who apply for Associate Membership and are accepted by the Board.</w:t>
      </w:r>
    </w:p>
    <w:p w14:paraId="42024D92" w14:textId="77777777" w:rsidR="002C248E" w:rsidRDefault="0086106E" w:rsidP="00177142">
      <w:pPr>
        <w:tabs>
          <w:tab w:val="left" w:pos="567"/>
        </w:tabs>
        <w:spacing w:after="96"/>
        <w:ind w:left="851" w:hanging="567"/>
        <w:jc w:val="both"/>
      </w:pPr>
      <w:r>
        <w:rPr>
          <w:rFonts w:ascii="Arial" w:eastAsia="Arial" w:hAnsi="Arial" w:cs="Arial"/>
          <w:sz w:val="18"/>
          <w:szCs w:val="18"/>
        </w:rPr>
        <w:t xml:space="preserve">1.2.3 </w:t>
      </w:r>
      <w:r>
        <w:rPr>
          <w:rFonts w:ascii="Arial" w:eastAsia="Arial" w:hAnsi="Arial" w:cs="Arial"/>
          <w:sz w:val="18"/>
          <w:szCs w:val="18"/>
        </w:rPr>
        <w:tab/>
      </w:r>
      <w:r>
        <w:rPr>
          <w:rFonts w:ascii="Arial" w:eastAsia="Arial" w:hAnsi="Arial" w:cs="Arial"/>
          <w:b/>
          <w:sz w:val="18"/>
          <w:szCs w:val="18"/>
        </w:rPr>
        <w:t>Honorary Members</w:t>
      </w:r>
    </w:p>
    <w:p w14:paraId="6D66B1C7" w14:textId="77777777" w:rsidR="002C248E" w:rsidRDefault="0086106E" w:rsidP="001D6890">
      <w:pPr>
        <w:tabs>
          <w:tab w:val="left" w:pos="567"/>
        </w:tabs>
        <w:spacing w:after="96"/>
        <w:ind w:left="567" w:hanging="567"/>
        <w:jc w:val="both"/>
        <w:rPr>
          <w:rFonts w:ascii="Arial" w:eastAsia="Arial" w:hAnsi="Arial" w:cs="Arial"/>
          <w:sz w:val="18"/>
          <w:szCs w:val="18"/>
        </w:rPr>
      </w:pPr>
      <w:r>
        <w:rPr>
          <w:rFonts w:ascii="Arial" w:eastAsia="Arial" w:hAnsi="Arial" w:cs="Arial"/>
          <w:sz w:val="18"/>
          <w:szCs w:val="18"/>
        </w:rPr>
        <w:tab/>
        <w:t>Persons who have rendered particularly important service to the Union may receive Honorary Membership. The International Council approves their appointments on the recommendation of the Board.</w:t>
      </w:r>
    </w:p>
    <w:p w14:paraId="27D6810F" w14:textId="20D01C86" w:rsidR="002C248E" w:rsidRDefault="0086106E">
      <w:pPr>
        <w:tabs>
          <w:tab w:val="left" w:pos="567"/>
        </w:tabs>
        <w:spacing w:after="96"/>
      </w:pPr>
      <w:r>
        <w:rPr>
          <w:rFonts w:ascii="Arial" w:eastAsia="Arial" w:hAnsi="Arial" w:cs="Arial"/>
          <w:sz w:val="18"/>
          <w:szCs w:val="18"/>
        </w:rPr>
        <w:t xml:space="preserve">2 </w:t>
      </w:r>
      <w:r>
        <w:rPr>
          <w:rFonts w:ascii="Arial" w:eastAsia="Arial" w:hAnsi="Arial" w:cs="Arial"/>
          <w:sz w:val="18"/>
          <w:szCs w:val="18"/>
        </w:rPr>
        <w:tab/>
      </w:r>
      <w:r>
        <w:rPr>
          <w:rFonts w:ascii="Arial" w:eastAsia="Arial" w:hAnsi="Arial" w:cs="Arial"/>
          <w:b/>
          <w:sz w:val="18"/>
          <w:szCs w:val="18"/>
        </w:rPr>
        <w:t>Admission to membership</w:t>
      </w:r>
    </w:p>
    <w:p w14:paraId="6B21F5D6" w14:textId="1BDB24DA" w:rsidR="002C248E" w:rsidRDefault="0086106E" w:rsidP="00544B3C">
      <w:pPr>
        <w:tabs>
          <w:tab w:val="left" w:pos="567"/>
        </w:tabs>
        <w:spacing w:after="96"/>
        <w:ind w:left="567" w:hanging="423"/>
        <w:jc w:val="both"/>
      </w:pPr>
      <w:r>
        <w:rPr>
          <w:rFonts w:ascii="Arial" w:eastAsia="Arial" w:hAnsi="Arial" w:cs="Arial"/>
          <w:sz w:val="18"/>
          <w:szCs w:val="18"/>
        </w:rPr>
        <w:t xml:space="preserve">2.1 </w:t>
      </w:r>
      <w:r>
        <w:rPr>
          <w:rFonts w:ascii="Arial" w:eastAsia="Arial" w:hAnsi="Arial" w:cs="Arial"/>
          <w:sz w:val="18"/>
          <w:szCs w:val="18"/>
        </w:rPr>
        <w:tab/>
        <w:t xml:space="preserve">Admission to membership shall be decided by the Board except for Honorary Membership which is approved by </w:t>
      </w:r>
      <w:r w:rsidR="00544B3C">
        <w:rPr>
          <w:rFonts w:ascii="Arial" w:eastAsia="Arial" w:hAnsi="Arial" w:cs="Arial"/>
          <w:sz w:val="18"/>
          <w:szCs w:val="18"/>
        </w:rPr>
        <w:t xml:space="preserve">   </w:t>
      </w:r>
      <w:r>
        <w:rPr>
          <w:rFonts w:ascii="Arial" w:eastAsia="Arial" w:hAnsi="Arial" w:cs="Arial"/>
          <w:sz w:val="18"/>
          <w:szCs w:val="18"/>
        </w:rPr>
        <w:t>the International Council.</w:t>
      </w:r>
    </w:p>
    <w:p w14:paraId="10E10755" w14:textId="77777777" w:rsidR="002C248E" w:rsidRDefault="0086106E">
      <w:pPr>
        <w:tabs>
          <w:tab w:val="left" w:pos="567"/>
        </w:tabs>
        <w:spacing w:after="96"/>
        <w:ind w:left="567" w:hanging="567"/>
        <w:jc w:val="both"/>
      </w:pPr>
      <w:r>
        <w:rPr>
          <w:rFonts w:ascii="Arial" w:eastAsia="Arial" w:hAnsi="Arial" w:cs="Arial"/>
          <w:sz w:val="18"/>
          <w:szCs w:val="18"/>
        </w:rPr>
        <w:t xml:space="preserve">3 </w:t>
      </w:r>
      <w:r>
        <w:rPr>
          <w:rFonts w:ascii="Arial" w:eastAsia="Arial" w:hAnsi="Arial" w:cs="Arial"/>
          <w:sz w:val="18"/>
          <w:szCs w:val="18"/>
        </w:rPr>
        <w:tab/>
      </w:r>
      <w:r>
        <w:rPr>
          <w:rFonts w:ascii="Arial" w:eastAsia="Arial" w:hAnsi="Arial" w:cs="Arial"/>
          <w:b/>
          <w:sz w:val="18"/>
          <w:szCs w:val="18"/>
        </w:rPr>
        <w:t>Termination of membership</w:t>
      </w:r>
    </w:p>
    <w:p w14:paraId="23E313A2" w14:textId="55F4DAC8" w:rsidR="002C248E" w:rsidRPr="00C55F98" w:rsidRDefault="0086106E" w:rsidP="00544B3C">
      <w:pPr>
        <w:tabs>
          <w:tab w:val="left" w:pos="426"/>
        </w:tabs>
        <w:spacing w:after="96"/>
        <w:ind w:left="567" w:hanging="423"/>
        <w:jc w:val="both"/>
        <w:rPr>
          <w:color w:val="auto"/>
        </w:rPr>
      </w:pPr>
      <w:r>
        <w:rPr>
          <w:rFonts w:ascii="Arial" w:eastAsia="Arial" w:hAnsi="Arial" w:cs="Arial"/>
          <w:sz w:val="18"/>
          <w:szCs w:val="18"/>
        </w:rPr>
        <w:t>3.1</w:t>
      </w:r>
      <w:r>
        <w:rPr>
          <w:rFonts w:ascii="Arial" w:eastAsia="Arial" w:hAnsi="Arial" w:cs="Arial"/>
          <w:sz w:val="18"/>
          <w:szCs w:val="18"/>
        </w:rPr>
        <w:tab/>
      </w:r>
      <w:r w:rsidRPr="00C55F98">
        <w:rPr>
          <w:rFonts w:ascii="Arial" w:eastAsia="Arial" w:hAnsi="Arial" w:cs="Arial"/>
          <w:color w:val="auto"/>
          <w:sz w:val="18"/>
          <w:szCs w:val="18"/>
        </w:rPr>
        <w:t xml:space="preserve"> </w:t>
      </w:r>
      <w:r w:rsidR="00544B3C">
        <w:rPr>
          <w:rFonts w:ascii="Arial" w:eastAsia="Arial" w:hAnsi="Arial" w:cs="Arial"/>
          <w:color w:val="auto"/>
          <w:sz w:val="18"/>
          <w:szCs w:val="18"/>
        </w:rPr>
        <w:t xml:space="preserve">  </w:t>
      </w:r>
      <w:r w:rsidRPr="00C55F98">
        <w:rPr>
          <w:rFonts w:ascii="Arial" w:eastAsia="Arial" w:hAnsi="Arial" w:cs="Arial"/>
          <w:color w:val="auto"/>
          <w:sz w:val="18"/>
          <w:szCs w:val="18"/>
        </w:rPr>
        <w:t>A</w:t>
      </w:r>
      <w:r w:rsidR="00964BFF" w:rsidRPr="00C55F98">
        <w:rPr>
          <w:rFonts w:ascii="Arial" w:eastAsia="Arial" w:hAnsi="Arial" w:cs="Arial"/>
          <w:color w:val="auto"/>
          <w:sz w:val="18"/>
          <w:szCs w:val="18"/>
        </w:rPr>
        <w:t xml:space="preserve"> </w:t>
      </w:r>
      <w:r>
        <w:rPr>
          <w:rFonts w:ascii="Arial" w:eastAsia="Arial" w:hAnsi="Arial" w:cs="Arial"/>
          <w:sz w:val="18"/>
          <w:szCs w:val="18"/>
        </w:rPr>
        <w:t>member may resign f</w:t>
      </w:r>
      <w:r w:rsidR="00964BFF">
        <w:rPr>
          <w:rFonts w:ascii="Arial" w:eastAsia="Arial" w:hAnsi="Arial" w:cs="Arial"/>
          <w:sz w:val="18"/>
          <w:szCs w:val="18"/>
        </w:rPr>
        <w:t xml:space="preserve">rom the Union by </w:t>
      </w:r>
      <w:r w:rsidR="00964BFF" w:rsidRPr="00C55F98">
        <w:rPr>
          <w:rFonts w:ascii="Arial" w:eastAsia="Arial" w:hAnsi="Arial" w:cs="Arial"/>
          <w:color w:val="auto"/>
          <w:sz w:val="18"/>
          <w:szCs w:val="18"/>
        </w:rPr>
        <w:t>formally notifying the Executive Director</w:t>
      </w:r>
      <w:r w:rsidRPr="00C55F98">
        <w:rPr>
          <w:rFonts w:ascii="Arial" w:eastAsia="Arial" w:hAnsi="Arial" w:cs="Arial"/>
          <w:color w:val="auto"/>
          <w:sz w:val="18"/>
          <w:szCs w:val="18"/>
        </w:rPr>
        <w:t xml:space="preserve">. </w:t>
      </w:r>
    </w:p>
    <w:p w14:paraId="5974F9D4" w14:textId="77777777" w:rsidR="002C248E" w:rsidRDefault="0086106E" w:rsidP="001D6890">
      <w:pPr>
        <w:tabs>
          <w:tab w:val="left" w:pos="567"/>
        </w:tabs>
        <w:spacing w:after="96"/>
        <w:ind w:left="567" w:hanging="423"/>
        <w:jc w:val="both"/>
      </w:pPr>
      <w:r>
        <w:rPr>
          <w:rFonts w:ascii="Arial" w:eastAsia="Arial" w:hAnsi="Arial" w:cs="Arial"/>
          <w:sz w:val="18"/>
          <w:szCs w:val="18"/>
        </w:rPr>
        <w:t xml:space="preserve">3.2 </w:t>
      </w:r>
      <w:r>
        <w:rPr>
          <w:rFonts w:ascii="Arial" w:eastAsia="Arial" w:hAnsi="Arial" w:cs="Arial"/>
          <w:sz w:val="18"/>
          <w:szCs w:val="18"/>
        </w:rPr>
        <w:tab/>
        <w:t>If a member fails to pay the subscription or membership fee for three consecutive years or fails to meet the duties of membership, the Board shall decide whether or not to terminate the membership.</w:t>
      </w:r>
    </w:p>
    <w:p w14:paraId="7A91BE12" w14:textId="37841348" w:rsidR="002C248E" w:rsidRDefault="00964BFF">
      <w:pPr>
        <w:tabs>
          <w:tab w:val="left" w:pos="567"/>
        </w:tabs>
        <w:spacing w:after="96"/>
        <w:ind w:left="711" w:hanging="567"/>
        <w:jc w:val="both"/>
      </w:pPr>
      <w:r>
        <w:rPr>
          <w:rFonts w:ascii="Arial" w:eastAsia="Arial" w:hAnsi="Arial" w:cs="Arial"/>
          <w:sz w:val="18"/>
          <w:szCs w:val="18"/>
        </w:rPr>
        <w:t>3.</w:t>
      </w:r>
      <w:r w:rsidRPr="00C55F98">
        <w:rPr>
          <w:rFonts w:ascii="Arial" w:eastAsia="Arial" w:hAnsi="Arial" w:cs="Arial"/>
          <w:color w:val="auto"/>
          <w:sz w:val="18"/>
          <w:szCs w:val="18"/>
        </w:rPr>
        <w:t>3</w:t>
      </w:r>
      <w:r w:rsidR="0086106E" w:rsidRPr="00C55F98">
        <w:rPr>
          <w:rFonts w:ascii="Arial" w:eastAsia="Arial" w:hAnsi="Arial" w:cs="Arial"/>
          <w:color w:val="auto"/>
          <w:sz w:val="18"/>
          <w:szCs w:val="18"/>
        </w:rPr>
        <w:t xml:space="preserve"> </w:t>
      </w:r>
      <w:r w:rsidR="0086106E">
        <w:rPr>
          <w:rFonts w:ascii="Arial" w:eastAsia="Arial" w:hAnsi="Arial" w:cs="Arial"/>
          <w:sz w:val="18"/>
          <w:szCs w:val="18"/>
        </w:rPr>
        <w:tab/>
        <w:t>Membership can also be terminated by decision of the Arbitration Committee.</w:t>
      </w:r>
    </w:p>
    <w:p w14:paraId="4435B48C" w14:textId="77777777" w:rsidR="002C248E" w:rsidRDefault="0086106E">
      <w:pPr>
        <w:tabs>
          <w:tab w:val="left" w:pos="567"/>
        </w:tabs>
        <w:spacing w:after="96"/>
        <w:ind w:left="567" w:hanging="567"/>
        <w:jc w:val="both"/>
      </w:pPr>
      <w:r>
        <w:rPr>
          <w:rFonts w:ascii="Arial" w:eastAsia="Arial" w:hAnsi="Arial" w:cs="Arial"/>
          <w:sz w:val="18"/>
          <w:szCs w:val="18"/>
        </w:rPr>
        <w:t xml:space="preserve">4 </w:t>
      </w:r>
      <w:r>
        <w:rPr>
          <w:rFonts w:ascii="Arial" w:eastAsia="Arial" w:hAnsi="Arial" w:cs="Arial"/>
          <w:sz w:val="18"/>
          <w:szCs w:val="18"/>
        </w:rPr>
        <w:tab/>
      </w:r>
      <w:r>
        <w:rPr>
          <w:rFonts w:ascii="Arial" w:eastAsia="Arial" w:hAnsi="Arial" w:cs="Arial"/>
          <w:b/>
          <w:sz w:val="18"/>
          <w:szCs w:val="18"/>
        </w:rPr>
        <w:t xml:space="preserve">Rights of </w:t>
      </w:r>
      <w:r w:rsidRPr="003448AF">
        <w:rPr>
          <w:rFonts w:ascii="Arial" w:eastAsia="Arial" w:hAnsi="Arial" w:cs="Arial"/>
          <w:b/>
          <w:sz w:val="18"/>
          <w:szCs w:val="18"/>
        </w:rPr>
        <w:t>members</w:t>
      </w:r>
    </w:p>
    <w:p w14:paraId="5B5C2A03" w14:textId="77777777" w:rsidR="002C248E" w:rsidRDefault="0086106E">
      <w:pPr>
        <w:tabs>
          <w:tab w:val="left" w:pos="567"/>
        </w:tabs>
        <w:spacing w:after="96"/>
        <w:ind w:left="711" w:hanging="567"/>
        <w:jc w:val="both"/>
      </w:pPr>
      <w:r>
        <w:rPr>
          <w:rFonts w:ascii="Arial" w:eastAsia="Arial" w:hAnsi="Arial" w:cs="Arial"/>
          <w:sz w:val="18"/>
          <w:szCs w:val="18"/>
        </w:rPr>
        <w:t xml:space="preserve">4.1 </w:t>
      </w:r>
      <w:r>
        <w:rPr>
          <w:rFonts w:ascii="Arial" w:eastAsia="Arial" w:hAnsi="Arial" w:cs="Arial"/>
          <w:sz w:val="18"/>
          <w:szCs w:val="18"/>
        </w:rPr>
        <w:tab/>
        <w:t>Members shall have the right:</w:t>
      </w:r>
    </w:p>
    <w:p w14:paraId="79C4960B" w14:textId="7E905E2A" w:rsidR="002C248E" w:rsidRDefault="0086106E" w:rsidP="00E32D69">
      <w:pPr>
        <w:tabs>
          <w:tab w:val="left" w:pos="567"/>
        </w:tabs>
        <w:spacing w:after="60"/>
        <w:ind w:left="856" w:hanging="567"/>
        <w:jc w:val="both"/>
      </w:pPr>
      <w:r>
        <w:rPr>
          <w:rFonts w:ascii="Arial" w:eastAsia="Arial" w:hAnsi="Arial" w:cs="Arial"/>
          <w:sz w:val="18"/>
          <w:szCs w:val="18"/>
        </w:rPr>
        <w:t xml:space="preserve">4.1.1 </w:t>
      </w:r>
      <w:r>
        <w:rPr>
          <w:rFonts w:ascii="Arial" w:eastAsia="Arial" w:hAnsi="Arial" w:cs="Arial"/>
          <w:sz w:val="18"/>
          <w:szCs w:val="18"/>
        </w:rPr>
        <w:tab/>
        <w:t>To participate in the Congress.</w:t>
      </w:r>
      <w:r w:rsidR="005E40FB">
        <w:rPr>
          <w:rFonts w:ascii="Arial" w:eastAsia="Arial" w:hAnsi="Arial" w:cs="Arial"/>
          <w:sz w:val="18"/>
          <w:szCs w:val="18"/>
        </w:rPr>
        <w:t xml:space="preserve"> </w:t>
      </w:r>
    </w:p>
    <w:p w14:paraId="05BD25DA" w14:textId="7919CB9D" w:rsidR="002C248E" w:rsidRDefault="0086106E" w:rsidP="00E32D69">
      <w:pPr>
        <w:tabs>
          <w:tab w:val="left" w:pos="567"/>
        </w:tabs>
        <w:spacing w:after="60"/>
        <w:ind w:left="856" w:hanging="567"/>
        <w:jc w:val="both"/>
      </w:pPr>
      <w:r>
        <w:rPr>
          <w:rFonts w:ascii="Arial" w:eastAsia="Arial" w:hAnsi="Arial" w:cs="Arial"/>
          <w:sz w:val="18"/>
          <w:szCs w:val="18"/>
        </w:rPr>
        <w:t xml:space="preserve">4.1.2 </w:t>
      </w:r>
      <w:r>
        <w:rPr>
          <w:rFonts w:ascii="Arial" w:eastAsia="Arial" w:hAnsi="Arial" w:cs="Arial"/>
          <w:sz w:val="18"/>
          <w:szCs w:val="18"/>
        </w:rPr>
        <w:tab/>
        <w:t xml:space="preserve">To submit proposals to </w:t>
      </w:r>
      <w:r w:rsidR="005E40FB">
        <w:rPr>
          <w:rFonts w:ascii="Arial" w:eastAsia="Arial" w:hAnsi="Arial" w:cs="Arial"/>
          <w:sz w:val="18"/>
          <w:szCs w:val="18"/>
        </w:rPr>
        <w:t xml:space="preserve">the </w:t>
      </w:r>
      <w:r>
        <w:rPr>
          <w:rFonts w:ascii="Arial" w:eastAsia="Arial" w:hAnsi="Arial" w:cs="Arial"/>
          <w:sz w:val="18"/>
          <w:szCs w:val="18"/>
        </w:rPr>
        <w:t xml:space="preserve">Congress through the International Council. </w:t>
      </w:r>
      <w:r w:rsidRPr="00495942">
        <w:rPr>
          <w:rFonts w:ascii="Arial" w:eastAsia="Arial" w:hAnsi="Arial" w:cs="Arial"/>
          <w:sz w:val="18"/>
          <w:szCs w:val="18"/>
        </w:rPr>
        <w:t>(</w:t>
      </w:r>
      <w:r w:rsidR="00CD310E">
        <w:rPr>
          <w:rFonts w:ascii="Arial" w:eastAsia="Arial" w:hAnsi="Arial" w:cs="Arial"/>
          <w:sz w:val="18"/>
          <w:szCs w:val="18"/>
        </w:rPr>
        <w:t>s</w:t>
      </w:r>
      <w:r w:rsidRPr="00495942">
        <w:rPr>
          <w:rFonts w:ascii="Arial" w:eastAsia="Arial" w:hAnsi="Arial" w:cs="Arial"/>
          <w:sz w:val="18"/>
          <w:szCs w:val="18"/>
        </w:rPr>
        <w:t>ee also Statutes Article VI</w:t>
      </w:r>
      <w:r w:rsidRPr="00E71B36">
        <w:rPr>
          <w:rFonts w:ascii="Arial" w:eastAsia="Arial" w:hAnsi="Arial" w:cs="Arial"/>
          <w:sz w:val="18"/>
          <w:szCs w:val="18"/>
        </w:rPr>
        <w:t>.9</w:t>
      </w:r>
      <w:r w:rsidR="00506700" w:rsidRPr="00E71B36">
        <w:rPr>
          <w:rFonts w:ascii="Arial" w:eastAsia="Arial" w:hAnsi="Arial" w:cs="Arial"/>
          <w:sz w:val="18"/>
          <w:szCs w:val="18"/>
        </w:rPr>
        <w:t xml:space="preserve"> and Internal Regulations Section III.4</w:t>
      </w:r>
      <w:r w:rsidRPr="00495942">
        <w:rPr>
          <w:rFonts w:ascii="Arial" w:eastAsia="Arial" w:hAnsi="Arial" w:cs="Arial"/>
          <w:sz w:val="18"/>
          <w:szCs w:val="18"/>
        </w:rPr>
        <w:t>)</w:t>
      </w:r>
    </w:p>
    <w:p w14:paraId="4461C76E" w14:textId="77777777" w:rsidR="002C248E" w:rsidRDefault="0086106E" w:rsidP="00E32D69">
      <w:pPr>
        <w:tabs>
          <w:tab w:val="left" w:pos="567"/>
        </w:tabs>
        <w:spacing w:after="60"/>
        <w:ind w:left="856" w:hanging="567"/>
        <w:jc w:val="both"/>
      </w:pPr>
      <w:r>
        <w:rPr>
          <w:rFonts w:ascii="Arial" w:eastAsia="Arial" w:hAnsi="Arial" w:cs="Arial"/>
          <w:sz w:val="18"/>
          <w:szCs w:val="18"/>
        </w:rPr>
        <w:t xml:space="preserve">4.1.3 </w:t>
      </w:r>
      <w:r>
        <w:rPr>
          <w:rFonts w:ascii="Arial" w:eastAsia="Arial" w:hAnsi="Arial" w:cs="Arial"/>
          <w:sz w:val="18"/>
          <w:szCs w:val="18"/>
        </w:rPr>
        <w:tab/>
        <w:t>To be assisted in organizing meetings and other events under the auspices of the Union.</w:t>
      </w:r>
    </w:p>
    <w:p w14:paraId="762C9961" w14:textId="16A93BB9" w:rsidR="002C248E" w:rsidRPr="00C55F98" w:rsidRDefault="0086106E" w:rsidP="00E32D69">
      <w:pPr>
        <w:tabs>
          <w:tab w:val="left" w:pos="567"/>
        </w:tabs>
        <w:spacing w:after="60"/>
        <w:ind w:left="856" w:hanging="567"/>
        <w:jc w:val="both"/>
        <w:rPr>
          <w:color w:val="auto"/>
        </w:rPr>
      </w:pPr>
      <w:r>
        <w:rPr>
          <w:rFonts w:ascii="Arial" w:eastAsia="Arial" w:hAnsi="Arial" w:cs="Arial"/>
          <w:sz w:val="18"/>
          <w:szCs w:val="18"/>
        </w:rPr>
        <w:t xml:space="preserve">4.1.4 </w:t>
      </w:r>
      <w:r>
        <w:rPr>
          <w:rFonts w:ascii="Arial" w:eastAsia="Arial" w:hAnsi="Arial" w:cs="Arial"/>
          <w:sz w:val="18"/>
          <w:szCs w:val="18"/>
        </w:rPr>
        <w:tab/>
        <w:t xml:space="preserve">To receive news and publications of the Union published periodically, </w:t>
      </w:r>
      <w:r w:rsidRPr="00C55F98">
        <w:rPr>
          <w:rFonts w:ascii="Arial" w:eastAsia="Arial" w:hAnsi="Arial" w:cs="Arial"/>
          <w:color w:val="auto"/>
          <w:sz w:val="18"/>
          <w:szCs w:val="18"/>
        </w:rPr>
        <w:t>including the full use of the IUFRO website, including the pages for members only.</w:t>
      </w:r>
    </w:p>
    <w:p w14:paraId="664E33BA" w14:textId="17B1D49A" w:rsidR="002C248E" w:rsidRDefault="0086106E" w:rsidP="00E32D69">
      <w:pPr>
        <w:tabs>
          <w:tab w:val="left" w:pos="567"/>
        </w:tabs>
        <w:spacing w:after="60"/>
        <w:ind w:left="856" w:hanging="567"/>
        <w:jc w:val="both"/>
      </w:pPr>
      <w:r>
        <w:rPr>
          <w:rFonts w:ascii="Arial" w:eastAsia="Arial" w:hAnsi="Arial" w:cs="Arial"/>
          <w:sz w:val="18"/>
          <w:szCs w:val="18"/>
        </w:rPr>
        <w:t>4.1.</w:t>
      </w:r>
      <w:r w:rsidR="005E40FB" w:rsidRPr="00C55F98">
        <w:rPr>
          <w:rFonts w:ascii="Arial" w:eastAsia="Arial" w:hAnsi="Arial" w:cs="Arial"/>
          <w:color w:val="auto"/>
          <w:sz w:val="18"/>
          <w:szCs w:val="18"/>
        </w:rPr>
        <w:t>5</w:t>
      </w:r>
      <w:r w:rsidRPr="00C55F98">
        <w:rPr>
          <w:rFonts w:ascii="Arial" w:eastAsia="Arial" w:hAnsi="Arial" w:cs="Arial"/>
          <w:color w:val="auto"/>
          <w:sz w:val="18"/>
          <w:szCs w:val="18"/>
        </w:rPr>
        <w:t xml:space="preserve"> </w:t>
      </w:r>
      <w:r>
        <w:rPr>
          <w:rFonts w:ascii="Arial" w:eastAsia="Arial" w:hAnsi="Arial" w:cs="Arial"/>
          <w:sz w:val="18"/>
          <w:szCs w:val="18"/>
        </w:rPr>
        <w:tab/>
        <w:t>To participate in all scientific meetings organized by, or under the auspices of, the Union.</w:t>
      </w:r>
    </w:p>
    <w:p w14:paraId="7F9B39C3" w14:textId="0523F604" w:rsidR="008771AD" w:rsidRDefault="0086106E" w:rsidP="00F411B6">
      <w:pPr>
        <w:tabs>
          <w:tab w:val="left" w:pos="567"/>
        </w:tabs>
        <w:spacing w:after="60"/>
        <w:ind w:left="856" w:hanging="567"/>
        <w:jc w:val="both"/>
        <w:rPr>
          <w:ins w:id="8" w:author="IUFRO" w:date="2022-09-08T17:14:00Z"/>
          <w:rFonts w:ascii="Arial" w:eastAsia="Arial" w:hAnsi="Arial" w:cs="Arial"/>
          <w:sz w:val="18"/>
          <w:szCs w:val="18"/>
        </w:rPr>
      </w:pPr>
      <w:r>
        <w:rPr>
          <w:rFonts w:ascii="Arial" w:eastAsia="Arial" w:hAnsi="Arial" w:cs="Arial"/>
          <w:sz w:val="18"/>
          <w:szCs w:val="18"/>
        </w:rPr>
        <w:t>4.1.</w:t>
      </w:r>
      <w:r w:rsidR="005E40FB" w:rsidRPr="00C55F98">
        <w:rPr>
          <w:rFonts w:ascii="Arial" w:eastAsia="Arial" w:hAnsi="Arial" w:cs="Arial"/>
          <w:color w:val="auto"/>
          <w:sz w:val="18"/>
          <w:szCs w:val="18"/>
        </w:rPr>
        <w:t>6</w:t>
      </w:r>
      <w:r>
        <w:rPr>
          <w:rFonts w:ascii="Arial" w:eastAsia="Arial" w:hAnsi="Arial" w:cs="Arial"/>
          <w:sz w:val="18"/>
          <w:szCs w:val="18"/>
        </w:rPr>
        <w:t xml:space="preserve"> </w:t>
      </w:r>
      <w:r>
        <w:rPr>
          <w:rFonts w:ascii="Arial" w:eastAsia="Arial" w:hAnsi="Arial" w:cs="Arial"/>
          <w:sz w:val="18"/>
          <w:szCs w:val="18"/>
        </w:rPr>
        <w:tab/>
      </w:r>
      <w:r w:rsidRPr="003448AF">
        <w:rPr>
          <w:rFonts w:ascii="Arial" w:eastAsia="Arial" w:hAnsi="Arial" w:cs="Arial"/>
          <w:sz w:val="18"/>
          <w:szCs w:val="18"/>
        </w:rPr>
        <w:t>To be eligible to serve as a</w:t>
      </w:r>
      <w:r w:rsidR="002429E7" w:rsidRPr="003448AF">
        <w:rPr>
          <w:rFonts w:ascii="Arial" w:eastAsia="Arial" w:hAnsi="Arial" w:cs="Arial"/>
          <w:sz w:val="18"/>
          <w:szCs w:val="18"/>
        </w:rPr>
        <w:t>n</w:t>
      </w:r>
      <w:r w:rsidRPr="003448AF">
        <w:rPr>
          <w:rFonts w:ascii="Arial" w:eastAsia="Arial" w:hAnsi="Arial" w:cs="Arial"/>
          <w:sz w:val="18"/>
          <w:szCs w:val="18"/>
        </w:rPr>
        <w:t xml:space="preserve"> IUFRO officeholder</w:t>
      </w:r>
      <w:r w:rsidR="00495942" w:rsidRPr="003448AF">
        <w:rPr>
          <w:rFonts w:ascii="Arial" w:eastAsia="Arial" w:hAnsi="Arial" w:cs="Arial"/>
          <w:sz w:val="18"/>
          <w:szCs w:val="18"/>
        </w:rPr>
        <w:t>,</w:t>
      </w:r>
      <w:r w:rsidR="00495942" w:rsidRPr="00E71B36">
        <w:rPr>
          <w:rFonts w:ascii="Arial" w:eastAsia="Arial" w:hAnsi="Arial" w:cs="Arial"/>
          <w:sz w:val="18"/>
          <w:szCs w:val="18"/>
        </w:rPr>
        <w:t xml:space="preserve"> in accordance with relevant provisions of these Statutes and Internal Regulations</w:t>
      </w:r>
      <w:r w:rsidRPr="00E71B36">
        <w:rPr>
          <w:rFonts w:ascii="Arial" w:eastAsia="Arial" w:hAnsi="Arial" w:cs="Arial"/>
          <w:sz w:val="18"/>
          <w:szCs w:val="18"/>
        </w:rPr>
        <w:t>.</w:t>
      </w:r>
    </w:p>
    <w:p w14:paraId="7CE300E0" w14:textId="64A3C1A4" w:rsidR="00857DB4" w:rsidDel="00857DB4" w:rsidRDefault="00857DB4" w:rsidP="00857DB4">
      <w:pPr>
        <w:tabs>
          <w:tab w:val="left" w:pos="567"/>
        </w:tabs>
        <w:spacing w:after="60"/>
        <w:ind w:left="856" w:hanging="567"/>
        <w:jc w:val="both"/>
        <w:rPr>
          <w:ins w:id="9" w:author="Andre Purret" w:date="2022-07-28T16:56:00Z"/>
          <w:del w:id="10" w:author="IUFRO" w:date="2022-09-08T17:14:00Z"/>
          <w:rFonts w:ascii="Arial" w:eastAsia="Arial" w:hAnsi="Arial" w:cs="Arial"/>
          <w:sz w:val="18"/>
          <w:szCs w:val="18"/>
        </w:rPr>
      </w:pPr>
      <w:ins w:id="11" w:author="IUFRO" w:date="2022-09-08T17:14:00Z">
        <w:r>
          <w:rPr>
            <w:rFonts w:ascii="Arial" w:eastAsia="Arial" w:hAnsi="Arial" w:cs="Arial"/>
            <w:sz w:val="18"/>
            <w:szCs w:val="18"/>
          </w:rPr>
          <w:t xml:space="preserve">4.1.7  </w:t>
        </w:r>
        <w:r w:rsidRPr="00F411B6">
          <w:rPr>
            <w:rFonts w:ascii="Arial" w:eastAsia="Arial" w:hAnsi="Arial" w:cs="Arial"/>
            <w:sz w:val="18"/>
            <w:szCs w:val="18"/>
          </w:rPr>
          <w:t>To</w:t>
        </w:r>
      </w:ins>
      <w:r w:rsidR="00480B46">
        <w:rPr>
          <w:rFonts w:ascii="Arial" w:eastAsia="Arial" w:hAnsi="Arial" w:cs="Arial"/>
          <w:sz w:val="18"/>
          <w:szCs w:val="18"/>
        </w:rPr>
        <w:t xml:space="preserve"> be</w:t>
      </w:r>
      <w:ins w:id="12" w:author="IUFRO" w:date="2022-09-08T17:14:00Z">
        <w:r w:rsidRPr="00F411B6">
          <w:rPr>
            <w:rFonts w:ascii="Arial" w:eastAsia="Arial" w:hAnsi="Arial" w:cs="Arial"/>
            <w:sz w:val="18"/>
            <w:szCs w:val="18"/>
          </w:rPr>
          <w:t xml:space="preserve"> nominated for selected IUFRO awards (see also Statutes Article XIV; Internal Regulations Section</w:t>
        </w:r>
        <w:r>
          <w:rPr>
            <w:rFonts w:ascii="Arial" w:eastAsia="Arial" w:hAnsi="Arial" w:cs="Arial"/>
            <w:sz w:val="18"/>
            <w:szCs w:val="18"/>
          </w:rPr>
          <w:t>s</w:t>
        </w:r>
        <w:r w:rsidRPr="00F411B6">
          <w:rPr>
            <w:rFonts w:ascii="Arial" w:eastAsia="Arial" w:hAnsi="Arial" w:cs="Arial"/>
            <w:sz w:val="18"/>
            <w:szCs w:val="18"/>
          </w:rPr>
          <w:t xml:space="preserve"> IX and XII).</w:t>
        </w:r>
      </w:ins>
    </w:p>
    <w:p w14:paraId="25A9316C" w14:textId="3AA74E6E" w:rsidR="002C248E" w:rsidRDefault="0086106E" w:rsidP="001D6890">
      <w:pPr>
        <w:tabs>
          <w:tab w:val="left" w:pos="567"/>
        </w:tabs>
        <w:spacing w:after="96"/>
        <w:ind w:left="567" w:hanging="425"/>
        <w:jc w:val="both"/>
      </w:pPr>
      <w:r w:rsidRPr="00E71B36">
        <w:rPr>
          <w:rFonts w:ascii="Arial" w:eastAsia="Arial" w:hAnsi="Arial" w:cs="Arial"/>
          <w:sz w:val="18"/>
          <w:szCs w:val="18"/>
        </w:rPr>
        <w:t xml:space="preserve">4.2 </w:t>
      </w:r>
      <w:r w:rsidRPr="00E71B36">
        <w:rPr>
          <w:rFonts w:ascii="Arial" w:eastAsia="Arial" w:hAnsi="Arial" w:cs="Arial"/>
          <w:sz w:val="18"/>
          <w:szCs w:val="18"/>
        </w:rPr>
        <w:tab/>
        <w:t xml:space="preserve">All Member Organizations of a country collectively shall have the right to </w:t>
      </w:r>
      <w:r w:rsidR="00CD45CD" w:rsidRPr="00E71B36">
        <w:rPr>
          <w:rFonts w:ascii="Arial" w:eastAsia="Arial" w:hAnsi="Arial" w:cs="Arial"/>
          <w:sz w:val="18"/>
          <w:szCs w:val="18"/>
        </w:rPr>
        <w:t>select one</w:t>
      </w:r>
      <w:r>
        <w:rPr>
          <w:rFonts w:ascii="Arial" w:eastAsia="Arial" w:hAnsi="Arial" w:cs="Arial"/>
          <w:sz w:val="18"/>
          <w:szCs w:val="18"/>
        </w:rPr>
        <w:t xml:space="preserve"> representative </w:t>
      </w:r>
      <w:r w:rsidR="00CD45CD">
        <w:rPr>
          <w:rFonts w:ascii="Arial" w:eastAsia="Arial" w:hAnsi="Arial" w:cs="Arial"/>
          <w:sz w:val="18"/>
          <w:szCs w:val="18"/>
        </w:rPr>
        <w:t xml:space="preserve">and one alternate representative </w:t>
      </w:r>
      <w:r>
        <w:rPr>
          <w:rFonts w:ascii="Arial" w:eastAsia="Arial" w:hAnsi="Arial" w:cs="Arial"/>
          <w:sz w:val="18"/>
          <w:szCs w:val="18"/>
        </w:rPr>
        <w:t>to the International Council.</w:t>
      </w:r>
    </w:p>
    <w:p w14:paraId="66D9CF41" w14:textId="7C70E2E6" w:rsidR="002C248E" w:rsidRDefault="0086106E" w:rsidP="001D6890">
      <w:pPr>
        <w:tabs>
          <w:tab w:val="left" w:pos="567"/>
        </w:tabs>
        <w:spacing w:after="96"/>
        <w:ind w:left="567" w:hanging="425"/>
        <w:jc w:val="both"/>
      </w:pPr>
      <w:r>
        <w:rPr>
          <w:rFonts w:ascii="Arial" w:eastAsia="Arial" w:hAnsi="Arial" w:cs="Arial"/>
          <w:sz w:val="18"/>
          <w:szCs w:val="18"/>
        </w:rPr>
        <w:t xml:space="preserve">4.3 </w:t>
      </w:r>
      <w:r>
        <w:rPr>
          <w:rFonts w:ascii="Arial" w:eastAsia="Arial" w:hAnsi="Arial" w:cs="Arial"/>
          <w:sz w:val="18"/>
          <w:szCs w:val="18"/>
        </w:rPr>
        <w:tab/>
        <w:t>Delinquencies in membership payments may cause restrictions in membership rights and entitlements. (</w:t>
      </w:r>
      <w:r w:rsidR="00CD310E">
        <w:rPr>
          <w:rFonts w:ascii="Arial" w:eastAsia="Arial" w:hAnsi="Arial" w:cs="Arial"/>
          <w:sz w:val="18"/>
          <w:szCs w:val="18"/>
        </w:rPr>
        <w:t>s</w:t>
      </w:r>
      <w:r>
        <w:rPr>
          <w:rFonts w:ascii="Arial" w:eastAsia="Arial" w:hAnsi="Arial" w:cs="Arial"/>
          <w:sz w:val="18"/>
          <w:szCs w:val="18"/>
        </w:rPr>
        <w:t xml:space="preserve">ee </w:t>
      </w:r>
      <w:r w:rsidR="00CD310E" w:rsidRPr="00E71B36">
        <w:rPr>
          <w:rFonts w:ascii="Arial" w:eastAsia="Arial" w:hAnsi="Arial" w:cs="Arial"/>
          <w:sz w:val="18"/>
          <w:szCs w:val="18"/>
        </w:rPr>
        <w:t>also</w:t>
      </w:r>
      <w:r w:rsidR="00CD310E">
        <w:rPr>
          <w:rFonts w:ascii="Arial" w:eastAsia="Arial" w:hAnsi="Arial" w:cs="Arial"/>
          <w:sz w:val="18"/>
          <w:szCs w:val="18"/>
        </w:rPr>
        <w:t xml:space="preserve"> </w:t>
      </w:r>
      <w:r>
        <w:rPr>
          <w:rFonts w:ascii="Arial" w:eastAsia="Arial" w:hAnsi="Arial" w:cs="Arial"/>
          <w:sz w:val="18"/>
          <w:szCs w:val="18"/>
        </w:rPr>
        <w:t>Internal Regulations Section III.5)</w:t>
      </w:r>
    </w:p>
    <w:p w14:paraId="4E0F04BE" w14:textId="77777777" w:rsidR="002C248E" w:rsidRDefault="0086106E">
      <w:pPr>
        <w:tabs>
          <w:tab w:val="left" w:pos="567"/>
        </w:tabs>
        <w:spacing w:after="96"/>
        <w:ind w:left="567" w:hanging="567"/>
        <w:jc w:val="both"/>
      </w:pPr>
      <w:r>
        <w:rPr>
          <w:rFonts w:ascii="Arial" w:eastAsia="Arial" w:hAnsi="Arial" w:cs="Arial"/>
          <w:sz w:val="18"/>
          <w:szCs w:val="18"/>
        </w:rPr>
        <w:t xml:space="preserve">5 </w:t>
      </w:r>
      <w:r>
        <w:rPr>
          <w:rFonts w:ascii="Arial" w:eastAsia="Arial" w:hAnsi="Arial" w:cs="Arial"/>
          <w:sz w:val="18"/>
          <w:szCs w:val="18"/>
        </w:rPr>
        <w:tab/>
      </w:r>
      <w:r>
        <w:rPr>
          <w:rFonts w:ascii="Arial" w:eastAsia="Arial" w:hAnsi="Arial" w:cs="Arial"/>
          <w:b/>
          <w:sz w:val="18"/>
          <w:szCs w:val="18"/>
        </w:rPr>
        <w:t>Duties of members</w:t>
      </w:r>
    </w:p>
    <w:p w14:paraId="3135BF85" w14:textId="48BFBB49" w:rsidR="002C248E" w:rsidRDefault="0086106E" w:rsidP="00E32D69">
      <w:pPr>
        <w:tabs>
          <w:tab w:val="left" w:pos="567"/>
        </w:tabs>
        <w:ind w:left="567" w:hanging="423"/>
        <w:jc w:val="both"/>
      </w:pPr>
      <w:r>
        <w:rPr>
          <w:rFonts w:ascii="Arial" w:eastAsia="Arial" w:hAnsi="Arial" w:cs="Arial"/>
          <w:sz w:val="18"/>
          <w:szCs w:val="18"/>
        </w:rPr>
        <w:t>5.1</w:t>
      </w:r>
      <w:r>
        <w:rPr>
          <w:rFonts w:ascii="Arial" w:eastAsia="Arial" w:hAnsi="Arial" w:cs="Arial"/>
          <w:sz w:val="18"/>
          <w:szCs w:val="18"/>
        </w:rPr>
        <w:tab/>
        <w:t xml:space="preserve">It shall be the duty of all members to promote the </w:t>
      </w:r>
      <w:r w:rsidR="00CD45CD">
        <w:rPr>
          <w:rFonts w:ascii="Arial" w:eastAsia="Arial" w:hAnsi="Arial" w:cs="Arial"/>
          <w:sz w:val="18"/>
          <w:szCs w:val="18"/>
        </w:rPr>
        <w:t xml:space="preserve">aims and </w:t>
      </w:r>
      <w:r>
        <w:rPr>
          <w:rFonts w:ascii="Arial" w:eastAsia="Arial" w:hAnsi="Arial" w:cs="Arial"/>
          <w:sz w:val="18"/>
          <w:szCs w:val="18"/>
        </w:rPr>
        <w:t xml:space="preserve">activities of the Union to the best of their abilities, to observe the Statutes </w:t>
      </w:r>
      <w:r w:rsidRPr="00E71B36">
        <w:rPr>
          <w:rFonts w:ascii="Arial" w:eastAsia="Arial" w:hAnsi="Arial" w:cs="Arial"/>
          <w:sz w:val="18"/>
          <w:szCs w:val="18"/>
        </w:rPr>
        <w:t>a</w:t>
      </w:r>
      <w:r>
        <w:rPr>
          <w:rFonts w:ascii="Arial" w:eastAsia="Arial" w:hAnsi="Arial" w:cs="Arial"/>
          <w:sz w:val="18"/>
          <w:szCs w:val="18"/>
        </w:rPr>
        <w:t>nd – except for Honorary Members – to pay subscriptions or membership fees punctually.</w:t>
      </w:r>
    </w:p>
    <w:p w14:paraId="76012AA1" w14:textId="77777777" w:rsidR="002C248E" w:rsidRDefault="002C248E" w:rsidP="00E32D69">
      <w:pPr>
        <w:tabs>
          <w:tab w:val="left" w:pos="567"/>
        </w:tabs>
        <w:jc w:val="both"/>
      </w:pPr>
      <w:bookmarkStart w:id="13" w:name="h.3j2qqm3" w:colFirst="0" w:colLast="0"/>
      <w:bookmarkEnd w:id="13"/>
    </w:p>
    <w:p w14:paraId="25CD501C" w14:textId="77777777"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IV: </w:t>
      </w:r>
      <w:r w:rsidRPr="00E32D69">
        <w:rPr>
          <w:rFonts w:ascii="Arial" w:eastAsia="Arial" w:hAnsi="Arial" w:cs="Arial"/>
          <w:b/>
          <w:i/>
          <w:sz w:val="22"/>
          <w:szCs w:val="22"/>
        </w:rPr>
        <w:t>Organs and Structure</w:t>
      </w:r>
    </w:p>
    <w:p w14:paraId="5087121F" w14:textId="77777777" w:rsidR="002C248E" w:rsidRDefault="0086106E" w:rsidP="00623397">
      <w:pPr>
        <w:tabs>
          <w:tab w:val="left" w:pos="567"/>
        </w:tabs>
        <w:spacing w:after="60"/>
      </w:pPr>
      <w:r>
        <w:rPr>
          <w:rFonts w:ascii="Arial" w:eastAsia="Arial" w:hAnsi="Arial" w:cs="Arial"/>
          <w:sz w:val="18"/>
          <w:szCs w:val="18"/>
        </w:rPr>
        <w:t xml:space="preserve">1 </w:t>
      </w:r>
      <w:r>
        <w:rPr>
          <w:rFonts w:ascii="Arial" w:eastAsia="Arial" w:hAnsi="Arial" w:cs="Arial"/>
          <w:sz w:val="18"/>
          <w:szCs w:val="18"/>
        </w:rPr>
        <w:tab/>
        <w:t>The Organs of the Union are:</w:t>
      </w:r>
    </w:p>
    <w:p w14:paraId="68CF01D5" w14:textId="77777777" w:rsidR="002C248E" w:rsidRDefault="0086106E" w:rsidP="00623397">
      <w:pPr>
        <w:tabs>
          <w:tab w:val="left" w:pos="567"/>
        </w:tabs>
        <w:spacing w:after="60"/>
        <w:ind w:left="144"/>
      </w:pPr>
      <w:r>
        <w:rPr>
          <w:rFonts w:ascii="Arial" w:eastAsia="Arial" w:hAnsi="Arial" w:cs="Arial"/>
          <w:sz w:val="18"/>
          <w:szCs w:val="18"/>
        </w:rPr>
        <w:t xml:space="preserve">1.1 </w:t>
      </w:r>
      <w:r>
        <w:rPr>
          <w:rFonts w:ascii="Arial" w:eastAsia="Arial" w:hAnsi="Arial" w:cs="Arial"/>
          <w:sz w:val="18"/>
          <w:szCs w:val="18"/>
        </w:rPr>
        <w:tab/>
        <w:t>The Congress</w:t>
      </w:r>
    </w:p>
    <w:p w14:paraId="688628A9" w14:textId="77777777" w:rsidR="002C248E" w:rsidRDefault="0086106E" w:rsidP="00623397">
      <w:pPr>
        <w:tabs>
          <w:tab w:val="left" w:pos="567"/>
        </w:tabs>
        <w:spacing w:after="60"/>
        <w:ind w:left="144"/>
      </w:pPr>
      <w:r>
        <w:rPr>
          <w:rFonts w:ascii="Arial" w:eastAsia="Arial" w:hAnsi="Arial" w:cs="Arial"/>
          <w:sz w:val="18"/>
          <w:szCs w:val="18"/>
        </w:rPr>
        <w:t xml:space="preserve">1.2 </w:t>
      </w:r>
      <w:r>
        <w:rPr>
          <w:rFonts w:ascii="Arial" w:eastAsia="Arial" w:hAnsi="Arial" w:cs="Arial"/>
          <w:sz w:val="18"/>
          <w:szCs w:val="18"/>
        </w:rPr>
        <w:tab/>
        <w:t>The International Council</w:t>
      </w:r>
    </w:p>
    <w:p w14:paraId="7DD2C4E4" w14:textId="77777777" w:rsidR="002C248E" w:rsidRDefault="0086106E" w:rsidP="00623397">
      <w:pPr>
        <w:tabs>
          <w:tab w:val="left" w:pos="567"/>
        </w:tabs>
        <w:spacing w:after="60"/>
        <w:ind w:left="144"/>
      </w:pPr>
      <w:r>
        <w:rPr>
          <w:rFonts w:ascii="Arial" w:eastAsia="Arial" w:hAnsi="Arial" w:cs="Arial"/>
          <w:sz w:val="18"/>
          <w:szCs w:val="18"/>
        </w:rPr>
        <w:t xml:space="preserve">1.3 </w:t>
      </w:r>
      <w:r>
        <w:rPr>
          <w:rFonts w:ascii="Arial" w:eastAsia="Arial" w:hAnsi="Arial" w:cs="Arial"/>
          <w:sz w:val="18"/>
          <w:szCs w:val="18"/>
        </w:rPr>
        <w:tab/>
        <w:t>The Board and Committees</w:t>
      </w:r>
    </w:p>
    <w:p w14:paraId="19D85571" w14:textId="77777777" w:rsidR="002C248E" w:rsidRDefault="0086106E" w:rsidP="00623397">
      <w:pPr>
        <w:tabs>
          <w:tab w:val="left" w:pos="567"/>
        </w:tabs>
        <w:spacing w:after="60"/>
        <w:ind w:left="144"/>
      </w:pPr>
      <w:r>
        <w:rPr>
          <w:rFonts w:ascii="Arial" w:eastAsia="Arial" w:hAnsi="Arial" w:cs="Arial"/>
          <w:sz w:val="18"/>
          <w:szCs w:val="18"/>
        </w:rPr>
        <w:t xml:space="preserve">1.4 </w:t>
      </w:r>
      <w:r>
        <w:rPr>
          <w:rFonts w:ascii="Arial" w:eastAsia="Arial" w:hAnsi="Arial" w:cs="Arial"/>
          <w:sz w:val="18"/>
          <w:szCs w:val="18"/>
        </w:rPr>
        <w:tab/>
        <w:t>The Management Committee</w:t>
      </w:r>
    </w:p>
    <w:p w14:paraId="1B529836" w14:textId="77777777" w:rsidR="002C248E" w:rsidRDefault="0086106E" w:rsidP="00623397">
      <w:pPr>
        <w:tabs>
          <w:tab w:val="left" w:pos="567"/>
        </w:tabs>
        <w:spacing w:after="60"/>
        <w:ind w:left="144"/>
      </w:pPr>
      <w:r>
        <w:rPr>
          <w:rFonts w:ascii="Arial" w:eastAsia="Arial" w:hAnsi="Arial" w:cs="Arial"/>
          <w:sz w:val="18"/>
          <w:szCs w:val="18"/>
        </w:rPr>
        <w:t xml:space="preserve">1.5 </w:t>
      </w:r>
      <w:r>
        <w:rPr>
          <w:rFonts w:ascii="Arial" w:eastAsia="Arial" w:hAnsi="Arial" w:cs="Arial"/>
          <w:sz w:val="18"/>
          <w:szCs w:val="18"/>
        </w:rPr>
        <w:tab/>
        <w:t>The President and the Vice-Presidents</w:t>
      </w:r>
    </w:p>
    <w:p w14:paraId="4AA60005" w14:textId="77777777" w:rsidR="002C248E" w:rsidRDefault="0086106E" w:rsidP="00623397">
      <w:pPr>
        <w:tabs>
          <w:tab w:val="left" w:pos="567"/>
        </w:tabs>
        <w:spacing w:after="60"/>
        <w:ind w:left="144"/>
      </w:pPr>
      <w:r>
        <w:rPr>
          <w:rFonts w:ascii="Arial" w:eastAsia="Arial" w:hAnsi="Arial" w:cs="Arial"/>
          <w:sz w:val="18"/>
          <w:szCs w:val="18"/>
        </w:rPr>
        <w:t xml:space="preserve">1.6 </w:t>
      </w:r>
      <w:r>
        <w:rPr>
          <w:rFonts w:ascii="Arial" w:eastAsia="Arial" w:hAnsi="Arial" w:cs="Arial"/>
          <w:sz w:val="18"/>
          <w:szCs w:val="18"/>
        </w:rPr>
        <w:tab/>
        <w:t>The Executive Director</w:t>
      </w:r>
    </w:p>
    <w:p w14:paraId="5D5BA6B1" w14:textId="77777777" w:rsidR="002C248E" w:rsidRDefault="0086106E" w:rsidP="00623397">
      <w:pPr>
        <w:tabs>
          <w:tab w:val="left" w:pos="567"/>
        </w:tabs>
        <w:spacing w:after="60"/>
      </w:pPr>
      <w:r>
        <w:rPr>
          <w:rFonts w:ascii="Arial" w:eastAsia="Arial" w:hAnsi="Arial" w:cs="Arial"/>
          <w:sz w:val="18"/>
          <w:szCs w:val="18"/>
        </w:rPr>
        <w:t xml:space="preserve">2 </w:t>
      </w:r>
      <w:r>
        <w:rPr>
          <w:rFonts w:ascii="Arial" w:eastAsia="Arial" w:hAnsi="Arial" w:cs="Arial"/>
          <w:sz w:val="18"/>
          <w:szCs w:val="18"/>
        </w:rPr>
        <w:tab/>
        <w:t>The structure of the Union comprises the following IUFRO Units:</w:t>
      </w:r>
    </w:p>
    <w:p w14:paraId="2016BD34" w14:textId="77777777" w:rsidR="002C248E" w:rsidRDefault="0086106E" w:rsidP="00623397">
      <w:pPr>
        <w:tabs>
          <w:tab w:val="left" w:pos="567"/>
        </w:tabs>
        <w:spacing w:after="60"/>
        <w:ind w:left="144"/>
      </w:pPr>
      <w:r>
        <w:rPr>
          <w:rFonts w:ascii="Arial" w:eastAsia="Arial" w:hAnsi="Arial" w:cs="Arial"/>
          <w:sz w:val="18"/>
          <w:szCs w:val="18"/>
        </w:rPr>
        <w:t xml:space="preserve">2.1 </w:t>
      </w:r>
      <w:r>
        <w:rPr>
          <w:rFonts w:ascii="Arial" w:eastAsia="Arial" w:hAnsi="Arial" w:cs="Arial"/>
          <w:sz w:val="18"/>
          <w:szCs w:val="18"/>
        </w:rPr>
        <w:tab/>
        <w:t>Divisions</w:t>
      </w:r>
    </w:p>
    <w:p w14:paraId="236532C2" w14:textId="77777777" w:rsidR="002C248E" w:rsidRDefault="0086106E" w:rsidP="00623397">
      <w:pPr>
        <w:tabs>
          <w:tab w:val="left" w:pos="567"/>
        </w:tabs>
        <w:spacing w:after="60"/>
        <w:ind w:left="144"/>
      </w:pPr>
      <w:r>
        <w:rPr>
          <w:rFonts w:ascii="Arial" w:eastAsia="Arial" w:hAnsi="Arial" w:cs="Arial"/>
          <w:sz w:val="18"/>
          <w:szCs w:val="18"/>
        </w:rPr>
        <w:t xml:space="preserve">2.2 </w:t>
      </w:r>
      <w:r>
        <w:rPr>
          <w:rFonts w:ascii="Arial" w:eastAsia="Arial" w:hAnsi="Arial" w:cs="Arial"/>
          <w:sz w:val="18"/>
          <w:szCs w:val="18"/>
        </w:rPr>
        <w:tab/>
        <w:t>Research Groups and Working Parties</w:t>
      </w:r>
    </w:p>
    <w:p w14:paraId="7C58FF29" w14:textId="68CA2C22" w:rsidR="002C248E" w:rsidRDefault="0086106E" w:rsidP="00623397">
      <w:pPr>
        <w:tabs>
          <w:tab w:val="left" w:pos="567"/>
        </w:tabs>
        <w:spacing w:after="60"/>
        <w:ind w:left="144"/>
      </w:pPr>
      <w:r>
        <w:rPr>
          <w:rFonts w:ascii="Arial" w:eastAsia="Arial" w:hAnsi="Arial" w:cs="Arial"/>
          <w:sz w:val="18"/>
          <w:szCs w:val="18"/>
        </w:rPr>
        <w:t xml:space="preserve">2.3 </w:t>
      </w:r>
      <w:r>
        <w:rPr>
          <w:rFonts w:ascii="Arial" w:eastAsia="Arial" w:hAnsi="Arial" w:cs="Arial"/>
          <w:sz w:val="18"/>
          <w:szCs w:val="18"/>
        </w:rPr>
        <w:tab/>
        <w:t xml:space="preserve">Task Forces, Special Programmes, </w:t>
      </w:r>
      <w:r w:rsidRPr="00E71B36">
        <w:rPr>
          <w:rFonts w:ascii="Arial" w:eastAsia="Arial" w:hAnsi="Arial" w:cs="Arial"/>
          <w:sz w:val="18"/>
          <w:szCs w:val="18"/>
        </w:rPr>
        <w:t>Projects</w:t>
      </w:r>
      <w:r w:rsidR="00E17975" w:rsidRPr="00E71B36">
        <w:rPr>
          <w:rFonts w:ascii="Arial" w:eastAsia="Arial" w:hAnsi="Arial" w:cs="Arial"/>
          <w:sz w:val="18"/>
          <w:szCs w:val="18"/>
        </w:rPr>
        <w:t xml:space="preserve"> and</w:t>
      </w:r>
      <w:r w:rsidRPr="00E71B36">
        <w:rPr>
          <w:rFonts w:ascii="Arial" w:eastAsia="Arial" w:hAnsi="Arial" w:cs="Arial"/>
          <w:sz w:val="18"/>
          <w:szCs w:val="18"/>
        </w:rPr>
        <w:t xml:space="preserve"> IUFRO</w:t>
      </w:r>
      <w:r>
        <w:rPr>
          <w:rFonts w:ascii="Arial" w:eastAsia="Arial" w:hAnsi="Arial" w:cs="Arial"/>
          <w:sz w:val="18"/>
          <w:szCs w:val="18"/>
        </w:rPr>
        <w:t>-led International Initiatives, as required.</w:t>
      </w:r>
    </w:p>
    <w:p w14:paraId="017755D2" w14:textId="77777777" w:rsidR="009061B9" w:rsidRDefault="009061B9" w:rsidP="00E32D69">
      <w:pPr>
        <w:tabs>
          <w:tab w:val="left" w:pos="567"/>
        </w:tabs>
        <w:rPr>
          <w:rFonts w:ascii="Arial" w:eastAsia="Arial" w:hAnsi="Arial" w:cs="Arial"/>
          <w:b/>
        </w:rPr>
      </w:pPr>
      <w:bookmarkStart w:id="14" w:name="h.wznt6gvgj4pa" w:colFirst="0" w:colLast="0"/>
      <w:bookmarkStart w:id="15" w:name="h.1zn2pauy5gme" w:colFirst="0" w:colLast="0"/>
      <w:bookmarkStart w:id="16" w:name="h.hr6u5j8k44oy" w:colFirst="0" w:colLast="0"/>
      <w:bookmarkStart w:id="17" w:name="h.hndz06qo7x2v" w:colFirst="0" w:colLast="0"/>
      <w:bookmarkStart w:id="18" w:name="h.1y810tw" w:colFirst="0" w:colLast="0"/>
      <w:bookmarkEnd w:id="14"/>
      <w:bookmarkEnd w:id="15"/>
      <w:bookmarkEnd w:id="16"/>
      <w:bookmarkEnd w:id="17"/>
      <w:bookmarkEnd w:id="18"/>
    </w:p>
    <w:p w14:paraId="509E3E13" w14:textId="4180B39D"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V: </w:t>
      </w:r>
      <w:r w:rsidRPr="00E32D69">
        <w:rPr>
          <w:rFonts w:ascii="Arial" w:eastAsia="Arial" w:hAnsi="Arial" w:cs="Arial"/>
          <w:b/>
          <w:i/>
          <w:sz w:val="22"/>
          <w:szCs w:val="22"/>
        </w:rPr>
        <w:t>Congress</w:t>
      </w:r>
    </w:p>
    <w:p w14:paraId="61C041F5" w14:textId="77777777" w:rsidR="002C248E" w:rsidRPr="00F05C21" w:rsidRDefault="0086106E">
      <w:pPr>
        <w:tabs>
          <w:tab w:val="left" w:pos="567"/>
        </w:tabs>
        <w:spacing w:after="96"/>
        <w:jc w:val="both"/>
        <w:rPr>
          <w:sz w:val="22"/>
          <w:szCs w:val="22"/>
        </w:rPr>
      </w:pPr>
      <w:r w:rsidRPr="00F05C21">
        <w:rPr>
          <w:rFonts w:ascii="Arial" w:eastAsia="Arial" w:hAnsi="Arial" w:cs="Arial"/>
          <w:b/>
          <w:i/>
          <w:sz w:val="18"/>
          <w:szCs w:val="18"/>
        </w:rPr>
        <w:t>Function</w:t>
      </w:r>
    </w:p>
    <w:p w14:paraId="27AF32CA" w14:textId="1EFD75E8" w:rsidR="002C248E" w:rsidRPr="00E20220" w:rsidRDefault="0086106E" w:rsidP="005403E2">
      <w:pPr>
        <w:numPr>
          <w:ilvl w:val="0"/>
          <w:numId w:val="4"/>
        </w:numPr>
        <w:tabs>
          <w:tab w:val="left" w:pos="567"/>
        </w:tabs>
        <w:spacing w:after="120"/>
        <w:ind w:left="567" w:hanging="567"/>
        <w:jc w:val="both"/>
        <w:rPr>
          <w:rFonts w:ascii="Arial" w:eastAsia="Arial" w:hAnsi="Arial" w:cs="Arial"/>
          <w:sz w:val="18"/>
          <w:szCs w:val="18"/>
        </w:rPr>
      </w:pPr>
      <w:r>
        <w:rPr>
          <w:rFonts w:ascii="Arial" w:eastAsia="Arial" w:hAnsi="Arial" w:cs="Arial"/>
          <w:sz w:val="18"/>
          <w:szCs w:val="18"/>
        </w:rPr>
        <w:t xml:space="preserve">The Congress in plenary session is the general assembly of the members of the Union. It is concerned with scientific, technical, policy and business matters, such as the election of officeholders. At any plenary session of a Congress, the President may inform the Congress of decisions of the International Council regarding the functioning </w:t>
      </w:r>
      <w:r>
        <w:rPr>
          <w:rFonts w:ascii="Arial" w:eastAsia="Arial" w:hAnsi="Arial" w:cs="Arial"/>
          <w:sz w:val="18"/>
          <w:szCs w:val="18"/>
        </w:rPr>
        <w:lastRenderedPageBreak/>
        <w:t xml:space="preserve">of the Union, resolutions, motions, and of any other matter that he/she believes should be brought to the attention of the members. </w:t>
      </w:r>
      <w:r w:rsidR="005E34B1">
        <w:rPr>
          <w:rFonts w:ascii="Arial" w:eastAsia="Arial" w:hAnsi="Arial" w:cs="Arial"/>
          <w:sz w:val="18"/>
          <w:szCs w:val="18"/>
        </w:rPr>
        <w:t>Decisions require a simple majority of votes.</w:t>
      </w:r>
    </w:p>
    <w:p w14:paraId="073C409C" w14:textId="7E9FF03B" w:rsidR="002C248E" w:rsidRPr="00F05C21" w:rsidRDefault="0086106E" w:rsidP="007D2EC6">
      <w:pPr>
        <w:tabs>
          <w:tab w:val="left" w:pos="567"/>
        </w:tabs>
        <w:spacing w:after="60"/>
        <w:jc w:val="both"/>
        <w:rPr>
          <w:sz w:val="22"/>
          <w:szCs w:val="22"/>
        </w:rPr>
      </w:pPr>
      <w:r w:rsidRPr="00F05C21">
        <w:rPr>
          <w:rFonts w:ascii="Arial" w:eastAsia="Arial" w:hAnsi="Arial" w:cs="Arial"/>
          <w:b/>
          <w:i/>
          <w:sz w:val="18"/>
          <w:szCs w:val="18"/>
        </w:rPr>
        <w:t>Composition</w:t>
      </w:r>
    </w:p>
    <w:p w14:paraId="2D875041" w14:textId="77777777" w:rsidR="002C248E" w:rsidRDefault="0086106E" w:rsidP="007D2EC6">
      <w:pPr>
        <w:numPr>
          <w:ilvl w:val="0"/>
          <w:numId w:val="4"/>
        </w:numPr>
        <w:tabs>
          <w:tab w:val="left" w:pos="567"/>
        </w:tabs>
        <w:spacing w:after="80"/>
        <w:ind w:left="567" w:hanging="567"/>
        <w:jc w:val="both"/>
        <w:rPr>
          <w:rFonts w:ascii="Arial" w:eastAsia="Arial" w:hAnsi="Arial" w:cs="Arial"/>
          <w:sz w:val="18"/>
          <w:szCs w:val="18"/>
        </w:rPr>
      </w:pPr>
      <w:r>
        <w:rPr>
          <w:rFonts w:ascii="Arial" w:eastAsia="Arial" w:hAnsi="Arial" w:cs="Arial"/>
          <w:sz w:val="18"/>
          <w:szCs w:val="18"/>
        </w:rPr>
        <w:t>The Congress is composed of all the members as listed in Article III. In addition, the President may invite any person whom he/she believes appropriate.</w:t>
      </w:r>
    </w:p>
    <w:p w14:paraId="3B1E8E34" w14:textId="77777777" w:rsidR="002C248E" w:rsidRPr="00F05C21" w:rsidRDefault="0086106E" w:rsidP="007D2EC6">
      <w:pPr>
        <w:tabs>
          <w:tab w:val="left" w:pos="567"/>
        </w:tabs>
        <w:spacing w:after="60"/>
        <w:ind w:left="567" w:hanging="567"/>
        <w:jc w:val="both"/>
        <w:rPr>
          <w:sz w:val="22"/>
          <w:szCs w:val="22"/>
        </w:rPr>
      </w:pPr>
      <w:r w:rsidRPr="00F05C21">
        <w:rPr>
          <w:rFonts w:ascii="Arial" w:eastAsia="Arial" w:hAnsi="Arial" w:cs="Arial"/>
          <w:b/>
          <w:i/>
          <w:sz w:val="18"/>
          <w:szCs w:val="18"/>
        </w:rPr>
        <w:t>Procedure</w:t>
      </w:r>
    </w:p>
    <w:p w14:paraId="1E422A66" w14:textId="77777777" w:rsidR="002C248E" w:rsidRDefault="0086106E" w:rsidP="007D2EC6">
      <w:pPr>
        <w:tabs>
          <w:tab w:val="left" w:pos="567"/>
        </w:tabs>
        <w:spacing w:after="60"/>
        <w:ind w:left="567" w:hanging="567"/>
      </w:pPr>
      <w:r>
        <w:rPr>
          <w:rFonts w:ascii="Arial" w:eastAsia="Arial" w:hAnsi="Arial" w:cs="Arial"/>
          <w:sz w:val="18"/>
          <w:szCs w:val="18"/>
        </w:rPr>
        <w:t xml:space="preserve">3 </w:t>
      </w:r>
      <w:r>
        <w:rPr>
          <w:rFonts w:ascii="Arial" w:eastAsia="Arial" w:hAnsi="Arial" w:cs="Arial"/>
          <w:sz w:val="18"/>
          <w:szCs w:val="18"/>
        </w:rPr>
        <w:tab/>
        <w:t>The Congress usually meets every five years. The tasks of the Congress may also be fulfilled by the International Council.</w:t>
      </w:r>
    </w:p>
    <w:p w14:paraId="6B6145CC" w14:textId="77777777" w:rsidR="002C248E" w:rsidRDefault="0086106E" w:rsidP="00E32D69">
      <w:pPr>
        <w:tabs>
          <w:tab w:val="left" w:pos="567"/>
        </w:tabs>
        <w:ind w:left="567" w:hanging="567"/>
        <w:jc w:val="both"/>
      </w:pPr>
      <w:r>
        <w:rPr>
          <w:rFonts w:ascii="Arial" w:eastAsia="Arial" w:hAnsi="Arial" w:cs="Arial"/>
          <w:sz w:val="18"/>
          <w:szCs w:val="18"/>
        </w:rPr>
        <w:t xml:space="preserve">4 </w:t>
      </w:r>
      <w:r>
        <w:rPr>
          <w:rFonts w:ascii="Arial" w:eastAsia="Arial" w:hAnsi="Arial" w:cs="Arial"/>
          <w:sz w:val="18"/>
          <w:szCs w:val="18"/>
        </w:rPr>
        <w:tab/>
        <w:t>The President of the Union or his/her designated Board member normally presides in person over plenary sessions of the Congress.</w:t>
      </w:r>
    </w:p>
    <w:p w14:paraId="0DBF8C89" w14:textId="77777777" w:rsidR="002C248E" w:rsidRPr="007D2EC6" w:rsidRDefault="002C248E" w:rsidP="00E32D69">
      <w:pPr>
        <w:tabs>
          <w:tab w:val="left" w:pos="567"/>
        </w:tabs>
        <w:jc w:val="both"/>
        <w:rPr>
          <w:sz w:val="22"/>
          <w:szCs w:val="22"/>
        </w:rPr>
      </w:pPr>
      <w:bookmarkStart w:id="19" w:name="h.4i7ojhp" w:colFirst="0" w:colLast="0"/>
      <w:bookmarkEnd w:id="19"/>
    </w:p>
    <w:p w14:paraId="087F2D21" w14:textId="77777777" w:rsidR="002C248E" w:rsidRPr="00E32D69" w:rsidRDefault="0086106E">
      <w:pPr>
        <w:tabs>
          <w:tab w:val="left" w:pos="567"/>
        </w:tabs>
        <w:spacing w:after="96"/>
        <w:jc w:val="both"/>
        <w:rPr>
          <w:sz w:val="22"/>
          <w:szCs w:val="22"/>
        </w:rPr>
      </w:pPr>
      <w:r w:rsidRPr="00E32D69">
        <w:rPr>
          <w:rFonts w:ascii="Arial" w:eastAsia="Arial" w:hAnsi="Arial" w:cs="Arial"/>
          <w:b/>
          <w:sz w:val="22"/>
          <w:szCs w:val="22"/>
        </w:rPr>
        <w:t xml:space="preserve">ARTICLE VI: </w:t>
      </w:r>
      <w:r w:rsidRPr="00E32D69">
        <w:rPr>
          <w:rFonts w:ascii="Arial" w:eastAsia="Arial" w:hAnsi="Arial" w:cs="Arial"/>
          <w:b/>
          <w:i/>
          <w:sz w:val="22"/>
          <w:szCs w:val="22"/>
        </w:rPr>
        <w:t>International Council</w:t>
      </w:r>
    </w:p>
    <w:p w14:paraId="11F2F7CC" w14:textId="77777777" w:rsidR="002C248E" w:rsidRPr="00F05C21" w:rsidRDefault="0086106E" w:rsidP="007D2EC6">
      <w:pPr>
        <w:tabs>
          <w:tab w:val="left" w:pos="567"/>
        </w:tabs>
        <w:spacing w:after="60"/>
        <w:jc w:val="both"/>
        <w:rPr>
          <w:sz w:val="22"/>
          <w:szCs w:val="22"/>
        </w:rPr>
      </w:pPr>
      <w:r w:rsidRPr="00F05C21">
        <w:rPr>
          <w:rFonts w:ascii="Arial" w:eastAsia="Arial" w:hAnsi="Arial" w:cs="Arial"/>
          <w:b/>
          <w:i/>
          <w:sz w:val="18"/>
          <w:szCs w:val="18"/>
        </w:rPr>
        <w:t>Function</w:t>
      </w:r>
    </w:p>
    <w:p w14:paraId="3119186A" w14:textId="77777777" w:rsidR="002C248E" w:rsidRDefault="0086106E" w:rsidP="00B956B0">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t>The International Council (IC) is responsible for:</w:t>
      </w:r>
    </w:p>
    <w:p w14:paraId="2ACA630A" w14:textId="77777777" w:rsidR="002C248E" w:rsidRDefault="0086106E" w:rsidP="00B956B0">
      <w:pPr>
        <w:tabs>
          <w:tab w:val="left" w:pos="567"/>
        </w:tabs>
        <w:spacing w:after="60"/>
        <w:ind w:left="567" w:hanging="425"/>
        <w:jc w:val="both"/>
      </w:pPr>
      <w:r>
        <w:rPr>
          <w:rFonts w:ascii="Arial" w:eastAsia="Arial" w:hAnsi="Arial" w:cs="Arial"/>
          <w:sz w:val="18"/>
          <w:szCs w:val="18"/>
        </w:rPr>
        <w:t xml:space="preserve">1.1 </w:t>
      </w:r>
      <w:r>
        <w:rPr>
          <w:rFonts w:ascii="Arial" w:eastAsia="Arial" w:hAnsi="Arial" w:cs="Arial"/>
          <w:sz w:val="18"/>
          <w:szCs w:val="18"/>
        </w:rPr>
        <w:tab/>
        <w:t>Advising the President and the Board on major issues concerning IUFRO’s policy and strategy, on the basis of timely information received from the Board.</w:t>
      </w:r>
    </w:p>
    <w:p w14:paraId="314649E1" w14:textId="3621B810" w:rsidR="002C248E" w:rsidRDefault="0086106E" w:rsidP="00B956B0">
      <w:pPr>
        <w:tabs>
          <w:tab w:val="left" w:pos="567"/>
        </w:tabs>
        <w:spacing w:after="60"/>
        <w:ind w:left="567" w:hanging="425"/>
        <w:jc w:val="both"/>
      </w:pPr>
      <w:r>
        <w:rPr>
          <w:rFonts w:ascii="Arial" w:eastAsia="Arial" w:hAnsi="Arial" w:cs="Arial"/>
          <w:sz w:val="18"/>
          <w:szCs w:val="18"/>
        </w:rPr>
        <w:t xml:space="preserve">1.2 </w:t>
      </w:r>
      <w:r>
        <w:rPr>
          <w:rFonts w:ascii="Arial" w:eastAsia="Arial" w:hAnsi="Arial" w:cs="Arial"/>
          <w:sz w:val="18"/>
          <w:szCs w:val="18"/>
        </w:rPr>
        <w:tab/>
        <w:t xml:space="preserve">Determining subscription </w:t>
      </w:r>
      <w:r w:rsidR="00477ED7">
        <w:rPr>
          <w:rFonts w:ascii="Arial" w:eastAsia="Arial" w:hAnsi="Arial" w:cs="Arial"/>
          <w:sz w:val="18"/>
          <w:szCs w:val="18"/>
        </w:rPr>
        <w:t>rates and</w:t>
      </w:r>
      <w:r w:rsidR="00477ED7" w:rsidRPr="00477ED7">
        <w:rPr>
          <w:rFonts w:ascii="Arial" w:eastAsia="Arial" w:hAnsi="Arial" w:cs="Arial"/>
          <w:sz w:val="18"/>
          <w:szCs w:val="18"/>
        </w:rPr>
        <w:t xml:space="preserve"> </w:t>
      </w:r>
      <w:r w:rsidR="00477ED7">
        <w:rPr>
          <w:rFonts w:ascii="Arial" w:eastAsia="Arial" w:hAnsi="Arial" w:cs="Arial"/>
          <w:sz w:val="18"/>
          <w:szCs w:val="18"/>
        </w:rPr>
        <w:t xml:space="preserve">membership fees </w:t>
      </w:r>
      <w:r>
        <w:rPr>
          <w:rFonts w:ascii="Arial" w:eastAsia="Arial" w:hAnsi="Arial" w:cs="Arial"/>
          <w:sz w:val="18"/>
          <w:szCs w:val="18"/>
        </w:rPr>
        <w:t>with the advice of the Board (See also Statutes Articles VII.2 and XV.2).</w:t>
      </w:r>
    </w:p>
    <w:p w14:paraId="708D0F02"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1.3 </w:t>
      </w:r>
      <w:r>
        <w:rPr>
          <w:rFonts w:ascii="Arial" w:eastAsia="Arial" w:hAnsi="Arial" w:cs="Arial"/>
          <w:sz w:val="18"/>
          <w:szCs w:val="18"/>
        </w:rPr>
        <w:tab/>
        <w:t>Electing its Chair who also becomes both President of the Union and also Chair of the IUFRO Board.</w:t>
      </w:r>
    </w:p>
    <w:p w14:paraId="6E85AA7F" w14:textId="77777777" w:rsidR="002C248E" w:rsidRPr="00E71B36" w:rsidRDefault="0086106E" w:rsidP="00B956B0">
      <w:pPr>
        <w:tabs>
          <w:tab w:val="left" w:pos="567"/>
        </w:tabs>
        <w:spacing w:after="60"/>
        <w:ind w:left="711" w:hanging="567"/>
        <w:jc w:val="both"/>
      </w:pPr>
      <w:r>
        <w:rPr>
          <w:rFonts w:ascii="Arial" w:eastAsia="Arial" w:hAnsi="Arial" w:cs="Arial"/>
          <w:sz w:val="18"/>
          <w:szCs w:val="18"/>
        </w:rPr>
        <w:t xml:space="preserve">1.4 </w:t>
      </w:r>
      <w:r>
        <w:rPr>
          <w:rFonts w:ascii="Arial" w:eastAsia="Arial" w:hAnsi="Arial" w:cs="Arial"/>
          <w:sz w:val="18"/>
          <w:szCs w:val="18"/>
        </w:rPr>
        <w:tab/>
        <w:t xml:space="preserve">Electing the Vice-Chairs who also become both </w:t>
      </w:r>
      <w:r w:rsidRPr="00E71B36">
        <w:rPr>
          <w:rFonts w:ascii="Arial" w:eastAsia="Arial" w:hAnsi="Arial" w:cs="Arial"/>
          <w:sz w:val="18"/>
          <w:szCs w:val="18"/>
        </w:rPr>
        <w:t>Vice-Presidents of the Union and Vice-Chairs of the IUFRO Board.</w:t>
      </w:r>
    </w:p>
    <w:p w14:paraId="18EAC433" w14:textId="677B8AAB" w:rsidR="002C248E" w:rsidRDefault="0086106E" w:rsidP="00B956B0">
      <w:pPr>
        <w:tabs>
          <w:tab w:val="left" w:pos="567"/>
        </w:tabs>
        <w:spacing w:after="60"/>
        <w:ind w:left="567" w:hanging="425"/>
        <w:jc w:val="both"/>
      </w:pPr>
      <w:r w:rsidRPr="00E71B36">
        <w:rPr>
          <w:rFonts w:ascii="Arial" w:eastAsia="Arial" w:hAnsi="Arial" w:cs="Arial"/>
          <w:sz w:val="18"/>
          <w:szCs w:val="18"/>
        </w:rPr>
        <w:t xml:space="preserve">1.5 </w:t>
      </w:r>
      <w:r w:rsidRPr="00E71B36">
        <w:rPr>
          <w:rFonts w:ascii="Arial" w:eastAsia="Arial" w:hAnsi="Arial" w:cs="Arial"/>
          <w:sz w:val="18"/>
          <w:szCs w:val="18"/>
        </w:rPr>
        <w:tab/>
        <w:t xml:space="preserve">Electing all voting members of the IUFRO Board </w:t>
      </w:r>
      <w:r w:rsidR="005D7329" w:rsidRPr="00E71B36">
        <w:rPr>
          <w:rFonts w:ascii="Arial" w:eastAsia="Arial" w:hAnsi="Arial" w:cs="Arial"/>
          <w:sz w:val="18"/>
          <w:szCs w:val="18"/>
        </w:rPr>
        <w:t>with the exception of</w:t>
      </w:r>
      <w:r w:rsidRPr="00E71B36">
        <w:rPr>
          <w:rFonts w:ascii="Arial" w:eastAsia="Arial" w:hAnsi="Arial" w:cs="Arial"/>
          <w:sz w:val="18"/>
          <w:szCs w:val="18"/>
        </w:rPr>
        <w:t xml:space="preserve"> the IUFRO Headquarters host country representative,</w:t>
      </w:r>
      <w:r w:rsidR="000C1EE6" w:rsidRPr="00E71B36">
        <w:rPr>
          <w:rFonts w:ascii="Arial" w:eastAsia="Arial" w:hAnsi="Arial" w:cs="Arial"/>
          <w:sz w:val="18"/>
          <w:szCs w:val="18"/>
        </w:rPr>
        <w:t xml:space="preserve"> who </w:t>
      </w:r>
      <w:r w:rsidR="00495942" w:rsidRPr="00E71B36">
        <w:rPr>
          <w:rFonts w:ascii="Arial" w:eastAsia="Arial" w:hAnsi="Arial" w:cs="Arial"/>
          <w:sz w:val="18"/>
          <w:szCs w:val="18"/>
        </w:rPr>
        <w:t>is</w:t>
      </w:r>
      <w:r w:rsidR="000C1EE6" w:rsidRPr="00E71B36">
        <w:rPr>
          <w:rFonts w:ascii="Arial" w:eastAsia="Arial" w:hAnsi="Arial" w:cs="Arial"/>
          <w:sz w:val="18"/>
          <w:szCs w:val="18"/>
        </w:rPr>
        <w:t xml:space="preserve"> approved by the Board.</w:t>
      </w:r>
      <w:r w:rsidR="005E237B" w:rsidRPr="00E71B36">
        <w:rPr>
          <w:rFonts w:ascii="Arial" w:eastAsia="Arial" w:hAnsi="Arial" w:cs="Arial"/>
          <w:sz w:val="18"/>
          <w:szCs w:val="18"/>
        </w:rPr>
        <w:t xml:space="preserve"> </w:t>
      </w:r>
      <w:r w:rsidRPr="00E71B36">
        <w:rPr>
          <w:rFonts w:ascii="Arial" w:eastAsia="Arial" w:hAnsi="Arial" w:cs="Arial"/>
          <w:sz w:val="18"/>
          <w:szCs w:val="18"/>
        </w:rPr>
        <w:t xml:space="preserve">The Immediate Past President is an </w:t>
      </w:r>
      <w:r w:rsidRPr="00E71B36">
        <w:rPr>
          <w:rFonts w:ascii="Arial" w:eastAsia="Arial" w:hAnsi="Arial" w:cs="Arial"/>
          <w:i/>
          <w:sz w:val="18"/>
          <w:szCs w:val="18"/>
        </w:rPr>
        <w:t xml:space="preserve">ex officio </w:t>
      </w:r>
      <w:r w:rsidRPr="00E71B36">
        <w:rPr>
          <w:rFonts w:ascii="Arial" w:eastAsia="Arial" w:hAnsi="Arial" w:cs="Arial"/>
          <w:sz w:val="18"/>
          <w:szCs w:val="18"/>
        </w:rPr>
        <w:t>voting member of the Board.</w:t>
      </w:r>
    </w:p>
    <w:p w14:paraId="017587F6"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1.6 </w:t>
      </w:r>
      <w:r>
        <w:rPr>
          <w:rFonts w:ascii="Arial" w:eastAsia="Arial" w:hAnsi="Arial" w:cs="Arial"/>
          <w:sz w:val="18"/>
          <w:szCs w:val="18"/>
        </w:rPr>
        <w:tab/>
        <w:t>Deciding the place and approximate date of the next Congress.</w:t>
      </w:r>
    </w:p>
    <w:p w14:paraId="14ED9B06" w14:textId="77777777" w:rsidR="002C248E" w:rsidRDefault="0086106E" w:rsidP="00B956B0">
      <w:pPr>
        <w:tabs>
          <w:tab w:val="left" w:pos="567"/>
        </w:tabs>
        <w:spacing w:after="60"/>
        <w:ind w:left="567" w:hanging="425"/>
        <w:jc w:val="both"/>
      </w:pPr>
      <w:r>
        <w:rPr>
          <w:rFonts w:ascii="Arial" w:eastAsia="Arial" w:hAnsi="Arial" w:cs="Arial"/>
          <w:sz w:val="18"/>
          <w:szCs w:val="18"/>
        </w:rPr>
        <w:t xml:space="preserve">1.7 </w:t>
      </w:r>
      <w:r>
        <w:rPr>
          <w:rFonts w:ascii="Arial" w:eastAsia="Arial" w:hAnsi="Arial" w:cs="Arial"/>
          <w:sz w:val="18"/>
          <w:szCs w:val="18"/>
        </w:rPr>
        <w:tab/>
        <w:t>Making recommendations to governments and national or international organizations on any business relevant to the aims of the Union.</w:t>
      </w:r>
    </w:p>
    <w:p w14:paraId="7A60E090"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1.8 </w:t>
      </w:r>
      <w:r>
        <w:rPr>
          <w:rFonts w:ascii="Arial" w:eastAsia="Arial" w:hAnsi="Arial" w:cs="Arial"/>
          <w:sz w:val="18"/>
          <w:szCs w:val="18"/>
        </w:rPr>
        <w:tab/>
        <w:t>Ratifying decisions made by the IUFRO Board as required by these Statutes.</w:t>
      </w:r>
    </w:p>
    <w:p w14:paraId="7193E02B"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1.9 </w:t>
      </w:r>
      <w:r>
        <w:rPr>
          <w:rFonts w:ascii="Arial" w:eastAsia="Arial" w:hAnsi="Arial" w:cs="Arial"/>
          <w:sz w:val="18"/>
          <w:szCs w:val="18"/>
        </w:rPr>
        <w:tab/>
        <w:t>Deciding on changes in the Statutes.</w:t>
      </w:r>
    </w:p>
    <w:p w14:paraId="510BD0C6"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1.10 </w:t>
      </w:r>
      <w:r>
        <w:rPr>
          <w:rFonts w:ascii="Arial" w:eastAsia="Arial" w:hAnsi="Arial" w:cs="Arial"/>
          <w:sz w:val="18"/>
          <w:szCs w:val="18"/>
        </w:rPr>
        <w:tab/>
        <w:t>Performing such other functions as may be conferred upon it by the Statutes.</w:t>
      </w:r>
    </w:p>
    <w:p w14:paraId="4D551F36" w14:textId="77777777" w:rsidR="002C248E" w:rsidRDefault="0086106E" w:rsidP="00B956B0">
      <w:pPr>
        <w:tabs>
          <w:tab w:val="left" w:pos="567"/>
        </w:tabs>
        <w:spacing w:after="60"/>
        <w:ind w:left="711" w:hanging="567"/>
        <w:jc w:val="both"/>
      </w:pPr>
      <w:r>
        <w:rPr>
          <w:rFonts w:ascii="Arial" w:eastAsia="Arial" w:hAnsi="Arial" w:cs="Arial"/>
          <w:sz w:val="18"/>
          <w:szCs w:val="18"/>
        </w:rPr>
        <w:t xml:space="preserve">1.11 </w:t>
      </w:r>
      <w:r>
        <w:rPr>
          <w:rFonts w:ascii="Arial" w:eastAsia="Arial" w:hAnsi="Arial" w:cs="Arial"/>
          <w:sz w:val="18"/>
          <w:szCs w:val="18"/>
        </w:rPr>
        <w:tab/>
        <w:t>Terminating the Union.</w:t>
      </w:r>
    </w:p>
    <w:p w14:paraId="559B27F1" w14:textId="77777777" w:rsidR="002C248E" w:rsidRDefault="0086106E" w:rsidP="00B956B0">
      <w:pPr>
        <w:tabs>
          <w:tab w:val="left" w:pos="567"/>
        </w:tabs>
        <w:spacing w:after="60"/>
        <w:ind w:left="567" w:hanging="567"/>
        <w:jc w:val="both"/>
      </w:pPr>
      <w:r>
        <w:rPr>
          <w:rFonts w:ascii="Arial" w:eastAsia="Arial" w:hAnsi="Arial" w:cs="Arial"/>
          <w:sz w:val="18"/>
          <w:szCs w:val="18"/>
        </w:rPr>
        <w:t xml:space="preserve">2 </w:t>
      </w:r>
      <w:r>
        <w:rPr>
          <w:rFonts w:ascii="Arial" w:eastAsia="Arial" w:hAnsi="Arial" w:cs="Arial"/>
          <w:sz w:val="18"/>
          <w:szCs w:val="18"/>
        </w:rPr>
        <w:tab/>
        <w:t>The International Council may delegate part of its powers to the IUFRO Board for a specified period of time.</w:t>
      </w:r>
    </w:p>
    <w:p w14:paraId="3C5833C6" w14:textId="5D18EA84" w:rsidR="002C248E" w:rsidRPr="00F05C21" w:rsidRDefault="0086106E" w:rsidP="007D2EC6">
      <w:pPr>
        <w:tabs>
          <w:tab w:val="left" w:pos="567"/>
        </w:tabs>
        <w:spacing w:after="60"/>
        <w:ind w:left="567" w:hanging="567"/>
        <w:jc w:val="both"/>
        <w:rPr>
          <w:sz w:val="22"/>
          <w:szCs w:val="22"/>
        </w:rPr>
      </w:pPr>
      <w:r w:rsidRPr="00F05C21">
        <w:rPr>
          <w:rFonts w:ascii="Arial" w:eastAsia="Arial" w:hAnsi="Arial" w:cs="Arial"/>
          <w:b/>
          <w:i/>
          <w:sz w:val="18"/>
          <w:szCs w:val="18"/>
        </w:rPr>
        <w:t>Composition</w:t>
      </w:r>
    </w:p>
    <w:p w14:paraId="1EC70A00" w14:textId="15829A8F"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Each country in which there is at least one Member Organization is entitled to nominate one representative and an alternate representative to the International Council, who are chosen by the Member Organizations of the Union in that country.</w:t>
      </w:r>
      <w:r w:rsidR="00A62C91">
        <w:rPr>
          <w:rFonts w:ascii="Arial" w:eastAsia="Arial" w:hAnsi="Arial" w:cs="Arial"/>
          <w:sz w:val="18"/>
          <w:szCs w:val="18"/>
        </w:rPr>
        <w:t xml:space="preserve"> </w:t>
      </w:r>
    </w:p>
    <w:p w14:paraId="54D75806" w14:textId="1961D9C6" w:rsidR="002C248E"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 xml:space="preserve">For designating the countries, the names of the States used by the International </w:t>
      </w:r>
      <w:r w:rsidR="0017237D">
        <w:rPr>
          <w:rFonts w:ascii="Arial" w:eastAsia="Arial" w:hAnsi="Arial" w:cs="Arial"/>
          <w:sz w:val="18"/>
          <w:szCs w:val="18"/>
        </w:rPr>
        <w:t xml:space="preserve">Science </w:t>
      </w:r>
      <w:r>
        <w:rPr>
          <w:rFonts w:ascii="Arial" w:eastAsia="Arial" w:hAnsi="Arial" w:cs="Arial"/>
          <w:sz w:val="18"/>
          <w:szCs w:val="18"/>
        </w:rPr>
        <w:t>Council, I</w:t>
      </w:r>
      <w:r w:rsidR="0017237D">
        <w:rPr>
          <w:rFonts w:ascii="Arial" w:eastAsia="Arial" w:hAnsi="Arial" w:cs="Arial"/>
          <w:sz w:val="18"/>
          <w:szCs w:val="18"/>
        </w:rPr>
        <w:t>S</w:t>
      </w:r>
      <w:r>
        <w:rPr>
          <w:rFonts w:ascii="Arial" w:eastAsia="Arial" w:hAnsi="Arial" w:cs="Arial"/>
          <w:sz w:val="18"/>
          <w:szCs w:val="18"/>
        </w:rPr>
        <w:t>C, are applied.</w:t>
      </w:r>
    </w:p>
    <w:p w14:paraId="6458B698"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The creation and membership of the International Council are governed by the following rules:</w:t>
      </w:r>
    </w:p>
    <w:p w14:paraId="3A61CBF2" w14:textId="77777777" w:rsidR="002C248E" w:rsidRPr="00E71B36" w:rsidRDefault="0086106E" w:rsidP="00B956B0">
      <w:pPr>
        <w:tabs>
          <w:tab w:val="left" w:pos="567"/>
        </w:tabs>
        <w:spacing w:after="80"/>
        <w:ind w:left="711" w:hanging="567"/>
        <w:jc w:val="both"/>
      </w:pPr>
      <w:r>
        <w:rPr>
          <w:rFonts w:ascii="Arial" w:eastAsia="Arial" w:hAnsi="Arial" w:cs="Arial"/>
          <w:sz w:val="18"/>
          <w:szCs w:val="18"/>
        </w:rPr>
        <w:t xml:space="preserve">5.1 </w:t>
      </w:r>
      <w:r>
        <w:rPr>
          <w:rFonts w:ascii="Arial" w:eastAsia="Arial" w:hAnsi="Arial" w:cs="Arial"/>
          <w:sz w:val="18"/>
          <w:szCs w:val="18"/>
        </w:rPr>
        <w:tab/>
        <w:t xml:space="preserve">A new International Council is </w:t>
      </w:r>
      <w:r w:rsidRPr="00E71B36">
        <w:rPr>
          <w:rFonts w:ascii="Arial" w:eastAsia="Arial" w:hAnsi="Arial" w:cs="Arial"/>
          <w:sz w:val="18"/>
          <w:szCs w:val="18"/>
        </w:rPr>
        <w:t>appointed after each Congress.</w:t>
      </w:r>
    </w:p>
    <w:p w14:paraId="54D9DDE0" w14:textId="35A1608D" w:rsidR="002C248E" w:rsidRPr="00C55F98" w:rsidRDefault="00C55F98" w:rsidP="00B956B0">
      <w:pPr>
        <w:tabs>
          <w:tab w:val="left" w:pos="567"/>
        </w:tabs>
        <w:spacing w:after="80"/>
        <w:ind w:left="567" w:hanging="567"/>
        <w:jc w:val="both"/>
        <w:rPr>
          <w:b/>
          <w:color w:val="auto"/>
        </w:rPr>
      </w:pPr>
      <w:r w:rsidRPr="00E71B36">
        <w:rPr>
          <w:rFonts w:ascii="Arial" w:eastAsia="Arial" w:hAnsi="Arial" w:cs="Arial"/>
          <w:sz w:val="18"/>
          <w:szCs w:val="18"/>
        </w:rPr>
        <w:t xml:space="preserve">   </w:t>
      </w:r>
      <w:r w:rsidR="0086106E" w:rsidRPr="00E71B36">
        <w:rPr>
          <w:rFonts w:ascii="Arial" w:eastAsia="Arial" w:hAnsi="Arial" w:cs="Arial"/>
          <w:sz w:val="18"/>
          <w:szCs w:val="18"/>
        </w:rPr>
        <w:t xml:space="preserve">5.2 </w:t>
      </w:r>
      <w:r w:rsidR="0086106E" w:rsidRPr="00E71B36">
        <w:rPr>
          <w:rFonts w:ascii="Arial" w:eastAsia="Arial" w:hAnsi="Arial" w:cs="Arial"/>
          <w:sz w:val="18"/>
          <w:szCs w:val="18"/>
        </w:rPr>
        <w:tab/>
        <w:t>Following each Congress, the President</w:t>
      </w:r>
      <w:r w:rsidR="00503093" w:rsidRPr="00E71B36">
        <w:rPr>
          <w:rFonts w:ascii="Arial" w:eastAsia="Arial" w:hAnsi="Arial" w:cs="Arial"/>
          <w:sz w:val="18"/>
          <w:szCs w:val="18"/>
        </w:rPr>
        <w:t xml:space="preserve">, with assistance </w:t>
      </w:r>
      <w:r w:rsidR="00495942" w:rsidRPr="00E71B36">
        <w:rPr>
          <w:rFonts w:ascii="Arial" w:eastAsia="Arial" w:hAnsi="Arial" w:cs="Arial"/>
          <w:sz w:val="18"/>
          <w:szCs w:val="18"/>
        </w:rPr>
        <w:t xml:space="preserve">by the </w:t>
      </w:r>
      <w:r w:rsidR="00503093" w:rsidRPr="00E71B36">
        <w:rPr>
          <w:rFonts w:ascii="Arial" w:eastAsia="Arial" w:hAnsi="Arial" w:cs="Arial"/>
          <w:sz w:val="18"/>
          <w:szCs w:val="18"/>
        </w:rPr>
        <w:t>IUFRO</w:t>
      </w:r>
      <w:r w:rsidR="00495942" w:rsidRPr="00E71B36">
        <w:rPr>
          <w:rFonts w:ascii="Arial" w:eastAsia="Arial" w:hAnsi="Arial" w:cs="Arial"/>
          <w:sz w:val="18"/>
          <w:szCs w:val="18"/>
        </w:rPr>
        <w:t xml:space="preserve"> Secretariat</w:t>
      </w:r>
      <w:r w:rsidR="00503093" w:rsidRPr="00E71B36">
        <w:rPr>
          <w:rFonts w:ascii="Arial" w:eastAsia="Arial" w:hAnsi="Arial" w:cs="Arial"/>
          <w:sz w:val="18"/>
          <w:szCs w:val="18"/>
        </w:rPr>
        <w:t>,</w:t>
      </w:r>
      <w:r w:rsidR="0086106E" w:rsidRPr="00E71B36">
        <w:rPr>
          <w:rFonts w:ascii="Arial" w:eastAsia="Arial" w:hAnsi="Arial" w:cs="Arial"/>
          <w:sz w:val="18"/>
          <w:szCs w:val="18"/>
        </w:rPr>
        <w:t xml:space="preserve"> immediately writes to the Member Organizations of each country asking them to nominate a representative and alternate representative to the International Council, pointing out that, if no definite nomination is received</w:t>
      </w:r>
      <w:r w:rsidR="0086106E">
        <w:rPr>
          <w:rFonts w:ascii="Arial" w:eastAsia="Arial" w:hAnsi="Arial" w:cs="Arial"/>
          <w:sz w:val="18"/>
          <w:szCs w:val="18"/>
        </w:rPr>
        <w:t xml:space="preserve">, the </w:t>
      </w:r>
      <w:r w:rsidR="008768C8" w:rsidRPr="00C55F98">
        <w:rPr>
          <w:rFonts w:ascii="Arial" w:eastAsia="Arial" w:hAnsi="Arial" w:cs="Arial"/>
          <w:color w:val="auto"/>
          <w:sz w:val="18"/>
          <w:szCs w:val="18"/>
        </w:rPr>
        <w:t xml:space="preserve">Member Organizations of a </w:t>
      </w:r>
      <w:r w:rsidR="0086106E" w:rsidRPr="00C55F98">
        <w:rPr>
          <w:rFonts w:ascii="Arial" w:eastAsia="Arial" w:hAnsi="Arial" w:cs="Arial"/>
          <w:color w:val="auto"/>
          <w:sz w:val="18"/>
          <w:szCs w:val="18"/>
        </w:rPr>
        <w:t>country will not have representation on the International Council.</w:t>
      </w:r>
      <w:r w:rsidR="00767739" w:rsidRPr="00C55F98">
        <w:rPr>
          <w:rFonts w:ascii="Arial" w:eastAsia="Arial" w:hAnsi="Arial" w:cs="Arial"/>
          <w:color w:val="auto"/>
          <w:sz w:val="18"/>
          <w:szCs w:val="18"/>
        </w:rPr>
        <w:t xml:space="preserve"> </w:t>
      </w:r>
      <w:r w:rsidR="00767739" w:rsidRPr="004A7B7B">
        <w:rPr>
          <w:rFonts w:ascii="Arial" w:eastAsia="Arial" w:hAnsi="Arial" w:cs="Arial"/>
          <w:bCs/>
          <w:color w:val="auto"/>
          <w:sz w:val="18"/>
          <w:szCs w:val="18"/>
        </w:rPr>
        <w:t>Members of the IUFRO Voting Board cannot be representatives to the IUFRO International Council.</w:t>
      </w:r>
    </w:p>
    <w:p w14:paraId="4521C7D8" w14:textId="6B3E5837" w:rsidR="002C248E" w:rsidRDefault="00C55F98" w:rsidP="00B956B0">
      <w:pPr>
        <w:tabs>
          <w:tab w:val="left" w:pos="567"/>
        </w:tabs>
        <w:spacing w:after="80"/>
        <w:ind w:left="567" w:hanging="567"/>
        <w:jc w:val="both"/>
      </w:pPr>
      <w:r>
        <w:rPr>
          <w:rFonts w:ascii="Arial" w:eastAsia="Arial" w:hAnsi="Arial" w:cs="Arial"/>
          <w:color w:val="auto"/>
          <w:sz w:val="18"/>
          <w:szCs w:val="18"/>
        </w:rPr>
        <w:t xml:space="preserve">   </w:t>
      </w:r>
      <w:r w:rsidR="0086106E" w:rsidRPr="00C55F98">
        <w:rPr>
          <w:rFonts w:ascii="Arial" w:eastAsia="Arial" w:hAnsi="Arial" w:cs="Arial"/>
          <w:color w:val="auto"/>
          <w:sz w:val="18"/>
          <w:szCs w:val="18"/>
        </w:rPr>
        <w:t xml:space="preserve">5.3 </w:t>
      </w:r>
      <w:r w:rsidR="0086106E" w:rsidRPr="00C55F98">
        <w:rPr>
          <w:rFonts w:ascii="Arial" w:eastAsia="Arial" w:hAnsi="Arial" w:cs="Arial"/>
          <w:color w:val="auto"/>
          <w:sz w:val="18"/>
          <w:szCs w:val="18"/>
        </w:rPr>
        <w:tab/>
      </w:r>
      <w:r w:rsidR="008768C8" w:rsidRPr="00C55F98">
        <w:rPr>
          <w:rFonts w:ascii="Arial" w:eastAsia="Arial" w:hAnsi="Arial" w:cs="Arial"/>
          <w:color w:val="auto"/>
          <w:sz w:val="18"/>
          <w:szCs w:val="18"/>
        </w:rPr>
        <w:t>The Member Organizations of a</w:t>
      </w:r>
      <w:r w:rsidR="0086106E" w:rsidRPr="00C55F98">
        <w:rPr>
          <w:rFonts w:ascii="Arial" w:eastAsia="Arial" w:hAnsi="Arial" w:cs="Arial"/>
          <w:color w:val="auto"/>
          <w:sz w:val="18"/>
          <w:szCs w:val="18"/>
        </w:rPr>
        <w:t xml:space="preserve"> country </w:t>
      </w:r>
      <w:r w:rsidR="008768C8">
        <w:rPr>
          <w:rFonts w:ascii="Arial" w:eastAsia="Arial" w:hAnsi="Arial" w:cs="Arial"/>
          <w:sz w:val="18"/>
          <w:szCs w:val="18"/>
        </w:rPr>
        <w:t xml:space="preserve">may change or terminate </w:t>
      </w:r>
      <w:r w:rsidR="008768C8" w:rsidRPr="00C55F98">
        <w:rPr>
          <w:rFonts w:ascii="Arial" w:eastAsia="Arial" w:hAnsi="Arial" w:cs="Arial"/>
          <w:color w:val="auto"/>
          <w:sz w:val="18"/>
          <w:szCs w:val="18"/>
        </w:rPr>
        <w:t>their</w:t>
      </w:r>
      <w:r w:rsidR="0086106E">
        <w:rPr>
          <w:rFonts w:ascii="Arial" w:eastAsia="Arial" w:hAnsi="Arial" w:cs="Arial"/>
          <w:sz w:val="18"/>
          <w:szCs w:val="18"/>
        </w:rPr>
        <w:t xml:space="preserve"> representation on the International Council at any time and such change becomes effective upon notification and acceptance by the President.</w:t>
      </w:r>
    </w:p>
    <w:p w14:paraId="3BFC91C5" w14:textId="336F038A" w:rsidR="002C248E" w:rsidRDefault="00C55F98" w:rsidP="00B956B0">
      <w:pPr>
        <w:tabs>
          <w:tab w:val="left" w:pos="567"/>
        </w:tabs>
        <w:spacing w:after="80"/>
        <w:ind w:left="567" w:hanging="567"/>
        <w:jc w:val="both"/>
      </w:pPr>
      <w:r>
        <w:rPr>
          <w:rFonts w:ascii="Arial" w:eastAsia="Arial" w:hAnsi="Arial" w:cs="Arial"/>
          <w:sz w:val="18"/>
          <w:szCs w:val="18"/>
        </w:rPr>
        <w:t xml:space="preserve">   </w:t>
      </w:r>
      <w:r w:rsidR="0086106E">
        <w:rPr>
          <w:rFonts w:ascii="Arial" w:eastAsia="Arial" w:hAnsi="Arial" w:cs="Arial"/>
          <w:sz w:val="18"/>
          <w:szCs w:val="18"/>
        </w:rPr>
        <w:t xml:space="preserve">5.4 </w:t>
      </w:r>
      <w:r w:rsidR="0086106E">
        <w:rPr>
          <w:rFonts w:ascii="Arial" w:eastAsia="Arial" w:hAnsi="Arial" w:cs="Arial"/>
          <w:sz w:val="18"/>
          <w:szCs w:val="18"/>
        </w:rPr>
        <w:tab/>
        <w:t>If there is doubt about a nomination, replacement or termination of representation, the President’s decision is final.</w:t>
      </w:r>
    </w:p>
    <w:p w14:paraId="63710669" w14:textId="44E78772" w:rsidR="002C248E" w:rsidRDefault="00C55F98" w:rsidP="00B956B0">
      <w:pPr>
        <w:tabs>
          <w:tab w:val="left" w:pos="567"/>
        </w:tabs>
        <w:spacing w:after="80"/>
        <w:ind w:left="567" w:hanging="567"/>
        <w:jc w:val="both"/>
      </w:pPr>
      <w:r>
        <w:rPr>
          <w:rFonts w:ascii="Arial" w:eastAsia="Arial" w:hAnsi="Arial" w:cs="Arial"/>
          <w:sz w:val="18"/>
          <w:szCs w:val="18"/>
        </w:rPr>
        <w:t xml:space="preserve">   </w:t>
      </w:r>
      <w:r w:rsidR="0086106E">
        <w:rPr>
          <w:rFonts w:ascii="Arial" w:eastAsia="Arial" w:hAnsi="Arial" w:cs="Arial"/>
          <w:sz w:val="18"/>
          <w:szCs w:val="18"/>
        </w:rPr>
        <w:t xml:space="preserve">5.5 </w:t>
      </w:r>
      <w:r w:rsidR="0086106E">
        <w:rPr>
          <w:rFonts w:ascii="Arial" w:eastAsia="Arial" w:hAnsi="Arial" w:cs="Arial"/>
          <w:sz w:val="18"/>
          <w:szCs w:val="18"/>
        </w:rPr>
        <w:tab/>
        <w:t>For the purpose of establishing a majority for International Council decisions, non-represented countries will not be counted, unless they have previously granted a proxy to the President or his/her designated representative (See Statutes Article VI.11.3).</w:t>
      </w:r>
    </w:p>
    <w:p w14:paraId="020FCDCE" w14:textId="0143F0BE" w:rsidR="002C248E" w:rsidRDefault="00C55F98" w:rsidP="00B956B0">
      <w:pPr>
        <w:tabs>
          <w:tab w:val="left" w:pos="567"/>
        </w:tabs>
        <w:spacing w:after="80"/>
        <w:ind w:left="567" w:hanging="567"/>
        <w:jc w:val="both"/>
      </w:pPr>
      <w:r>
        <w:rPr>
          <w:rFonts w:ascii="Arial" w:eastAsia="Arial" w:hAnsi="Arial" w:cs="Arial"/>
          <w:sz w:val="18"/>
          <w:szCs w:val="18"/>
        </w:rPr>
        <w:t xml:space="preserve">   </w:t>
      </w:r>
      <w:r w:rsidR="0086106E">
        <w:rPr>
          <w:rFonts w:ascii="Arial" w:eastAsia="Arial" w:hAnsi="Arial" w:cs="Arial"/>
          <w:sz w:val="18"/>
          <w:szCs w:val="18"/>
        </w:rPr>
        <w:t>5.6</w:t>
      </w:r>
      <w:r w:rsidR="008768C8">
        <w:rPr>
          <w:rFonts w:ascii="Arial" w:eastAsia="Arial" w:hAnsi="Arial" w:cs="Arial"/>
          <w:sz w:val="18"/>
          <w:szCs w:val="18"/>
        </w:rPr>
        <w:t xml:space="preserve"> </w:t>
      </w:r>
      <w:r w:rsidR="008768C8">
        <w:rPr>
          <w:rFonts w:ascii="Arial" w:eastAsia="Arial" w:hAnsi="Arial" w:cs="Arial"/>
          <w:sz w:val="18"/>
          <w:szCs w:val="18"/>
        </w:rPr>
        <w:tab/>
        <w:t xml:space="preserve">If the </w:t>
      </w:r>
      <w:r w:rsidR="008768C8" w:rsidRPr="00C55F98">
        <w:rPr>
          <w:rFonts w:ascii="Arial" w:eastAsia="Arial" w:hAnsi="Arial" w:cs="Arial"/>
          <w:color w:val="auto"/>
          <w:sz w:val="18"/>
          <w:szCs w:val="18"/>
        </w:rPr>
        <w:t xml:space="preserve">Member Organizations of a country </w:t>
      </w:r>
      <w:r w:rsidR="008768C8">
        <w:rPr>
          <w:rFonts w:ascii="Arial" w:eastAsia="Arial" w:hAnsi="Arial" w:cs="Arial"/>
          <w:sz w:val="18"/>
          <w:szCs w:val="18"/>
        </w:rPr>
        <w:t>do</w:t>
      </w:r>
      <w:r w:rsidR="0086106E">
        <w:rPr>
          <w:rFonts w:ascii="Arial" w:eastAsia="Arial" w:hAnsi="Arial" w:cs="Arial"/>
          <w:sz w:val="18"/>
          <w:szCs w:val="18"/>
        </w:rPr>
        <w:t xml:space="preserve"> not name a representative to the International Council, the President, for the purpose of passing information and seeking advice, may presume the representative of that country to be the head of the Member Organization </w:t>
      </w:r>
      <w:r w:rsidR="0086106E" w:rsidRPr="00C55F98">
        <w:rPr>
          <w:rFonts w:ascii="Arial" w:eastAsia="Arial" w:hAnsi="Arial" w:cs="Arial"/>
          <w:color w:val="auto"/>
          <w:sz w:val="18"/>
          <w:szCs w:val="18"/>
        </w:rPr>
        <w:t xml:space="preserve">having </w:t>
      </w:r>
      <w:r w:rsidR="00171ABF" w:rsidRPr="00C55F98">
        <w:rPr>
          <w:rFonts w:ascii="Arial" w:eastAsia="Arial" w:hAnsi="Arial" w:cs="Arial"/>
          <w:color w:val="auto"/>
          <w:sz w:val="18"/>
          <w:szCs w:val="18"/>
        </w:rPr>
        <w:t xml:space="preserve">the </w:t>
      </w:r>
      <w:r w:rsidR="0086106E" w:rsidRPr="00C55F98">
        <w:rPr>
          <w:rFonts w:ascii="Arial" w:eastAsia="Arial" w:hAnsi="Arial" w:cs="Arial"/>
          <w:color w:val="auto"/>
          <w:sz w:val="18"/>
          <w:szCs w:val="18"/>
        </w:rPr>
        <w:t>largest number of research scientists.</w:t>
      </w:r>
    </w:p>
    <w:p w14:paraId="3356FB47" w14:textId="3D0FE900" w:rsidR="002C248E" w:rsidRPr="00F05C21" w:rsidRDefault="0086106E" w:rsidP="007D2EC6">
      <w:pPr>
        <w:tabs>
          <w:tab w:val="left" w:pos="567"/>
        </w:tabs>
        <w:spacing w:after="60"/>
        <w:jc w:val="both"/>
        <w:rPr>
          <w:sz w:val="22"/>
          <w:szCs w:val="22"/>
        </w:rPr>
      </w:pPr>
      <w:r w:rsidRPr="00F05C21">
        <w:rPr>
          <w:rFonts w:ascii="Arial" w:eastAsia="Arial" w:hAnsi="Arial" w:cs="Arial"/>
          <w:b/>
          <w:i/>
          <w:sz w:val="18"/>
          <w:szCs w:val="18"/>
        </w:rPr>
        <w:t>Procedure</w:t>
      </w:r>
    </w:p>
    <w:p w14:paraId="2AF2A96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6 </w:t>
      </w:r>
      <w:r>
        <w:rPr>
          <w:rFonts w:ascii="Arial" w:eastAsia="Arial" w:hAnsi="Arial" w:cs="Arial"/>
          <w:sz w:val="18"/>
          <w:szCs w:val="18"/>
        </w:rPr>
        <w:tab/>
        <w:t>The International Council meets when a Congress is in session or at other times if the need arises.</w:t>
      </w:r>
    </w:p>
    <w:p w14:paraId="3A5A1117" w14:textId="1C8DCF28" w:rsidR="002C248E" w:rsidRDefault="0086106E" w:rsidP="00B956B0">
      <w:pPr>
        <w:tabs>
          <w:tab w:val="left" w:pos="567"/>
        </w:tabs>
        <w:spacing w:after="80"/>
        <w:ind w:left="567" w:hanging="567"/>
        <w:jc w:val="both"/>
      </w:pPr>
      <w:r>
        <w:rPr>
          <w:rFonts w:ascii="Arial" w:eastAsia="Arial" w:hAnsi="Arial" w:cs="Arial"/>
          <w:sz w:val="18"/>
          <w:szCs w:val="18"/>
        </w:rPr>
        <w:t xml:space="preserve">7 </w:t>
      </w:r>
      <w:r>
        <w:rPr>
          <w:rFonts w:ascii="Arial" w:eastAsia="Arial" w:hAnsi="Arial" w:cs="Arial"/>
          <w:sz w:val="18"/>
          <w:szCs w:val="18"/>
        </w:rPr>
        <w:tab/>
        <w:t xml:space="preserve">Meetings of the International Council outside the Congress may be called by the President in his/her capacity as the Chair of the International Council. The President may call such meetings for decision-making purposes </w:t>
      </w:r>
      <w:r>
        <w:rPr>
          <w:rFonts w:ascii="Arial" w:eastAsia="Arial" w:hAnsi="Arial" w:cs="Arial"/>
          <w:sz w:val="18"/>
          <w:szCs w:val="18"/>
        </w:rPr>
        <w:lastRenderedPageBreak/>
        <w:t xml:space="preserve">physically or by </w:t>
      </w:r>
      <w:r w:rsidR="002E5028">
        <w:rPr>
          <w:rFonts w:ascii="Arial" w:eastAsia="Arial" w:hAnsi="Arial" w:cs="Arial"/>
          <w:sz w:val="18"/>
          <w:szCs w:val="18"/>
        </w:rPr>
        <w:t xml:space="preserve">mail or electronic </w:t>
      </w:r>
      <w:r>
        <w:rPr>
          <w:rFonts w:ascii="Arial" w:eastAsia="Arial" w:hAnsi="Arial" w:cs="Arial"/>
          <w:sz w:val="18"/>
          <w:szCs w:val="18"/>
        </w:rPr>
        <w:t>ballot using the procedures defined in the Internal Regulations. This may be upon request of the Board, at least one-third of the International Council members, or by at least one-third of the Member Organizations.</w:t>
      </w:r>
    </w:p>
    <w:p w14:paraId="2C4E6112"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8 </w:t>
      </w:r>
      <w:r>
        <w:rPr>
          <w:rFonts w:ascii="Arial" w:eastAsia="Arial" w:hAnsi="Arial" w:cs="Arial"/>
          <w:sz w:val="18"/>
          <w:szCs w:val="18"/>
        </w:rPr>
        <w:tab/>
        <w:t>The President may also consult the International Council in writing at any time.</w:t>
      </w:r>
    </w:p>
    <w:p w14:paraId="55EEAE7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9 </w:t>
      </w:r>
      <w:r>
        <w:rPr>
          <w:rFonts w:ascii="Arial" w:eastAsia="Arial" w:hAnsi="Arial" w:cs="Arial"/>
          <w:sz w:val="18"/>
          <w:szCs w:val="18"/>
        </w:rPr>
        <w:tab/>
        <w:t>Every Member Organization of the Union has the right to submit any individual proposal or to appeal against an action of the organs of the Union to the International Council and have its case explained before the International Council by its national representative. Proposals and appeals of this kind should be transmitted in advance to the President of the Union who will provide for their inclusion in the agenda of the next International Council meeting.</w:t>
      </w:r>
    </w:p>
    <w:p w14:paraId="40A86E57"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10 </w:t>
      </w:r>
      <w:r>
        <w:rPr>
          <w:rFonts w:ascii="Arial" w:eastAsia="Arial" w:hAnsi="Arial" w:cs="Arial"/>
          <w:sz w:val="18"/>
          <w:szCs w:val="18"/>
        </w:rPr>
        <w:tab/>
        <w:t>Dates and agenda of International Council meetings will be fixed by the President who must allow at least six weeks for the notification of all members and the distribution of all materials and documentation prior to any meeting or vote.</w:t>
      </w:r>
    </w:p>
    <w:p w14:paraId="189DC84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11 </w:t>
      </w:r>
      <w:r>
        <w:rPr>
          <w:rFonts w:ascii="Arial" w:eastAsia="Arial" w:hAnsi="Arial" w:cs="Arial"/>
          <w:sz w:val="18"/>
          <w:szCs w:val="18"/>
        </w:rPr>
        <w:tab/>
        <w:t>The voting procedure of the International Council is as follows:</w:t>
      </w:r>
    </w:p>
    <w:p w14:paraId="781979B3" w14:textId="77777777" w:rsidR="002C248E" w:rsidRDefault="0086106E" w:rsidP="00B956B0">
      <w:pPr>
        <w:tabs>
          <w:tab w:val="left" w:pos="567"/>
        </w:tabs>
        <w:spacing w:after="80"/>
        <w:ind w:left="567" w:hanging="425"/>
        <w:jc w:val="both"/>
      </w:pPr>
      <w:r>
        <w:rPr>
          <w:rFonts w:ascii="Arial" w:eastAsia="Arial" w:hAnsi="Arial" w:cs="Arial"/>
          <w:sz w:val="18"/>
          <w:szCs w:val="18"/>
        </w:rPr>
        <w:t xml:space="preserve">11.1 </w:t>
      </w:r>
      <w:r>
        <w:rPr>
          <w:rFonts w:ascii="Arial" w:eastAsia="Arial" w:hAnsi="Arial" w:cs="Arial"/>
          <w:sz w:val="18"/>
          <w:szCs w:val="18"/>
        </w:rPr>
        <w:tab/>
        <w:t>Any modification of the Statutes that is proposed to the International Council or the termination of the Union must be adopted by a majority of two-thirds of the votes cast, provided that more than a quarter of the members of the International Council cast a vote.</w:t>
      </w:r>
    </w:p>
    <w:p w14:paraId="045EB86C" w14:textId="77777777" w:rsidR="002C248E" w:rsidRDefault="0086106E" w:rsidP="00B956B0">
      <w:pPr>
        <w:tabs>
          <w:tab w:val="left" w:pos="567"/>
        </w:tabs>
        <w:spacing w:after="80"/>
        <w:ind w:left="567" w:hanging="425"/>
        <w:jc w:val="both"/>
      </w:pPr>
      <w:r>
        <w:rPr>
          <w:rFonts w:ascii="Arial" w:eastAsia="Arial" w:hAnsi="Arial" w:cs="Arial"/>
          <w:sz w:val="18"/>
          <w:szCs w:val="18"/>
        </w:rPr>
        <w:t xml:space="preserve">11.2 </w:t>
      </w:r>
      <w:r>
        <w:rPr>
          <w:rFonts w:ascii="Arial" w:eastAsia="Arial" w:hAnsi="Arial" w:cs="Arial"/>
          <w:sz w:val="18"/>
          <w:szCs w:val="18"/>
        </w:rPr>
        <w:tab/>
        <w:t>Decisions not affecting a change in Statutes must be supported by a simple majority of International Council members who cast votes, provided that more than a quarter of the members of the International Council cast a vote.</w:t>
      </w:r>
    </w:p>
    <w:p w14:paraId="40D5CC65" w14:textId="77777777" w:rsidR="002C248E" w:rsidRDefault="0086106E" w:rsidP="00B956B0">
      <w:pPr>
        <w:tabs>
          <w:tab w:val="left" w:pos="567"/>
        </w:tabs>
        <w:spacing w:after="80"/>
        <w:ind w:left="567" w:hanging="423"/>
        <w:jc w:val="both"/>
      </w:pPr>
      <w:r>
        <w:rPr>
          <w:rFonts w:ascii="Arial" w:eastAsia="Arial" w:hAnsi="Arial" w:cs="Arial"/>
          <w:sz w:val="18"/>
          <w:szCs w:val="18"/>
        </w:rPr>
        <w:t xml:space="preserve">11.3 </w:t>
      </w:r>
      <w:r>
        <w:rPr>
          <w:rFonts w:ascii="Arial" w:eastAsia="Arial" w:hAnsi="Arial" w:cs="Arial"/>
          <w:sz w:val="18"/>
          <w:szCs w:val="18"/>
        </w:rPr>
        <w:tab/>
        <w:t>The President may authorize an International Council Member to nominate a substitute to attend the Council session and vote for him/her provided that the name of the substitute is given in writing to the President before the session. The substitute member will count towards the quorum.</w:t>
      </w:r>
    </w:p>
    <w:p w14:paraId="650F0B44" w14:textId="77777777" w:rsidR="002C248E" w:rsidRDefault="0086106E" w:rsidP="00B956B0">
      <w:pPr>
        <w:tabs>
          <w:tab w:val="left" w:pos="567"/>
        </w:tabs>
        <w:spacing w:after="80"/>
        <w:ind w:left="711" w:hanging="567"/>
        <w:jc w:val="both"/>
      </w:pPr>
      <w:r>
        <w:rPr>
          <w:rFonts w:ascii="Arial" w:eastAsia="Arial" w:hAnsi="Arial" w:cs="Arial"/>
          <w:sz w:val="18"/>
          <w:szCs w:val="18"/>
        </w:rPr>
        <w:t>11.4</w:t>
      </w:r>
      <w:r>
        <w:rPr>
          <w:rFonts w:ascii="Arial" w:eastAsia="Arial" w:hAnsi="Arial" w:cs="Arial"/>
          <w:sz w:val="18"/>
          <w:szCs w:val="18"/>
        </w:rPr>
        <w:tab/>
        <w:t>Each country represented in the International Council has one vote.</w:t>
      </w:r>
    </w:p>
    <w:p w14:paraId="0D3021F9" w14:textId="77777777" w:rsidR="002C248E" w:rsidRDefault="0086106E" w:rsidP="00B956B0">
      <w:pPr>
        <w:tabs>
          <w:tab w:val="left" w:pos="567"/>
        </w:tabs>
        <w:spacing w:after="80"/>
        <w:ind w:left="567" w:hanging="425"/>
        <w:jc w:val="both"/>
      </w:pPr>
      <w:r>
        <w:rPr>
          <w:rFonts w:ascii="Arial" w:eastAsia="Arial" w:hAnsi="Arial" w:cs="Arial"/>
          <w:sz w:val="18"/>
          <w:szCs w:val="18"/>
        </w:rPr>
        <w:t xml:space="preserve">11.5 </w:t>
      </w:r>
      <w:r>
        <w:rPr>
          <w:rFonts w:ascii="Arial" w:eastAsia="Arial" w:hAnsi="Arial" w:cs="Arial"/>
          <w:sz w:val="18"/>
          <w:szCs w:val="18"/>
        </w:rPr>
        <w:tab/>
        <w:t>The Union may be terminated only at a special meeting of the International Council called exclusively for this purpose.</w:t>
      </w:r>
    </w:p>
    <w:p w14:paraId="0A940103" w14:textId="77777777" w:rsidR="002C248E" w:rsidRPr="007D2EC6" w:rsidRDefault="002C248E" w:rsidP="00E32D69">
      <w:pPr>
        <w:tabs>
          <w:tab w:val="left" w:pos="567"/>
        </w:tabs>
        <w:ind w:left="567" w:hanging="567"/>
        <w:jc w:val="both"/>
        <w:rPr>
          <w:sz w:val="22"/>
          <w:szCs w:val="22"/>
        </w:rPr>
      </w:pPr>
      <w:bookmarkStart w:id="20" w:name="h.2xcytpi" w:colFirst="0" w:colLast="0"/>
      <w:bookmarkEnd w:id="20"/>
    </w:p>
    <w:p w14:paraId="6AF7825D" w14:textId="77777777"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VII: </w:t>
      </w:r>
      <w:r w:rsidRPr="00E32D69">
        <w:rPr>
          <w:rFonts w:ascii="Arial" w:eastAsia="Arial" w:hAnsi="Arial" w:cs="Arial"/>
          <w:b/>
          <w:i/>
          <w:sz w:val="22"/>
          <w:szCs w:val="22"/>
        </w:rPr>
        <w:t>Board</w:t>
      </w:r>
    </w:p>
    <w:p w14:paraId="3451256B" w14:textId="77777777" w:rsidR="002C248E" w:rsidRPr="00F05C21" w:rsidRDefault="0086106E" w:rsidP="007D2EC6">
      <w:pPr>
        <w:tabs>
          <w:tab w:val="left" w:pos="567"/>
        </w:tabs>
        <w:spacing w:after="60"/>
        <w:rPr>
          <w:sz w:val="22"/>
          <w:szCs w:val="22"/>
        </w:rPr>
      </w:pPr>
      <w:r w:rsidRPr="00F05C21">
        <w:rPr>
          <w:rFonts w:ascii="Arial" w:eastAsia="Arial" w:hAnsi="Arial" w:cs="Arial"/>
          <w:b/>
          <w:i/>
          <w:sz w:val="18"/>
          <w:szCs w:val="18"/>
        </w:rPr>
        <w:t>Function</w:t>
      </w:r>
    </w:p>
    <w:p w14:paraId="2815489F"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The IUFRO Board is the executive organ of the Union. It takes note of the advice and recommendations of the International Council and takes any necessary action to ensure the functioning of the Union.</w:t>
      </w:r>
    </w:p>
    <w:p w14:paraId="538FD1EE"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 xml:space="preserve">The Board approves the budget, the income and the expenditure of the Union and advises the International Council on appropriate rates of </w:t>
      </w:r>
      <w:r w:rsidRPr="00477ED7">
        <w:rPr>
          <w:rFonts w:ascii="Arial" w:eastAsia="Arial" w:hAnsi="Arial" w:cs="Arial"/>
          <w:sz w:val="18"/>
          <w:szCs w:val="18"/>
        </w:rPr>
        <w:t>membership subscriptions and fees.</w:t>
      </w:r>
    </w:p>
    <w:p w14:paraId="4F756CF4" w14:textId="3D025FB6"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 xml:space="preserve">The Board establishes </w:t>
      </w:r>
      <w:r w:rsidR="008F060B">
        <w:rPr>
          <w:rFonts w:ascii="Arial" w:eastAsia="Arial" w:hAnsi="Arial" w:cs="Arial"/>
          <w:sz w:val="18"/>
          <w:szCs w:val="18"/>
        </w:rPr>
        <w:t>rules and procedures for cooperation and partnerships</w:t>
      </w:r>
      <w:r>
        <w:rPr>
          <w:rFonts w:ascii="Arial" w:eastAsia="Arial" w:hAnsi="Arial" w:cs="Arial"/>
          <w:sz w:val="18"/>
          <w:szCs w:val="18"/>
        </w:rPr>
        <w:t xml:space="preserve"> with other organizations.</w:t>
      </w:r>
    </w:p>
    <w:p w14:paraId="66E1B025" w14:textId="0CE43761" w:rsidR="002C248E" w:rsidRPr="00E71B36" w:rsidRDefault="0086106E" w:rsidP="00B956B0">
      <w:pPr>
        <w:tabs>
          <w:tab w:val="left" w:pos="567"/>
        </w:tabs>
        <w:spacing w:after="80"/>
        <w:ind w:left="567" w:hanging="567"/>
        <w:jc w:val="both"/>
        <w:rPr>
          <w:color w:val="auto"/>
        </w:rPr>
      </w:pPr>
      <w:r>
        <w:rPr>
          <w:rFonts w:ascii="Arial" w:eastAsia="Arial" w:hAnsi="Arial" w:cs="Arial"/>
          <w:sz w:val="18"/>
          <w:szCs w:val="18"/>
        </w:rPr>
        <w:t xml:space="preserve">4 </w:t>
      </w:r>
      <w:r>
        <w:rPr>
          <w:rFonts w:ascii="Arial" w:eastAsia="Arial" w:hAnsi="Arial" w:cs="Arial"/>
          <w:sz w:val="18"/>
          <w:szCs w:val="18"/>
        </w:rPr>
        <w:tab/>
      </w:r>
      <w:r w:rsidRPr="00A86590">
        <w:rPr>
          <w:rFonts w:ascii="Arial" w:eastAsia="Arial" w:hAnsi="Arial" w:cs="Arial"/>
          <w:sz w:val="18"/>
          <w:szCs w:val="18"/>
        </w:rPr>
        <w:t xml:space="preserve">The Board approves the appointment of all IUFRO officeholders not elected by the International Council or </w:t>
      </w:r>
      <w:r w:rsidR="00A162A7" w:rsidRPr="00A86590">
        <w:rPr>
          <w:rFonts w:ascii="Arial" w:eastAsia="Arial" w:hAnsi="Arial" w:cs="Arial"/>
          <w:sz w:val="18"/>
          <w:szCs w:val="18"/>
        </w:rPr>
        <w:t xml:space="preserve">appointed by the </w:t>
      </w:r>
      <w:r w:rsidRPr="00A86590">
        <w:rPr>
          <w:rFonts w:ascii="Arial" w:eastAsia="Arial" w:hAnsi="Arial" w:cs="Arial"/>
          <w:sz w:val="18"/>
          <w:szCs w:val="18"/>
        </w:rPr>
        <w:t xml:space="preserve">Division </w:t>
      </w:r>
      <w:r w:rsidR="00873EE2" w:rsidRPr="00A86590">
        <w:rPr>
          <w:rFonts w:ascii="Arial" w:eastAsia="Arial" w:hAnsi="Arial" w:cs="Arial"/>
          <w:sz w:val="18"/>
          <w:szCs w:val="18"/>
        </w:rPr>
        <w:t>Co-</w:t>
      </w:r>
      <w:r w:rsidRPr="00A86590">
        <w:rPr>
          <w:rFonts w:ascii="Arial" w:eastAsia="Arial" w:hAnsi="Arial" w:cs="Arial"/>
          <w:sz w:val="18"/>
          <w:szCs w:val="18"/>
        </w:rPr>
        <w:t>Coordinators.</w:t>
      </w:r>
      <w:r w:rsidR="00CF69D3" w:rsidRPr="00A86590">
        <w:rPr>
          <w:rFonts w:ascii="Arial" w:eastAsia="Arial" w:hAnsi="Arial" w:cs="Arial"/>
          <w:sz w:val="18"/>
          <w:szCs w:val="18"/>
        </w:rPr>
        <w:t xml:space="preserve"> </w:t>
      </w:r>
      <w:r w:rsidR="00CF69D3" w:rsidRPr="00A86590">
        <w:rPr>
          <w:rFonts w:ascii="Arial" w:eastAsia="Arial" w:hAnsi="Arial" w:cs="Arial"/>
          <w:color w:val="auto"/>
          <w:sz w:val="18"/>
          <w:szCs w:val="18"/>
        </w:rPr>
        <w:t>(</w:t>
      </w:r>
      <w:r w:rsidR="0082688E" w:rsidRPr="00A86590">
        <w:rPr>
          <w:rFonts w:ascii="Arial" w:eastAsia="Arial" w:hAnsi="Arial" w:cs="Arial"/>
          <w:color w:val="auto"/>
          <w:sz w:val="18"/>
          <w:szCs w:val="18"/>
        </w:rPr>
        <w:t>s</w:t>
      </w:r>
      <w:r w:rsidR="00CF69D3" w:rsidRPr="00A86590">
        <w:rPr>
          <w:rFonts w:ascii="Arial" w:eastAsia="Arial" w:hAnsi="Arial" w:cs="Arial"/>
          <w:color w:val="auto"/>
          <w:sz w:val="18"/>
          <w:szCs w:val="18"/>
        </w:rPr>
        <w:t xml:space="preserve">ee </w:t>
      </w:r>
      <w:r w:rsidR="0082688E" w:rsidRPr="00A86590">
        <w:rPr>
          <w:rFonts w:ascii="Arial" w:eastAsia="Arial" w:hAnsi="Arial" w:cs="Arial"/>
          <w:color w:val="auto"/>
          <w:sz w:val="18"/>
          <w:szCs w:val="18"/>
        </w:rPr>
        <w:t xml:space="preserve">also </w:t>
      </w:r>
      <w:r w:rsidR="009F5FE1" w:rsidRPr="00A86590">
        <w:rPr>
          <w:rFonts w:ascii="Arial" w:eastAsia="Arial" w:hAnsi="Arial" w:cs="Arial"/>
          <w:color w:val="auto"/>
          <w:sz w:val="18"/>
          <w:szCs w:val="18"/>
        </w:rPr>
        <w:t xml:space="preserve">Statutes </w:t>
      </w:r>
      <w:r w:rsidR="00CF69D3" w:rsidRPr="00A86590">
        <w:rPr>
          <w:rFonts w:ascii="Arial" w:eastAsia="Arial" w:hAnsi="Arial" w:cs="Arial"/>
          <w:color w:val="auto"/>
          <w:sz w:val="18"/>
          <w:szCs w:val="18"/>
        </w:rPr>
        <w:t>Art</w:t>
      </w:r>
      <w:r w:rsidR="009F5FE1" w:rsidRPr="00A86590">
        <w:rPr>
          <w:rFonts w:ascii="Arial" w:eastAsia="Arial" w:hAnsi="Arial" w:cs="Arial"/>
          <w:color w:val="auto"/>
          <w:sz w:val="18"/>
          <w:szCs w:val="18"/>
        </w:rPr>
        <w:t>icle</w:t>
      </w:r>
      <w:r w:rsidR="00CF69D3" w:rsidRPr="00A86590">
        <w:rPr>
          <w:rFonts w:ascii="Arial" w:eastAsia="Arial" w:hAnsi="Arial" w:cs="Arial"/>
          <w:color w:val="auto"/>
          <w:sz w:val="18"/>
          <w:szCs w:val="18"/>
        </w:rPr>
        <w:t xml:space="preserve"> XII.6)</w:t>
      </w:r>
    </w:p>
    <w:p w14:paraId="7B2F5DAB" w14:textId="77777777" w:rsidR="002C248E" w:rsidRDefault="0086106E" w:rsidP="00B956B0">
      <w:pPr>
        <w:tabs>
          <w:tab w:val="left" w:pos="567"/>
        </w:tabs>
        <w:spacing w:after="80"/>
        <w:ind w:left="567" w:hanging="567"/>
        <w:jc w:val="both"/>
        <w:rPr>
          <w:rFonts w:ascii="Arial" w:eastAsia="Arial" w:hAnsi="Arial" w:cs="Arial"/>
          <w:sz w:val="18"/>
          <w:szCs w:val="18"/>
        </w:rPr>
      </w:pPr>
      <w:r w:rsidRPr="00E71B36">
        <w:rPr>
          <w:rFonts w:ascii="Arial" w:eastAsia="Arial" w:hAnsi="Arial" w:cs="Arial"/>
          <w:sz w:val="18"/>
          <w:szCs w:val="18"/>
        </w:rPr>
        <w:t xml:space="preserve">5 </w:t>
      </w:r>
      <w:r w:rsidRPr="00E71B36">
        <w:rPr>
          <w:rFonts w:ascii="Arial" w:eastAsia="Arial" w:hAnsi="Arial" w:cs="Arial"/>
          <w:sz w:val="18"/>
          <w:szCs w:val="18"/>
        </w:rPr>
        <w:tab/>
        <w:t>The Board shall appoint one authorized independent auditor to examine and report on financial transactions of the Union.</w:t>
      </w:r>
    </w:p>
    <w:p w14:paraId="1EAAF837" w14:textId="1BE7098B" w:rsidR="00665B91" w:rsidRPr="00E71B36" w:rsidRDefault="00665B91" w:rsidP="00B956B0">
      <w:pPr>
        <w:tabs>
          <w:tab w:val="left" w:pos="567"/>
        </w:tabs>
        <w:autoSpaceDE w:val="0"/>
        <w:autoSpaceDN w:val="0"/>
        <w:adjustRightInd w:val="0"/>
        <w:spacing w:after="80"/>
        <w:ind w:left="567" w:hanging="567"/>
        <w:jc w:val="both"/>
        <w:rPr>
          <w:rFonts w:ascii="Arial" w:hAnsi="Arial" w:cs="Arial"/>
          <w:bCs/>
          <w:color w:val="auto"/>
          <w:sz w:val="18"/>
          <w:szCs w:val="18"/>
        </w:rPr>
      </w:pPr>
      <w:r w:rsidRPr="00C55F98">
        <w:rPr>
          <w:rFonts w:ascii="Arial" w:hAnsi="Arial" w:cs="Arial"/>
          <w:bCs/>
          <w:color w:val="auto"/>
          <w:sz w:val="18"/>
          <w:szCs w:val="18"/>
        </w:rPr>
        <w:t xml:space="preserve">6 </w:t>
      </w:r>
      <w:r w:rsidRPr="00C55F98">
        <w:rPr>
          <w:rFonts w:ascii="Arial" w:hAnsi="Arial" w:cs="Arial"/>
          <w:bCs/>
          <w:color w:val="auto"/>
          <w:sz w:val="18"/>
          <w:szCs w:val="18"/>
        </w:rPr>
        <w:tab/>
        <w:t xml:space="preserve">The </w:t>
      </w:r>
      <w:r w:rsidRPr="00732118">
        <w:rPr>
          <w:rFonts w:ascii="Arial" w:hAnsi="Arial" w:cs="Arial"/>
          <w:bCs/>
          <w:color w:val="auto"/>
          <w:sz w:val="18"/>
          <w:szCs w:val="18"/>
        </w:rPr>
        <w:t xml:space="preserve">provisions </w:t>
      </w:r>
      <w:r w:rsidRPr="007B407C">
        <w:rPr>
          <w:rFonts w:ascii="Arial" w:hAnsi="Arial" w:cs="Arial"/>
          <w:bCs/>
          <w:color w:val="auto"/>
          <w:sz w:val="18"/>
          <w:szCs w:val="18"/>
        </w:rPr>
        <w:t>in § 24 of the 2002 Austrian legislation concerning associations (“</w:t>
      </w:r>
      <w:proofErr w:type="spellStart"/>
      <w:r w:rsidRPr="007B407C">
        <w:rPr>
          <w:rFonts w:ascii="Arial" w:hAnsi="Arial" w:cs="Arial"/>
          <w:bCs/>
          <w:color w:val="auto"/>
          <w:sz w:val="18"/>
          <w:szCs w:val="18"/>
        </w:rPr>
        <w:t>Vereinsgesetz</w:t>
      </w:r>
      <w:proofErr w:type="spellEnd"/>
      <w:r w:rsidRPr="007B407C">
        <w:rPr>
          <w:rFonts w:ascii="Arial" w:hAnsi="Arial" w:cs="Arial"/>
          <w:bCs/>
          <w:color w:val="auto"/>
          <w:sz w:val="18"/>
          <w:szCs w:val="18"/>
        </w:rPr>
        <w:t>”)</w:t>
      </w:r>
      <w:r w:rsidRPr="00C55F98">
        <w:rPr>
          <w:rFonts w:ascii="Arial" w:hAnsi="Arial" w:cs="Arial"/>
          <w:bCs/>
          <w:color w:val="auto"/>
          <w:sz w:val="18"/>
          <w:szCs w:val="18"/>
        </w:rPr>
        <w:t xml:space="preserve"> relating to the liability of official representatives acting on a voluntary basis or auditors </w:t>
      </w:r>
      <w:r w:rsidR="00707692" w:rsidRPr="00C55F98">
        <w:rPr>
          <w:rFonts w:ascii="Arial" w:hAnsi="Arial" w:cs="Arial"/>
          <w:bCs/>
          <w:color w:val="auto"/>
          <w:sz w:val="18"/>
          <w:szCs w:val="18"/>
        </w:rPr>
        <w:t>are applicable to IUFRO</w:t>
      </w:r>
      <w:r w:rsidR="00707692" w:rsidRPr="00E71B36">
        <w:rPr>
          <w:rFonts w:ascii="Arial" w:hAnsi="Arial" w:cs="Arial"/>
          <w:bCs/>
          <w:color w:val="auto"/>
          <w:sz w:val="18"/>
          <w:szCs w:val="18"/>
        </w:rPr>
        <w:t xml:space="preserve">. This means in particular that official representatives acting on a voluntary basis and auditors are only liable to the association of IUFRO in case of </w:t>
      </w:r>
      <w:r w:rsidR="00BC0838" w:rsidRPr="00E71B36">
        <w:rPr>
          <w:rFonts w:ascii="Arial" w:hAnsi="Arial" w:cs="Arial"/>
          <w:bCs/>
          <w:color w:val="auto"/>
          <w:sz w:val="18"/>
          <w:szCs w:val="18"/>
        </w:rPr>
        <w:t xml:space="preserve">intent or gross negligence. </w:t>
      </w:r>
    </w:p>
    <w:p w14:paraId="477AFE4F" w14:textId="2971CD93" w:rsidR="002C248E" w:rsidRPr="00F05C21" w:rsidRDefault="0086106E" w:rsidP="007D2EC6">
      <w:pPr>
        <w:tabs>
          <w:tab w:val="left" w:pos="567"/>
        </w:tabs>
        <w:spacing w:after="60"/>
        <w:ind w:left="567" w:hanging="567"/>
        <w:jc w:val="both"/>
        <w:rPr>
          <w:sz w:val="22"/>
          <w:szCs w:val="22"/>
        </w:rPr>
      </w:pPr>
      <w:r w:rsidRPr="00F05C21">
        <w:rPr>
          <w:rFonts w:ascii="Arial" w:eastAsia="Arial" w:hAnsi="Arial" w:cs="Arial"/>
          <w:b/>
          <w:i/>
          <w:sz w:val="18"/>
          <w:szCs w:val="18"/>
        </w:rPr>
        <w:t>Composition</w:t>
      </w:r>
    </w:p>
    <w:p w14:paraId="547AFC75" w14:textId="2769F98B" w:rsidR="002C248E" w:rsidRPr="00C55F98" w:rsidRDefault="002E5028" w:rsidP="00B956B0">
      <w:pPr>
        <w:tabs>
          <w:tab w:val="left" w:pos="567"/>
        </w:tabs>
        <w:spacing w:after="80"/>
        <w:ind w:left="567" w:hanging="567"/>
        <w:jc w:val="both"/>
        <w:rPr>
          <w:b/>
          <w:color w:val="auto"/>
        </w:rPr>
      </w:pPr>
      <w:r>
        <w:rPr>
          <w:rFonts w:ascii="Arial" w:eastAsia="Arial" w:hAnsi="Arial" w:cs="Arial"/>
          <w:color w:val="auto"/>
          <w:sz w:val="18"/>
          <w:szCs w:val="18"/>
        </w:rPr>
        <w:t>7</w:t>
      </w:r>
      <w:r w:rsidR="0086106E" w:rsidRPr="00C55F98">
        <w:rPr>
          <w:rFonts w:ascii="Arial" w:eastAsia="Arial" w:hAnsi="Arial" w:cs="Arial"/>
          <w:color w:val="auto"/>
          <w:sz w:val="18"/>
          <w:szCs w:val="18"/>
        </w:rPr>
        <w:t xml:space="preserve"> </w:t>
      </w:r>
      <w:r w:rsidR="0086106E">
        <w:rPr>
          <w:rFonts w:ascii="Arial" w:eastAsia="Arial" w:hAnsi="Arial" w:cs="Arial"/>
          <w:sz w:val="18"/>
          <w:szCs w:val="18"/>
        </w:rPr>
        <w:tab/>
        <w:t>The voting Board is composed of the President, who only votes to break a tie, two Vice-Presidents, the Immediate Past President (</w:t>
      </w:r>
      <w:r w:rsidR="0086106E">
        <w:rPr>
          <w:rFonts w:ascii="Arial" w:eastAsia="Arial" w:hAnsi="Arial" w:cs="Arial"/>
          <w:i/>
          <w:sz w:val="18"/>
          <w:szCs w:val="18"/>
        </w:rPr>
        <w:t xml:space="preserve">ex officio, i.e. by virtue </w:t>
      </w:r>
      <w:r w:rsidR="0086106E" w:rsidRPr="00E71B36">
        <w:rPr>
          <w:rFonts w:ascii="Arial" w:eastAsia="Arial" w:hAnsi="Arial" w:cs="Arial"/>
          <w:i/>
          <w:sz w:val="18"/>
          <w:szCs w:val="18"/>
        </w:rPr>
        <w:t>of office or position</w:t>
      </w:r>
      <w:r w:rsidR="0086106E" w:rsidRPr="00E71B36">
        <w:rPr>
          <w:rFonts w:ascii="Arial" w:eastAsia="Arial" w:hAnsi="Arial" w:cs="Arial"/>
          <w:sz w:val="18"/>
          <w:szCs w:val="18"/>
        </w:rPr>
        <w:t xml:space="preserve">), the Division </w:t>
      </w:r>
      <w:r w:rsidR="00873EE2" w:rsidRPr="00E71B36">
        <w:rPr>
          <w:rFonts w:ascii="Arial" w:eastAsia="Arial" w:hAnsi="Arial" w:cs="Arial"/>
          <w:sz w:val="18"/>
          <w:szCs w:val="18"/>
        </w:rPr>
        <w:t>Co-</w:t>
      </w:r>
      <w:r w:rsidR="0086106E" w:rsidRPr="00E71B36">
        <w:rPr>
          <w:rFonts w:ascii="Arial" w:eastAsia="Arial" w:hAnsi="Arial" w:cs="Arial"/>
          <w:sz w:val="18"/>
          <w:szCs w:val="18"/>
        </w:rPr>
        <w:t>Coordinators, the IUFRO Headquarters Host Countr</w:t>
      </w:r>
      <w:r w:rsidR="008D1EF4" w:rsidRPr="00E71B36">
        <w:rPr>
          <w:rFonts w:ascii="Arial" w:eastAsia="Arial" w:hAnsi="Arial" w:cs="Arial"/>
          <w:sz w:val="18"/>
          <w:szCs w:val="18"/>
        </w:rPr>
        <w:t xml:space="preserve">y Representative, and up to </w:t>
      </w:r>
      <w:r w:rsidR="000E736A" w:rsidRPr="00E71B36">
        <w:rPr>
          <w:rFonts w:ascii="Arial" w:eastAsia="Arial" w:hAnsi="Arial" w:cs="Arial"/>
          <w:sz w:val="18"/>
          <w:szCs w:val="18"/>
        </w:rPr>
        <w:t xml:space="preserve">five </w:t>
      </w:r>
      <w:r w:rsidR="0086106E" w:rsidRPr="00E71B36">
        <w:rPr>
          <w:rFonts w:ascii="Arial" w:eastAsia="Arial" w:hAnsi="Arial" w:cs="Arial"/>
          <w:sz w:val="18"/>
          <w:szCs w:val="18"/>
        </w:rPr>
        <w:t>President’s Nominees (PN). President’s Nominees will be selected</w:t>
      </w:r>
      <w:r w:rsidR="002B20D7" w:rsidRPr="00E71B36">
        <w:rPr>
          <w:rFonts w:ascii="Arial" w:eastAsia="Arial" w:hAnsi="Arial" w:cs="Arial"/>
          <w:sz w:val="18"/>
          <w:szCs w:val="18"/>
        </w:rPr>
        <w:t xml:space="preserve"> by the </w:t>
      </w:r>
      <w:r w:rsidR="00295CC1" w:rsidRPr="00E71B36">
        <w:rPr>
          <w:rFonts w:ascii="Arial" w:eastAsia="Arial" w:hAnsi="Arial" w:cs="Arial"/>
          <w:sz w:val="18"/>
          <w:szCs w:val="18"/>
        </w:rPr>
        <w:t xml:space="preserve">incoming </w:t>
      </w:r>
      <w:r w:rsidR="002B20D7" w:rsidRPr="00E71B36">
        <w:rPr>
          <w:rFonts w:ascii="Arial" w:eastAsia="Arial" w:hAnsi="Arial" w:cs="Arial"/>
          <w:sz w:val="18"/>
          <w:szCs w:val="18"/>
        </w:rPr>
        <w:t>President</w:t>
      </w:r>
      <w:r w:rsidR="00295CC1" w:rsidRPr="00E71B36">
        <w:rPr>
          <w:rFonts w:ascii="Arial" w:eastAsia="Arial" w:hAnsi="Arial" w:cs="Arial"/>
          <w:sz w:val="18"/>
          <w:szCs w:val="18"/>
        </w:rPr>
        <w:t>-elect</w:t>
      </w:r>
      <w:r w:rsidR="002B20D7" w:rsidRPr="00E71B36">
        <w:rPr>
          <w:rFonts w:ascii="Arial" w:eastAsia="Arial" w:hAnsi="Arial" w:cs="Arial"/>
          <w:sz w:val="18"/>
          <w:szCs w:val="18"/>
        </w:rPr>
        <w:t>, with approval of the International Council,</w:t>
      </w:r>
      <w:r w:rsidR="0086106E" w:rsidRPr="00E71B36">
        <w:rPr>
          <w:rFonts w:ascii="Arial" w:eastAsia="Arial" w:hAnsi="Arial" w:cs="Arial"/>
          <w:sz w:val="18"/>
          <w:szCs w:val="18"/>
        </w:rPr>
        <w:t xml:space="preserve"> to strive for a regional, gender and scientific balance </w:t>
      </w:r>
      <w:r w:rsidR="00AA7C74" w:rsidRPr="00E71B36">
        <w:rPr>
          <w:rFonts w:ascii="Arial" w:eastAsia="Arial" w:hAnsi="Arial" w:cs="Arial"/>
          <w:sz w:val="18"/>
          <w:szCs w:val="18"/>
        </w:rPr>
        <w:t xml:space="preserve">amongst Board members </w:t>
      </w:r>
      <w:r w:rsidR="0086106E" w:rsidRPr="00E71B36">
        <w:rPr>
          <w:rFonts w:ascii="Arial" w:eastAsia="Arial" w:hAnsi="Arial" w:cs="Arial"/>
          <w:sz w:val="18"/>
          <w:szCs w:val="18"/>
        </w:rPr>
        <w:t>and their tasks will be approved by the Board. Finally</w:t>
      </w:r>
      <w:r w:rsidR="0086106E" w:rsidRPr="002A5B89">
        <w:rPr>
          <w:rFonts w:ascii="Arial" w:eastAsia="Arial" w:hAnsi="Arial" w:cs="Arial"/>
          <w:sz w:val="18"/>
          <w:szCs w:val="18"/>
        </w:rPr>
        <w:t xml:space="preserve"> the Executive Director, the Chair of the Congress Organizing Committee (COC), who is nominated by the Member Organizations of the host country of the Congress and appointed by the IUFRO Board, and the Chair of the Congress Scientific Committee (CSC) are non-voting </w:t>
      </w:r>
      <w:r w:rsidR="0086106E" w:rsidRPr="002A5B89">
        <w:rPr>
          <w:rFonts w:ascii="Arial" w:eastAsia="Arial" w:hAnsi="Arial" w:cs="Arial"/>
          <w:i/>
          <w:sz w:val="18"/>
          <w:szCs w:val="18"/>
        </w:rPr>
        <w:t xml:space="preserve">ex officio </w:t>
      </w:r>
      <w:r w:rsidR="0086106E" w:rsidRPr="002A5B89">
        <w:rPr>
          <w:rFonts w:ascii="Arial" w:eastAsia="Arial" w:hAnsi="Arial" w:cs="Arial"/>
          <w:sz w:val="18"/>
          <w:szCs w:val="18"/>
        </w:rPr>
        <w:t>Board members.</w:t>
      </w:r>
      <w:r w:rsidR="0086106E">
        <w:rPr>
          <w:rFonts w:ascii="Arial" w:eastAsia="Arial" w:hAnsi="Arial" w:cs="Arial"/>
          <w:sz w:val="18"/>
          <w:szCs w:val="18"/>
        </w:rPr>
        <w:t xml:space="preserve"> Task Force Coordinators as well as Coordinators of Special Programmes, Projects and IUFRO-led International Initiatives are </w:t>
      </w:r>
      <w:r w:rsidR="00AA7C74">
        <w:rPr>
          <w:rFonts w:ascii="Arial" w:eastAsia="Arial" w:hAnsi="Arial" w:cs="Arial"/>
          <w:sz w:val="18"/>
          <w:szCs w:val="18"/>
        </w:rPr>
        <w:t xml:space="preserve">also </w:t>
      </w:r>
      <w:r w:rsidR="0086106E">
        <w:rPr>
          <w:rFonts w:ascii="Arial" w:eastAsia="Arial" w:hAnsi="Arial" w:cs="Arial"/>
          <w:sz w:val="18"/>
          <w:szCs w:val="18"/>
        </w:rPr>
        <w:t>non-voting members of the Board.</w:t>
      </w:r>
      <w:r w:rsidR="005E237B">
        <w:rPr>
          <w:rFonts w:ascii="Arial" w:eastAsia="Arial" w:hAnsi="Arial" w:cs="Arial"/>
          <w:sz w:val="18"/>
          <w:szCs w:val="18"/>
        </w:rPr>
        <w:t xml:space="preserve"> </w:t>
      </w:r>
      <w:r w:rsidR="005E237B" w:rsidRPr="00F05C21">
        <w:rPr>
          <w:rFonts w:ascii="Arial" w:eastAsia="Arial" w:hAnsi="Arial" w:cs="Arial"/>
          <w:bCs/>
          <w:color w:val="auto"/>
          <w:sz w:val="18"/>
          <w:szCs w:val="18"/>
        </w:rPr>
        <w:t>Members of the IUFRO voting Board cannot be representatives to the IUFRO International Council.</w:t>
      </w:r>
    </w:p>
    <w:p w14:paraId="0D33F397" w14:textId="58B01FF0" w:rsidR="002C248E" w:rsidRPr="00C55F98" w:rsidRDefault="002E5028" w:rsidP="00B956B0">
      <w:pPr>
        <w:tabs>
          <w:tab w:val="left" w:pos="567"/>
        </w:tabs>
        <w:spacing w:after="80"/>
        <w:ind w:left="567" w:hanging="567"/>
        <w:jc w:val="both"/>
        <w:rPr>
          <w:color w:val="auto"/>
        </w:rPr>
      </w:pPr>
      <w:r>
        <w:rPr>
          <w:rFonts w:ascii="Arial" w:eastAsia="Arial" w:hAnsi="Arial" w:cs="Arial"/>
          <w:color w:val="auto"/>
          <w:sz w:val="18"/>
          <w:szCs w:val="18"/>
        </w:rPr>
        <w:t>8</w:t>
      </w:r>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r>
      <w:del w:id="21" w:author="IUFRO" w:date="2022-10-18T10:08:00Z">
        <w:r w:rsidR="0086106E" w:rsidRPr="00C55F98" w:rsidDel="00EA660B">
          <w:rPr>
            <w:rFonts w:ascii="Arial" w:eastAsia="Arial" w:hAnsi="Arial" w:cs="Arial"/>
            <w:color w:val="auto"/>
            <w:sz w:val="18"/>
            <w:szCs w:val="18"/>
          </w:rPr>
          <w:delText xml:space="preserve">Members of the Board are elected to serve </w:delText>
        </w:r>
        <w:r w:rsidR="00C828A8" w:rsidRPr="00C55F98" w:rsidDel="00EA660B">
          <w:rPr>
            <w:rFonts w:ascii="Arial" w:eastAsia="Arial" w:hAnsi="Arial" w:cs="Arial"/>
            <w:color w:val="auto"/>
            <w:sz w:val="18"/>
            <w:szCs w:val="18"/>
          </w:rPr>
          <w:delText>in their personal capacity.</w:delText>
        </w:r>
        <w:r w:rsidR="000D581B" w:rsidRPr="00C55F98" w:rsidDel="00EA660B">
          <w:rPr>
            <w:rFonts w:ascii="Arial" w:eastAsia="Arial" w:hAnsi="Arial" w:cs="Arial"/>
            <w:color w:val="auto"/>
            <w:sz w:val="18"/>
            <w:szCs w:val="18"/>
          </w:rPr>
          <w:delText xml:space="preserve"> </w:delText>
        </w:r>
      </w:del>
      <w:r w:rsidR="000D581B" w:rsidRPr="00C55F98">
        <w:rPr>
          <w:rFonts w:ascii="Arial" w:eastAsia="Arial" w:hAnsi="Arial" w:cs="Arial"/>
          <w:color w:val="auto"/>
          <w:sz w:val="18"/>
          <w:szCs w:val="18"/>
        </w:rPr>
        <w:t>W</w:t>
      </w:r>
      <w:r w:rsidR="0086106E" w:rsidRPr="00C55F98">
        <w:rPr>
          <w:rFonts w:ascii="Arial" w:eastAsia="Arial" w:hAnsi="Arial" w:cs="Arial"/>
          <w:color w:val="auto"/>
          <w:sz w:val="18"/>
          <w:szCs w:val="18"/>
        </w:rPr>
        <w:t xml:space="preserve">ith the President’s agreement, </w:t>
      </w:r>
      <w:r w:rsidR="000D581B" w:rsidRPr="00C55F98">
        <w:rPr>
          <w:rFonts w:ascii="Arial" w:eastAsia="Arial" w:hAnsi="Arial" w:cs="Arial"/>
          <w:color w:val="auto"/>
          <w:sz w:val="18"/>
          <w:szCs w:val="18"/>
        </w:rPr>
        <w:t>the</w:t>
      </w:r>
      <w:ins w:id="22" w:author="IUFRO" w:date="2022-10-18T10:08:00Z">
        <w:r w:rsidR="00EA660B">
          <w:rPr>
            <w:rFonts w:ascii="Arial" w:eastAsia="Arial" w:hAnsi="Arial" w:cs="Arial"/>
            <w:color w:val="auto"/>
            <w:sz w:val="18"/>
            <w:szCs w:val="18"/>
          </w:rPr>
          <w:t xml:space="preserve"> members of the Board</w:t>
        </w:r>
      </w:ins>
      <w:del w:id="23" w:author="IUFRO" w:date="2022-10-18T10:08:00Z">
        <w:r w:rsidR="000D581B" w:rsidRPr="00C55F98" w:rsidDel="00EA660B">
          <w:rPr>
            <w:rFonts w:ascii="Arial" w:eastAsia="Arial" w:hAnsi="Arial" w:cs="Arial"/>
            <w:color w:val="auto"/>
            <w:sz w:val="18"/>
            <w:szCs w:val="18"/>
          </w:rPr>
          <w:delText>y</w:delText>
        </w:r>
      </w:del>
      <w:r w:rsidR="000D581B" w:rsidRPr="00C55F98">
        <w:rPr>
          <w:rFonts w:ascii="Arial" w:eastAsia="Arial" w:hAnsi="Arial" w:cs="Arial"/>
          <w:color w:val="auto"/>
          <w:sz w:val="18"/>
          <w:szCs w:val="18"/>
        </w:rPr>
        <w:t xml:space="preserve"> may </w:t>
      </w:r>
      <w:r w:rsidR="0086106E" w:rsidRPr="00C55F98">
        <w:rPr>
          <w:rFonts w:ascii="Arial" w:eastAsia="Arial" w:hAnsi="Arial" w:cs="Arial"/>
          <w:color w:val="auto"/>
          <w:sz w:val="18"/>
          <w:szCs w:val="18"/>
        </w:rPr>
        <w:t>be represented by a</w:t>
      </w:r>
      <w:r w:rsidR="00C54BFA">
        <w:rPr>
          <w:rFonts w:ascii="Arial" w:eastAsia="Arial" w:hAnsi="Arial" w:cs="Arial"/>
          <w:color w:val="auto"/>
          <w:sz w:val="18"/>
          <w:szCs w:val="18"/>
        </w:rPr>
        <w:t>n appropriate</w:t>
      </w:r>
      <w:r w:rsidR="0086106E" w:rsidRPr="00C55F98">
        <w:rPr>
          <w:rFonts w:ascii="Arial" w:eastAsia="Arial" w:hAnsi="Arial" w:cs="Arial"/>
          <w:color w:val="auto"/>
          <w:sz w:val="18"/>
          <w:szCs w:val="18"/>
        </w:rPr>
        <w:t xml:space="preserve"> substitut</w:t>
      </w:r>
      <w:r w:rsidR="000D581B" w:rsidRPr="00C55F98">
        <w:rPr>
          <w:rFonts w:ascii="Arial" w:eastAsia="Arial" w:hAnsi="Arial" w:cs="Arial"/>
          <w:color w:val="auto"/>
          <w:sz w:val="18"/>
          <w:szCs w:val="18"/>
        </w:rPr>
        <w:t>e</w:t>
      </w:r>
      <w:r w:rsidR="006204E5" w:rsidRPr="00C55F98">
        <w:rPr>
          <w:rFonts w:ascii="Arial" w:eastAsia="Arial" w:hAnsi="Arial" w:cs="Arial"/>
          <w:color w:val="auto"/>
          <w:sz w:val="18"/>
          <w:szCs w:val="18"/>
        </w:rPr>
        <w:t xml:space="preserve"> in </w:t>
      </w:r>
      <w:r w:rsidR="00AA7C74">
        <w:rPr>
          <w:rFonts w:ascii="Arial" w:eastAsia="Arial" w:hAnsi="Arial" w:cs="Arial"/>
          <w:color w:val="auto"/>
          <w:sz w:val="18"/>
          <w:szCs w:val="18"/>
        </w:rPr>
        <w:t>a</w:t>
      </w:r>
      <w:r w:rsidR="006204E5" w:rsidRPr="00C55F98">
        <w:rPr>
          <w:rFonts w:ascii="Arial" w:eastAsia="Arial" w:hAnsi="Arial" w:cs="Arial"/>
          <w:color w:val="auto"/>
          <w:sz w:val="18"/>
          <w:szCs w:val="18"/>
        </w:rPr>
        <w:t xml:space="preserve"> Board meeting</w:t>
      </w:r>
      <w:r w:rsidR="0086106E" w:rsidRPr="00C55F98">
        <w:rPr>
          <w:rFonts w:ascii="Arial" w:eastAsia="Arial" w:hAnsi="Arial" w:cs="Arial"/>
          <w:color w:val="auto"/>
          <w:sz w:val="18"/>
          <w:szCs w:val="18"/>
        </w:rPr>
        <w:t>.</w:t>
      </w:r>
    </w:p>
    <w:p w14:paraId="1D14AE97" w14:textId="025C7230" w:rsidR="002C248E" w:rsidRPr="00C55F98" w:rsidRDefault="002E5028" w:rsidP="00B956B0">
      <w:pPr>
        <w:tabs>
          <w:tab w:val="left" w:pos="567"/>
        </w:tabs>
        <w:spacing w:after="80"/>
        <w:ind w:left="567" w:hanging="567"/>
        <w:jc w:val="both"/>
        <w:rPr>
          <w:color w:val="auto"/>
        </w:rPr>
      </w:pPr>
      <w:r>
        <w:rPr>
          <w:rFonts w:ascii="Arial" w:eastAsia="Arial" w:hAnsi="Arial" w:cs="Arial"/>
          <w:color w:val="auto"/>
          <w:sz w:val="18"/>
          <w:szCs w:val="18"/>
        </w:rPr>
        <w:t>9</w:t>
      </w:r>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The President may invite observers to participate in the</w:t>
      </w:r>
      <w:r w:rsidR="000B62DE">
        <w:rPr>
          <w:rFonts w:ascii="Arial" w:eastAsia="Arial" w:hAnsi="Arial" w:cs="Arial"/>
          <w:color w:val="auto"/>
          <w:sz w:val="18"/>
          <w:szCs w:val="18"/>
        </w:rPr>
        <w:t xml:space="preserve"> meetings. In accordance with </w:t>
      </w:r>
      <w:r w:rsidR="0086106E" w:rsidRPr="00C55F98">
        <w:rPr>
          <w:rFonts w:ascii="Arial" w:eastAsia="Arial" w:hAnsi="Arial" w:cs="Arial"/>
          <w:color w:val="auto"/>
          <w:sz w:val="18"/>
          <w:szCs w:val="18"/>
        </w:rPr>
        <w:t>contractual agreement</w:t>
      </w:r>
      <w:r w:rsidR="008D1EF4">
        <w:rPr>
          <w:rFonts w:ascii="Arial" w:eastAsia="Arial" w:hAnsi="Arial" w:cs="Arial"/>
          <w:color w:val="auto"/>
          <w:sz w:val="18"/>
          <w:szCs w:val="18"/>
        </w:rPr>
        <w:t>s</w:t>
      </w:r>
      <w:r w:rsidR="0086106E" w:rsidRPr="00C55F98">
        <w:rPr>
          <w:rFonts w:ascii="Arial" w:eastAsia="Arial" w:hAnsi="Arial" w:cs="Arial"/>
          <w:color w:val="auto"/>
          <w:sz w:val="18"/>
          <w:szCs w:val="18"/>
        </w:rPr>
        <w:t xml:space="preserve">, the Food and Agricultural Organization of the United Nations (FAO) </w:t>
      </w:r>
      <w:r w:rsidR="008D1EF4">
        <w:rPr>
          <w:rFonts w:ascii="Arial" w:eastAsia="Arial" w:hAnsi="Arial" w:cs="Arial"/>
          <w:color w:val="auto"/>
          <w:sz w:val="18"/>
          <w:szCs w:val="18"/>
        </w:rPr>
        <w:t>and the International Forestry Students’ Association (IFSA) have</w:t>
      </w:r>
      <w:r w:rsidR="0086106E" w:rsidRPr="00C55F98">
        <w:rPr>
          <w:rFonts w:ascii="Arial" w:eastAsia="Arial" w:hAnsi="Arial" w:cs="Arial"/>
          <w:color w:val="auto"/>
          <w:sz w:val="18"/>
          <w:szCs w:val="18"/>
        </w:rPr>
        <w:t xml:space="preserve"> observer status on the Board.</w:t>
      </w:r>
    </w:p>
    <w:p w14:paraId="3D7A9C51" w14:textId="2F955A9A" w:rsidR="002C248E" w:rsidRPr="00E71B36" w:rsidRDefault="00CD4742" w:rsidP="00B956B0">
      <w:pPr>
        <w:tabs>
          <w:tab w:val="left" w:pos="567"/>
        </w:tabs>
        <w:spacing w:after="80"/>
        <w:ind w:left="567" w:hanging="567"/>
        <w:jc w:val="both"/>
        <w:rPr>
          <w:color w:val="auto"/>
        </w:rPr>
      </w:pPr>
      <w:r w:rsidRPr="00C55F98">
        <w:rPr>
          <w:rFonts w:ascii="Arial" w:eastAsia="Arial" w:hAnsi="Arial" w:cs="Arial"/>
          <w:color w:val="auto"/>
          <w:sz w:val="18"/>
          <w:szCs w:val="18"/>
        </w:rPr>
        <w:t>1</w:t>
      </w:r>
      <w:r w:rsidR="002E5028">
        <w:rPr>
          <w:rFonts w:ascii="Arial" w:eastAsia="Arial" w:hAnsi="Arial" w:cs="Arial"/>
          <w:color w:val="auto"/>
          <w:sz w:val="18"/>
          <w:szCs w:val="18"/>
        </w:rPr>
        <w:t>0</w:t>
      </w:r>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The President, the </w:t>
      </w:r>
      <w:r w:rsidR="0086106E" w:rsidRPr="00E71B36">
        <w:rPr>
          <w:rFonts w:ascii="Arial" w:eastAsia="Arial" w:hAnsi="Arial" w:cs="Arial"/>
          <w:color w:val="auto"/>
          <w:sz w:val="18"/>
          <w:szCs w:val="18"/>
        </w:rPr>
        <w:t xml:space="preserve">Vice-Presidents, President’s Nominees and Division </w:t>
      </w:r>
      <w:r w:rsidR="00873EE2" w:rsidRPr="00E71B36">
        <w:rPr>
          <w:rFonts w:ascii="Arial" w:eastAsia="Arial" w:hAnsi="Arial" w:cs="Arial"/>
          <w:color w:val="auto"/>
          <w:sz w:val="18"/>
          <w:szCs w:val="18"/>
        </w:rPr>
        <w:t>Co-</w:t>
      </w:r>
      <w:r w:rsidR="0086106E" w:rsidRPr="00E71B36">
        <w:rPr>
          <w:rFonts w:ascii="Arial" w:eastAsia="Arial" w:hAnsi="Arial" w:cs="Arial"/>
          <w:color w:val="auto"/>
          <w:sz w:val="18"/>
          <w:szCs w:val="18"/>
        </w:rPr>
        <w:t>Coordinators are elected by the International Council</w:t>
      </w:r>
      <w:r w:rsidR="002B20D7" w:rsidRPr="00E71B36">
        <w:rPr>
          <w:rFonts w:ascii="Arial" w:eastAsia="Arial" w:hAnsi="Arial" w:cs="Arial"/>
          <w:color w:val="auto"/>
          <w:sz w:val="18"/>
          <w:szCs w:val="18"/>
        </w:rPr>
        <w:t>, based on the recommendation by the Board</w:t>
      </w:r>
      <w:r w:rsidR="0086106E" w:rsidRPr="00E71B36">
        <w:rPr>
          <w:rFonts w:ascii="Arial" w:eastAsia="Arial" w:hAnsi="Arial" w:cs="Arial"/>
          <w:color w:val="auto"/>
          <w:sz w:val="18"/>
          <w:szCs w:val="18"/>
        </w:rPr>
        <w:t xml:space="preserve"> (see also </w:t>
      </w:r>
      <w:r w:rsidR="009F5FE1" w:rsidRPr="00E71B36">
        <w:rPr>
          <w:rFonts w:ascii="Arial" w:eastAsia="Arial" w:hAnsi="Arial" w:cs="Arial"/>
          <w:color w:val="auto"/>
          <w:sz w:val="18"/>
          <w:szCs w:val="18"/>
        </w:rPr>
        <w:t xml:space="preserve">Statutes </w:t>
      </w:r>
      <w:r w:rsidR="0086106E" w:rsidRPr="00E71B36">
        <w:rPr>
          <w:rFonts w:ascii="Arial" w:eastAsia="Arial" w:hAnsi="Arial" w:cs="Arial"/>
          <w:color w:val="auto"/>
          <w:sz w:val="18"/>
          <w:szCs w:val="18"/>
        </w:rPr>
        <w:t>Article VI.1.5).</w:t>
      </w:r>
    </w:p>
    <w:p w14:paraId="23CB9184" w14:textId="0FC1A483" w:rsidR="002C248E" w:rsidRPr="00C55F98" w:rsidRDefault="0086106E" w:rsidP="00B956B0">
      <w:pPr>
        <w:tabs>
          <w:tab w:val="left" w:pos="567"/>
        </w:tabs>
        <w:spacing w:after="80"/>
        <w:ind w:left="567" w:hanging="567"/>
        <w:jc w:val="both"/>
        <w:rPr>
          <w:color w:val="auto"/>
        </w:rPr>
      </w:pPr>
      <w:r w:rsidRPr="00E71B36">
        <w:rPr>
          <w:rFonts w:ascii="Arial" w:eastAsia="Arial" w:hAnsi="Arial" w:cs="Arial"/>
          <w:color w:val="auto"/>
          <w:sz w:val="18"/>
          <w:szCs w:val="18"/>
        </w:rPr>
        <w:lastRenderedPageBreak/>
        <w:t>1</w:t>
      </w:r>
      <w:r w:rsidR="002E5028" w:rsidRPr="00E71B36">
        <w:rPr>
          <w:rFonts w:ascii="Arial" w:eastAsia="Arial" w:hAnsi="Arial" w:cs="Arial"/>
          <w:color w:val="auto"/>
          <w:sz w:val="18"/>
          <w:szCs w:val="18"/>
        </w:rPr>
        <w:t>1</w:t>
      </w:r>
      <w:r w:rsidRPr="00E71B36">
        <w:rPr>
          <w:rFonts w:ascii="Arial" w:eastAsia="Arial" w:hAnsi="Arial" w:cs="Arial"/>
          <w:color w:val="auto"/>
          <w:sz w:val="18"/>
          <w:szCs w:val="18"/>
        </w:rPr>
        <w:t xml:space="preserve"> </w:t>
      </w:r>
      <w:r w:rsidRPr="00E71B36">
        <w:rPr>
          <w:rFonts w:ascii="Arial" w:eastAsia="Arial" w:hAnsi="Arial" w:cs="Arial"/>
          <w:color w:val="auto"/>
          <w:sz w:val="18"/>
          <w:szCs w:val="18"/>
        </w:rPr>
        <w:tab/>
        <w:t xml:space="preserve">The period of office of all </w:t>
      </w:r>
      <w:r w:rsidR="002A5B89" w:rsidRPr="00E71B36">
        <w:rPr>
          <w:rFonts w:ascii="Arial" w:eastAsia="Arial" w:hAnsi="Arial" w:cs="Arial"/>
          <w:color w:val="auto"/>
          <w:sz w:val="18"/>
          <w:szCs w:val="18"/>
        </w:rPr>
        <w:t xml:space="preserve">Board </w:t>
      </w:r>
      <w:r w:rsidRPr="00E71B36">
        <w:rPr>
          <w:rFonts w:ascii="Arial" w:eastAsia="Arial" w:hAnsi="Arial" w:cs="Arial"/>
          <w:color w:val="auto"/>
          <w:sz w:val="18"/>
          <w:szCs w:val="18"/>
        </w:rPr>
        <w:t>members</w:t>
      </w:r>
      <w:r w:rsidR="002A5B89" w:rsidRPr="00E71B36">
        <w:rPr>
          <w:rFonts w:ascii="Arial" w:eastAsia="Arial" w:hAnsi="Arial" w:cs="Arial"/>
          <w:color w:val="auto"/>
          <w:sz w:val="18"/>
          <w:szCs w:val="18"/>
        </w:rPr>
        <w:t xml:space="preserve">, except the Executive Director (see </w:t>
      </w:r>
      <w:r w:rsidR="009F5FE1" w:rsidRPr="00E71B36">
        <w:rPr>
          <w:rFonts w:ascii="Arial" w:eastAsia="Arial" w:hAnsi="Arial" w:cs="Arial"/>
          <w:color w:val="auto"/>
          <w:sz w:val="18"/>
          <w:szCs w:val="18"/>
        </w:rPr>
        <w:t xml:space="preserve">also Statutes </w:t>
      </w:r>
      <w:r w:rsidR="002A5B89" w:rsidRPr="00E71B36">
        <w:rPr>
          <w:rFonts w:ascii="Arial" w:eastAsia="Arial" w:hAnsi="Arial" w:cs="Arial"/>
          <w:color w:val="auto"/>
          <w:sz w:val="18"/>
          <w:szCs w:val="18"/>
        </w:rPr>
        <w:t>Article X.6) and the Coordinators of the Special Programmes, Projects and IUFRO-led International Initiatives,</w:t>
      </w:r>
      <w:r w:rsidRPr="00E71B36">
        <w:rPr>
          <w:rFonts w:ascii="Arial" w:eastAsia="Arial" w:hAnsi="Arial" w:cs="Arial"/>
          <w:color w:val="auto"/>
          <w:sz w:val="18"/>
          <w:szCs w:val="18"/>
        </w:rPr>
        <w:t xml:space="preserve"> begins on the first day after the IUFRO World Congress and ends with the last day of the next World Congress. With the exception of the President and the Vice-Presidents all </w:t>
      </w:r>
      <w:r w:rsidR="002A5B89" w:rsidRPr="00E71B36">
        <w:rPr>
          <w:rFonts w:ascii="Arial" w:eastAsia="Arial" w:hAnsi="Arial" w:cs="Arial"/>
          <w:color w:val="auto"/>
          <w:sz w:val="18"/>
          <w:szCs w:val="18"/>
        </w:rPr>
        <w:t xml:space="preserve">these </w:t>
      </w:r>
      <w:r w:rsidRPr="00E71B36">
        <w:rPr>
          <w:rFonts w:ascii="Arial" w:eastAsia="Arial" w:hAnsi="Arial" w:cs="Arial"/>
          <w:color w:val="auto"/>
          <w:sz w:val="18"/>
          <w:szCs w:val="18"/>
        </w:rPr>
        <w:t>members may be re-elected</w:t>
      </w:r>
      <w:r w:rsidRPr="002A5B89">
        <w:rPr>
          <w:rFonts w:ascii="Arial" w:eastAsia="Arial" w:hAnsi="Arial" w:cs="Arial"/>
          <w:color w:val="auto"/>
          <w:sz w:val="18"/>
          <w:szCs w:val="18"/>
        </w:rPr>
        <w:t xml:space="preserve"> to a second term of office if this is necessary to ensure continuity, but no elected member may be re-elected for a third term in the same post.</w:t>
      </w:r>
    </w:p>
    <w:p w14:paraId="539A305F" w14:textId="12D0E28D" w:rsidR="002C248E" w:rsidRPr="00C55F98" w:rsidRDefault="0086106E" w:rsidP="00B956B0">
      <w:pPr>
        <w:tabs>
          <w:tab w:val="left" w:pos="567"/>
        </w:tabs>
        <w:spacing w:after="80"/>
        <w:ind w:left="567" w:hanging="567"/>
        <w:jc w:val="both"/>
        <w:rPr>
          <w:color w:val="auto"/>
        </w:rPr>
      </w:pPr>
      <w:r w:rsidRPr="00C55F98">
        <w:rPr>
          <w:rFonts w:ascii="Arial" w:eastAsia="Arial" w:hAnsi="Arial" w:cs="Arial"/>
          <w:color w:val="auto"/>
          <w:sz w:val="18"/>
          <w:szCs w:val="18"/>
        </w:rPr>
        <w:t>1</w:t>
      </w:r>
      <w:r w:rsidR="002E5028">
        <w:rPr>
          <w:rFonts w:ascii="Arial" w:eastAsia="Arial" w:hAnsi="Arial" w:cs="Arial"/>
          <w:color w:val="auto"/>
          <w:sz w:val="18"/>
          <w:szCs w:val="18"/>
        </w:rPr>
        <w:t>2</w:t>
      </w:r>
      <w:r w:rsidRPr="00C55F98">
        <w:rPr>
          <w:rFonts w:ascii="Arial" w:eastAsia="Arial" w:hAnsi="Arial" w:cs="Arial"/>
          <w:color w:val="auto"/>
          <w:sz w:val="18"/>
          <w:szCs w:val="18"/>
        </w:rPr>
        <w:t xml:space="preserve"> </w:t>
      </w:r>
      <w:r w:rsidRPr="00C55F98">
        <w:rPr>
          <w:rFonts w:ascii="Arial" w:eastAsia="Arial" w:hAnsi="Arial" w:cs="Arial"/>
          <w:color w:val="auto"/>
          <w:sz w:val="18"/>
          <w:szCs w:val="18"/>
        </w:rPr>
        <w:tab/>
        <w:t>If during the period between Congresses the President or a Vice-President leaves his/her office, the Board will recommend their replacement to be ratified by the International Council.</w:t>
      </w:r>
    </w:p>
    <w:p w14:paraId="5D3E87EC" w14:textId="728FEE19" w:rsidR="002C248E" w:rsidRDefault="0086106E" w:rsidP="00B956B0">
      <w:pPr>
        <w:tabs>
          <w:tab w:val="left" w:pos="567"/>
        </w:tabs>
        <w:spacing w:after="80"/>
        <w:ind w:left="567" w:hanging="567"/>
        <w:jc w:val="both"/>
      </w:pPr>
      <w:r w:rsidRPr="00C55F98">
        <w:rPr>
          <w:rFonts w:ascii="Arial" w:eastAsia="Arial" w:hAnsi="Arial" w:cs="Arial"/>
          <w:color w:val="auto"/>
          <w:sz w:val="18"/>
          <w:szCs w:val="18"/>
        </w:rPr>
        <w:t>1</w:t>
      </w:r>
      <w:r w:rsidR="002E5028">
        <w:rPr>
          <w:rFonts w:ascii="Arial" w:eastAsia="Arial" w:hAnsi="Arial" w:cs="Arial"/>
          <w:color w:val="auto"/>
          <w:sz w:val="18"/>
          <w:szCs w:val="18"/>
        </w:rPr>
        <w:t>3</w:t>
      </w:r>
      <w:r w:rsidRPr="00C55F98">
        <w:rPr>
          <w:rFonts w:ascii="Arial" w:eastAsia="Arial" w:hAnsi="Arial" w:cs="Arial"/>
          <w:color w:val="auto"/>
          <w:sz w:val="18"/>
          <w:szCs w:val="18"/>
        </w:rPr>
        <w:t xml:space="preserve"> </w:t>
      </w:r>
      <w:r w:rsidR="00887FB2" w:rsidRPr="00C55F98">
        <w:rPr>
          <w:rFonts w:ascii="Arial" w:eastAsia="Arial" w:hAnsi="Arial" w:cs="Arial"/>
          <w:color w:val="auto"/>
          <w:sz w:val="18"/>
          <w:szCs w:val="18"/>
        </w:rPr>
        <w:tab/>
      </w:r>
      <w:r>
        <w:rPr>
          <w:rFonts w:ascii="Arial" w:eastAsia="Arial" w:hAnsi="Arial" w:cs="Arial"/>
          <w:sz w:val="18"/>
          <w:szCs w:val="18"/>
        </w:rPr>
        <w:t>Any other Board Member who ceases, for any r</w:t>
      </w:r>
      <w:r w:rsidR="00742D4E">
        <w:rPr>
          <w:rFonts w:ascii="Arial" w:eastAsia="Arial" w:hAnsi="Arial" w:cs="Arial"/>
          <w:sz w:val="18"/>
          <w:szCs w:val="18"/>
        </w:rPr>
        <w:t>eason,</w:t>
      </w:r>
      <w:r>
        <w:rPr>
          <w:rFonts w:ascii="Arial" w:eastAsia="Arial" w:hAnsi="Arial" w:cs="Arial"/>
          <w:sz w:val="18"/>
          <w:szCs w:val="18"/>
        </w:rPr>
        <w:t xml:space="preserve"> to hold office, may be replaced by the Board. An appointed substitute will hold his/her office until the last day of the next IUFRO World Congress.</w:t>
      </w:r>
    </w:p>
    <w:p w14:paraId="42F159A7" w14:textId="77777777" w:rsidR="002C248E" w:rsidRPr="00F05C21" w:rsidRDefault="0086106E" w:rsidP="007D2EC6">
      <w:pPr>
        <w:tabs>
          <w:tab w:val="left" w:pos="567"/>
        </w:tabs>
        <w:spacing w:after="60"/>
        <w:ind w:left="567" w:hanging="567"/>
        <w:jc w:val="both"/>
        <w:rPr>
          <w:sz w:val="22"/>
          <w:szCs w:val="22"/>
        </w:rPr>
      </w:pPr>
      <w:r w:rsidRPr="00F05C21">
        <w:rPr>
          <w:rFonts w:ascii="Arial" w:eastAsia="Arial" w:hAnsi="Arial" w:cs="Arial"/>
          <w:b/>
          <w:i/>
          <w:sz w:val="18"/>
          <w:szCs w:val="18"/>
        </w:rPr>
        <w:t>Procedure</w:t>
      </w:r>
    </w:p>
    <w:p w14:paraId="40092B3E" w14:textId="13F7EDE0" w:rsidR="002C248E" w:rsidRPr="00E71B36" w:rsidRDefault="00CD4742" w:rsidP="00B956B0">
      <w:pPr>
        <w:tabs>
          <w:tab w:val="left" w:pos="567"/>
        </w:tabs>
        <w:spacing w:after="80"/>
        <w:ind w:left="567" w:hanging="567"/>
        <w:jc w:val="both"/>
        <w:rPr>
          <w:color w:val="auto"/>
        </w:rPr>
      </w:pPr>
      <w:r w:rsidRPr="00C55F98">
        <w:rPr>
          <w:rFonts w:ascii="Arial" w:eastAsia="Arial" w:hAnsi="Arial" w:cs="Arial"/>
          <w:color w:val="auto"/>
          <w:sz w:val="18"/>
          <w:szCs w:val="18"/>
        </w:rPr>
        <w:t>1</w:t>
      </w:r>
      <w:r w:rsidR="002E5028">
        <w:rPr>
          <w:rFonts w:ascii="Arial" w:eastAsia="Arial" w:hAnsi="Arial" w:cs="Arial"/>
          <w:color w:val="auto"/>
          <w:sz w:val="18"/>
          <w:szCs w:val="18"/>
        </w:rPr>
        <w:t>4</w:t>
      </w:r>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The Board normally meets whenever a Congress is in </w:t>
      </w:r>
      <w:r w:rsidR="0086106E" w:rsidRPr="00E71B36">
        <w:rPr>
          <w:rFonts w:ascii="Arial" w:eastAsia="Arial" w:hAnsi="Arial" w:cs="Arial"/>
          <w:color w:val="auto"/>
          <w:sz w:val="18"/>
          <w:szCs w:val="18"/>
        </w:rPr>
        <w:t xml:space="preserve">session and </w:t>
      </w:r>
      <w:r w:rsidR="005400EB" w:rsidRPr="00E71B36">
        <w:rPr>
          <w:rFonts w:ascii="Arial" w:eastAsia="Arial" w:hAnsi="Arial" w:cs="Arial"/>
          <w:color w:val="auto"/>
          <w:sz w:val="18"/>
          <w:szCs w:val="18"/>
        </w:rPr>
        <w:t xml:space="preserve">at least </w:t>
      </w:r>
      <w:r w:rsidR="00AA7C74" w:rsidRPr="00E71B36">
        <w:rPr>
          <w:rFonts w:ascii="Arial" w:eastAsia="Arial" w:hAnsi="Arial" w:cs="Arial"/>
          <w:color w:val="auto"/>
          <w:sz w:val="18"/>
          <w:szCs w:val="18"/>
        </w:rPr>
        <w:t xml:space="preserve">on an annual basis </w:t>
      </w:r>
      <w:r w:rsidR="0086106E" w:rsidRPr="00E71B36">
        <w:rPr>
          <w:rFonts w:ascii="Arial" w:eastAsia="Arial" w:hAnsi="Arial" w:cs="Arial"/>
          <w:color w:val="auto"/>
          <w:sz w:val="18"/>
          <w:szCs w:val="18"/>
        </w:rPr>
        <w:t>between Congresses</w:t>
      </w:r>
      <w:r w:rsidR="00AA7C74" w:rsidRPr="00E71B36">
        <w:rPr>
          <w:rFonts w:ascii="Arial" w:eastAsia="Arial" w:hAnsi="Arial" w:cs="Arial"/>
          <w:color w:val="auto"/>
          <w:sz w:val="18"/>
          <w:szCs w:val="18"/>
        </w:rPr>
        <w:t>. Additional Board meetings may be convened</w:t>
      </w:r>
      <w:r w:rsidR="0086106E" w:rsidRPr="00E71B36">
        <w:rPr>
          <w:rFonts w:ascii="Arial" w:eastAsia="Arial" w:hAnsi="Arial" w:cs="Arial"/>
          <w:color w:val="auto"/>
          <w:sz w:val="18"/>
          <w:szCs w:val="18"/>
        </w:rPr>
        <w:t xml:space="preserve"> </w:t>
      </w:r>
      <w:r w:rsidR="004D41BD" w:rsidRPr="00E71B36">
        <w:rPr>
          <w:rFonts w:ascii="Arial" w:eastAsia="Arial" w:hAnsi="Arial" w:cs="Arial"/>
          <w:color w:val="auto"/>
          <w:sz w:val="18"/>
          <w:szCs w:val="18"/>
        </w:rPr>
        <w:t>at</w:t>
      </w:r>
      <w:r w:rsidR="005D7329" w:rsidRPr="00E71B36">
        <w:rPr>
          <w:rFonts w:ascii="Arial" w:eastAsia="Arial" w:hAnsi="Arial" w:cs="Arial"/>
          <w:color w:val="auto"/>
          <w:sz w:val="18"/>
          <w:szCs w:val="18"/>
        </w:rPr>
        <w:t xml:space="preserve"> </w:t>
      </w:r>
      <w:r w:rsidR="0086106E" w:rsidRPr="00E71B36">
        <w:rPr>
          <w:rFonts w:ascii="Arial" w:eastAsia="Arial" w:hAnsi="Arial" w:cs="Arial"/>
          <w:color w:val="auto"/>
          <w:sz w:val="18"/>
          <w:szCs w:val="18"/>
        </w:rPr>
        <w:t xml:space="preserve">the President’s </w:t>
      </w:r>
      <w:r w:rsidR="005D7329" w:rsidRPr="00E71B36">
        <w:rPr>
          <w:rFonts w:ascii="Arial" w:eastAsia="Arial" w:hAnsi="Arial" w:cs="Arial"/>
          <w:color w:val="auto"/>
          <w:sz w:val="18"/>
          <w:szCs w:val="18"/>
        </w:rPr>
        <w:t>discretion</w:t>
      </w:r>
      <w:r w:rsidR="0086106E" w:rsidRPr="00E71B36">
        <w:rPr>
          <w:rFonts w:ascii="Arial" w:eastAsia="Arial" w:hAnsi="Arial" w:cs="Arial"/>
          <w:color w:val="auto"/>
          <w:sz w:val="18"/>
          <w:szCs w:val="18"/>
        </w:rPr>
        <w:t xml:space="preserve"> or </w:t>
      </w:r>
      <w:r w:rsidR="005D7329" w:rsidRPr="00E71B36">
        <w:rPr>
          <w:rFonts w:ascii="Arial" w:eastAsia="Arial" w:hAnsi="Arial" w:cs="Arial"/>
          <w:color w:val="auto"/>
          <w:sz w:val="18"/>
          <w:szCs w:val="18"/>
        </w:rPr>
        <w:t xml:space="preserve">by </w:t>
      </w:r>
      <w:r w:rsidR="0086106E" w:rsidRPr="00E71B36">
        <w:rPr>
          <w:rFonts w:ascii="Arial" w:eastAsia="Arial" w:hAnsi="Arial" w:cs="Arial"/>
          <w:color w:val="auto"/>
          <w:sz w:val="18"/>
          <w:szCs w:val="18"/>
        </w:rPr>
        <w:t>requests submitted by at least one-third of the Board’s voting members.</w:t>
      </w:r>
    </w:p>
    <w:p w14:paraId="3ACCBF9E" w14:textId="296D753B" w:rsidR="002C248E" w:rsidRPr="00E71B36" w:rsidRDefault="00CD4742" w:rsidP="00B956B0">
      <w:pPr>
        <w:tabs>
          <w:tab w:val="left" w:pos="567"/>
        </w:tabs>
        <w:spacing w:after="80"/>
        <w:ind w:left="567" w:hanging="567"/>
        <w:jc w:val="both"/>
        <w:rPr>
          <w:color w:val="auto"/>
        </w:rPr>
      </w:pPr>
      <w:r w:rsidRPr="00E71B36">
        <w:rPr>
          <w:rFonts w:ascii="Arial" w:eastAsia="Arial" w:hAnsi="Arial" w:cs="Arial"/>
          <w:color w:val="auto"/>
          <w:sz w:val="18"/>
          <w:szCs w:val="18"/>
        </w:rPr>
        <w:t>1</w:t>
      </w:r>
      <w:r w:rsidR="002E5028" w:rsidRPr="00E71B36">
        <w:rPr>
          <w:rFonts w:ascii="Arial" w:eastAsia="Arial" w:hAnsi="Arial" w:cs="Arial"/>
          <w:color w:val="auto"/>
          <w:sz w:val="18"/>
          <w:szCs w:val="18"/>
        </w:rPr>
        <w:t>5</w:t>
      </w:r>
      <w:r w:rsidR="0086106E" w:rsidRPr="00E71B36">
        <w:rPr>
          <w:rFonts w:ascii="Arial" w:eastAsia="Arial" w:hAnsi="Arial" w:cs="Arial"/>
          <w:color w:val="auto"/>
          <w:sz w:val="18"/>
          <w:szCs w:val="18"/>
        </w:rPr>
        <w:t xml:space="preserve"> </w:t>
      </w:r>
      <w:r w:rsidR="0086106E" w:rsidRPr="00E71B36">
        <w:rPr>
          <w:rFonts w:ascii="Arial" w:eastAsia="Arial" w:hAnsi="Arial" w:cs="Arial"/>
          <w:color w:val="auto"/>
          <w:sz w:val="18"/>
          <w:szCs w:val="18"/>
        </w:rPr>
        <w:tab/>
        <w:t xml:space="preserve">Decisions </w:t>
      </w:r>
      <w:r w:rsidR="00AA7C74" w:rsidRPr="00E71B36">
        <w:rPr>
          <w:rFonts w:ascii="Arial" w:eastAsia="Arial" w:hAnsi="Arial" w:cs="Arial"/>
          <w:color w:val="auto"/>
          <w:sz w:val="18"/>
          <w:szCs w:val="18"/>
        </w:rPr>
        <w:t xml:space="preserve">made during Board meetings, or by electronic ballot between Board meetings, </w:t>
      </w:r>
      <w:r w:rsidR="0086106E" w:rsidRPr="00E71B36">
        <w:rPr>
          <w:rFonts w:ascii="Arial" w:eastAsia="Arial" w:hAnsi="Arial" w:cs="Arial"/>
          <w:color w:val="auto"/>
          <w:sz w:val="18"/>
          <w:szCs w:val="18"/>
        </w:rPr>
        <w:t>require a simple majority of votes, provided that more than half of the voting members of the Board are present.</w:t>
      </w:r>
      <w:r w:rsidR="002A77EB" w:rsidRPr="00E71B36">
        <w:rPr>
          <w:rFonts w:ascii="Arial" w:eastAsia="Arial" w:hAnsi="Arial" w:cs="Arial"/>
          <w:color w:val="auto"/>
          <w:sz w:val="18"/>
          <w:szCs w:val="18"/>
        </w:rPr>
        <w:t xml:space="preserve"> </w:t>
      </w:r>
      <w:bookmarkStart w:id="24" w:name="_Hlk79659060"/>
      <w:r w:rsidR="005D7329" w:rsidRPr="00E71B36">
        <w:rPr>
          <w:rFonts w:ascii="Arial" w:eastAsia="Arial" w:hAnsi="Arial" w:cs="Arial"/>
          <w:color w:val="auto"/>
          <w:sz w:val="18"/>
          <w:szCs w:val="18"/>
        </w:rPr>
        <w:t xml:space="preserve">Each </w:t>
      </w:r>
      <w:r w:rsidR="002A77EB" w:rsidRPr="00E71B36">
        <w:rPr>
          <w:rFonts w:ascii="Arial" w:eastAsia="Arial" w:hAnsi="Arial" w:cs="Arial"/>
          <w:color w:val="auto"/>
          <w:sz w:val="18"/>
          <w:szCs w:val="18"/>
        </w:rPr>
        <w:t xml:space="preserve">Division Co-Coordinators </w:t>
      </w:r>
      <w:r w:rsidR="005D7329" w:rsidRPr="00E71B36">
        <w:rPr>
          <w:rFonts w:ascii="Arial" w:eastAsia="Arial" w:hAnsi="Arial" w:cs="Arial"/>
          <w:color w:val="auto"/>
          <w:sz w:val="18"/>
          <w:szCs w:val="18"/>
        </w:rPr>
        <w:t>will</w:t>
      </w:r>
      <w:r w:rsidR="002A77EB" w:rsidRPr="00E71B36">
        <w:rPr>
          <w:rFonts w:ascii="Arial" w:eastAsia="Arial" w:hAnsi="Arial" w:cs="Arial"/>
          <w:color w:val="auto"/>
          <w:sz w:val="18"/>
          <w:szCs w:val="18"/>
        </w:rPr>
        <w:t xml:space="preserve"> have 0</w:t>
      </w:r>
      <w:r w:rsidR="008E6981" w:rsidRPr="00E71B36">
        <w:rPr>
          <w:rFonts w:ascii="Arial" w:eastAsia="Arial" w:hAnsi="Arial" w:cs="Arial"/>
          <w:color w:val="auto"/>
          <w:sz w:val="18"/>
          <w:szCs w:val="18"/>
        </w:rPr>
        <w:t>.</w:t>
      </w:r>
      <w:r w:rsidR="002A77EB" w:rsidRPr="00E71B36">
        <w:rPr>
          <w:rFonts w:ascii="Arial" w:eastAsia="Arial" w:hAnsi="Arial" w:cs="Arial"/>
          <w:color w:val="auto"/>
          <w:sz w:val="18"/>
          <w:szCs w:val="18"/>
        </w:rPr>
        <w:t xml:space="preserve">5 </w:t>
      </w:r>
      <w:r w:rsidR="005D7329" w:rsidRPr="00E71B36">
        <w:rPr>
          <w:rFonts w:ascii="Arial" w:eastAsia="Arial" w:hAnsi="Arial" w:cs="Arial"/>
          <w:color w:val="auto"/>
          <w:sz w:val="18"/>
          <w:szCs w:val="18"/>
        </w:rPr>
        <w:t>(one-half) votes; all other voting members of the Board will each have one vote</w:t>
      </w:r>
      <w:r w:rsidR="002A77EB" w:rsidRPr="00E71B36">
        <w:rPr>
          <w:rFonts w:ascii="Arial" w:eastAsia="Arial" w:hAnsi="Arial" w:cs="Arial"/>
          <w:color w:val="auto"/>
          <w:sz w:val="18"/>
          <w:szCs w:val="18"/>
        </w:rPr>
        <w:t>.</w:t>
      </w:r>
      <w:bookmarkEnd w:id="24"/>
      <w:r w:rsidR="004A7B7B" w:rsidRPr="00E71B36">
        <w:rPr>
          <w:rFonts w:ascii="Arial" w:eastAsia="Arial" w:hAnsi="Arial" w:cs="Arial"/>
          <w:color w:val="auto"/>
          <w:sz w:val="18"/>
          <w:szCs w:val="18"/>
        </w:rPr>
        <w:t xml:space="preserve"> </w:t>
      </w:r>
      <w:r w:rsidR="004A7B7B" w:rsidRPr="00E71B36">
        <w:rPr>
          <w:rFonts w:ascii="Arial" w:eastAsia="Arial" w:hAnsi="Arial" w:cs="Arial"/>
          <w:sz w:val="18"/>
          <w:szCs w:val="18"/>
        </w:rPr>
        <w:t>If one of the two Division Co-Coordinators is unable to attend a Board meeting, the other Co-Coordinator will have one full vote.</w:t>
      </w:r>
      <w:r w:rsidR="002A77EB" w:rsidRPr="00E71B36">
        <w:rPr>
          <w:rFonts w:ascii="Arial" w:eastAsia="Arial" w:hAnsi="Arial" w:cs="Arial"/>
          <w:color w:val="auto"/>
          <w:sz w:val="18"/>
          <w:szCs w:val="18"/>
        </w:rPr>
        <w:t xml:space="preserve"> </w:t>
      </w:r>
    </w:p>
    <w:p w14:paraId="5BDFDEEC" w14:textId="0F4E82BB" w:rsidR="002C248E" w:rsidRPr="00E71B36" w:rsidRDefault="00CD4742" w:rsidP="00B956B0">
      <w:pPr>
        <w:tabs>
          <w:tab w:val="left" w:pos="567"/>
        </w:tabs>
        <w:spacing w:after="80"/>
        <w:ind w:left="567" w:hanging="567"/>
        <w:jc w:val="both"/>
        <w:rPr>
          <w:color w:val="auto"/>
        </w:rPr>
      </w:pPr>
      <w:r w:rsidRPr="00E71B36">
        <w:rPr>
          <w:rFonts w:ascii="Arial" w:eastAsia="Arial" w:hAnsi="Arial" w:cs="Arial"/>
          <w:color w:val="auto"/>
          <w:sz w:val="18"/>
          <w:szCs w:val="18"/>
        </w:rPr>
        <w:t>1</w:t>
      </w:r>
      <w:r w:rsidR="002E5028" w:rsidRPr="00E71B36">
        <w:rPr>
          <w:rFonts w:ascii="Arial" w:eastAsia="Arial" w:hAnsi="Arial" w:cs="Arial"/>
          <w:color w:val="auto"/>
          <w:sz w:val="18"/>
          <w:szCs w:val="18"/>
        </w:rPr>
        <w:t>6</w:t>
      </w:r>
      <w:r w:rsidR="0086106E" w:rsidRPr="00E71B36">
        <w:rPr>
          <w:rFonts w:ascii="Arial" w:eastAsia="Arial" w:hAnsi="Arial" w:cs="Arial"/>
          <w:color w:val="auto"/>
          <w:sz w:val="18"/>
          <w:szCs w:val="18"/>
        </w:rPr>
        <w:t xml:space="preserve"> </w:t>
      </w:r>
      <w:r w:rsidR="0086106E" w:rsidRPr="00E71B36">
        <w:rPr>
          <w:rFonts w:ascii="Arial" w:eastAsia="Arial" w:hAnsi="Arial" w:cs="Arial"/>
          <w:color w:val="auto"/>
          <w:sz w:val="18"/>
          <w:szCs w:val="18"/>
        </w:rPr>
        <w:tab/>
      </w:r>
      <w:r w:rsidR="00341E7F" w:rsidRPr="00E71B36">
        <w:rPr>
          <w:rFonts w:ascii="Arial" w:eastAsia="Arial" w:hAnsi="Arial" w:cs="Arial"/>
          <w:color w:val="auto"/>
          <w:sz w:val="18"/>
          <w:szCs w:val="18"/>
        </w:rPr>
        <w:t xml:space="preserve">Special </w:t>
      </w:r>
      <w:r w:rsidR="0086106E" w:rsidRPr="00E71B36">
        <w:rPr>
          <w:rFonts w:ascii="Arial" w:eastAsia="Arial" w:hAnsi="Arial" w:cs="Arial"/>
          <w:color w:val="auto"/>
          <w:sz w:val="18"/>
          <w:szCs w:val="18"/>
        </w:rPr>
        <w:t xml:space="preserve">Committees can be established by the President with </w:t>
      </w:r>
      <w:r w:rsidR="00E93783" w:rsidRPr="00E71B36">
        <w:rPr>
          <w:rFonts w:ascii="Arial" w:eastAsia="Arial" w:hAnsi="Arial" w:cs="Arial"/>
          <w:color w:val="auto"/>
          <w:sz w:val="18"/>
          <w:szCs w:val="18"/>
        </w:rPr>
        <w:t xml:space="preserve">approval </w:t>
      </w:r>
      <w:r w:rsidR="0086106E" w:rsidRPr="00E71B36">
        <w:rPr>
          <w:rFonts w:ascii="Arial" w:eastAsia="Arial" w:hAnsi="Arial" w:cs="Arial"/>
          <w:color w:val="auto"/>
          <w:sz w:val="18"/>
          <w:szCs w:val="18"/>
        </w:rPr>
        <w:t>of the Board to support the Board in its tasks and functions</w:t>
      </w:r>
      <w:r w:rsidR="00AA7C74" w:rsidRPr="00E71B36">
        <w:rPr>
          <w:rFonts w:ascii="Arial" w:eastAsia="Arial" w:hAnsi="Arial" w:cs="Arial"/>
          <w:color w:val="auto"/>
          <w:sz w:val="18"/>
          <w:szCs w:val="18"/>
        </w:rPr>
        <w:t>, such as facilitating nominations for Board positions (Nominating Committee) and assessing nominations for honours and awards (Honours and Awards Committee)</w:t>
      </w:r>
      <w:r w:rsidR="0086106E" w:rsidRPr="00E71B36">
        <w:rPr>
          <w:rFonts w:ascii="Arial" w:eastAsia="Arial" w:hAnsi="Arial" w:cs="Arial"/>
          <w:color w:val="auto"/>
          <w:sz w:val="18"/>
          <w:szCs w:val="18"/>
        </w:rPr>
        <w:t>. Committees consist of a chair and at least two other members</w:t>
      </w:r>
      <w:r w:rsidR="00F750AF" w:rsidRPr="00E71B36">
        <w:rPr>
          <w:rFonts w:ascii="Arial" w:eastAsia="Arial" w:hAnsi="Arial" w:cs="Arial"/>
          <w:color w:val="auto"/>
          <w:sz w:val="18"/>
          <w:szCs w:val="18"/>
        </w:rPr>
        <w:t>,</w:t>
      </w:r>
      <w:r w:rsidR="0086106E" w:rsidRPr="00E71B36">
        <w:rPr>
          <w:rFonts w:ascii="Arial" w:eastAsia="Arial" w:hAnsi="Arial" w:cs="Arial"/>
          <w:color w:val="auto"/>
          <w:sz w:val="18"/>
          <w:szCs w:val="18"/>
        </w:rPr>
        <w:t xml:space="preserve"> and may differ with regard to </w:t>
      </w:r>
      <w:r w:rsidR="00F750AF" w:rsidRPr="00E71B36">
        <w:rPr>
          <w:rFonts w:ascii="Arial" w:eastAsia="Arial" w:hAnsi="Arial" w:cs="Arial"/>
          <w:color w:val="auto"/>
          <w:sz w:val="18"/>
          <w:szCs w:val="18"/>
        </w:rPr>
        <w:t xml:space="preserve">their </w:t>
      </w:r>
      <w:r w:rsidR="0086106E" w:rsidRPr="00E71B36">
        <w:rPr>
          <w:rFonts w:ascii="Arial" w:eastAsia="Arial" w:hAnsi="Arial" w:cs="Arial"/>
          <w:color w:val="auto"/>
          <w:sz w:val="18"/>
          <w:szCs w:val="18"/>
        </w:rPr>
        <w:t>duration and scope:</w:t>
      </w:r>
    </w:p>
    <w:p w14:paraId="3677EB5C" w14:textId="772BCB79" w:rsidR="002C248E" w:rsidRPr="00593152" w:rsidRDefault="00CD4742" w:rsidP="00B956B0">
      <w:pPr>
        <w:tabs>
          <w:tab w:val="left" w:pos="567"/>
        </w:tabs>
        <w:spacing w:after="80"/>
        <w:ind w:left="1134" w:hanging="567"/>
        <w:jc w:val="both"/>
        <w:rPr>
          <w:color w:val="7030A0"/>
        </w:rPr>
      </w:pPr>
      <w:r w:rsidRPr="00E71B36">
        <w:rPr>
          <w:rFonts w:ascii="Arial" w:eastAsia="Arial" w:hAnsi="Arial" w:cs="Arial"/>
          <w:color w:val="auto"/>
          <w:sz w:val="18"/>
          <w:szCs w:val="18"/>
        </w:rPr>
        <w:t>1</w:t>
      </w:r>
      <w:r w:rsidR="002E5028" w:rsidRPr="00E71B36">
        <w:rPr>
          <w:rFonts w:ascii="Arial" w:eastAsia="Arial" w:hAnsi="Arial" w:cs="Arial"/>
          <w:color w:val="auto"/>
          <w:sz w:val="18"/>
          <w:szCs w:val="18"/>
        </w:rPr>
        <w:t>6</w:t>
      </w:r>
      <w:r w:rsidR="0086106E" w:rsidRPr="00E71B36">
        <w:rPr>
          <w:rFonts w:ascii="Arial" w:eastAsia="Arial" w:hAnsi="Arial" w:cs="Arial"/>
          <w:color w:val="auto"/>
          <w:sz w:val="18"/>
          <w:szCs w:val="18"/>
        </w:rPr>
        <w:t xml:space="preserve">.1 </w:t>
      </w:r>
      <w:r w:rsidR="0086106E" w:rsidRPr="00E71B36">
        <w:rPr>
          <w:rFonts w:ascii="Arial" w:eastAsia="Arial" w:hAnsi="Arial" w:cs="Arial"/>
          <w:color w:val="auto"/>
          <w:sz w:val="18"/>
          <w:szCs w:val="18"/>
        </w:rPr>
        <w:tab/>
        <w:t xml:space="preserve">The Management Committee (MC), a permanent committee comprising the President </w:t>
      </w:r>
      <w:r w:rsidR="0086106E" w:rsidRPr="00E71B36">
        <w:rPr>
          <w:rFonts w:ascii="Arial" w:eastAsia="Arial" w:hAnsi="Arial" w:cs="Arial"/>
          <w:i/>
          <w:color w:val="auto"/>
          <w:sz w:val="18"/>
          <w:szCs w:val="18"/>
        </w:rPr>
        <w:t>(chair)</w:t>
      </w:r>
      <w:r w:rsidR="0086106E" w:rsidRPr="00E71B36">
        <w:rPr>
          <w:rFonts w:ascii="Arial" w:eastAsia="Arial" w:hAnsi="Arial" w:cs="Arial"/>
          <w:color w:val="auto"/>
          <w:sz w:val="18"/>
          <w:szCs w:val="18"/>
        </w:rPr>
        <w:t xml:space="preserve">, Vice-Presidents, Immediate Past President, Executive Director, one of the Division </w:t>
      </w:r>
      <w:r w:rsidR="00873EE2" w:rsidRPr="00E71B36">
        <w:rPr>
          <w:rFonts w:ascii="Arial" w:eastAsia="Arial" w:hAnsi="Arial" w:cs="Arial"/>
          <w:color w:val="auto"/>
          <w:sz w:val="18"/>
          <w:szCs w:val="18"/>
        </w:rPr>
        <w:t>Co-</w:t>
      </w:r>
      <w:r w:rsidR="0086106E" w:rsidRPr="00E71B36">
        <w:rPr>
          <w:rFonts w:ascii="Arial" w:eastAsia="Arial" w:hAnsi="Arial" w:cs="Arial"/>
          <w:color w:val="auto"/>
          <w:sz w:val="18"/>
          <w:szCs w:val="18"/>
        </w:rPr>
        <w:t>Coordinators, one of the President’s Nominees and, as observers, the Chair of the Congress Organizing Committee and the Chair of the Congress Scientific Committee. The MC acts between Board meetings and has</w:t>
      </w:r>
      <w:r w:rsidR="0086106E" w:rsidRPr="00C55F98">
        <w:rPr>
          <w:rFonts w:ascii="Arial" w:eastAsia="Arial" w:hAnsi="Arial" w:cs="Arial"/>
          <w:color w:val="auto"/>
          <w:sz w:val="18"/>
          <w:szCs w:val="18"/>
        </w:rPr>
        <w:t xml:space="preserve"> the responsibility, </w:t>
      </w:r>
      <w:r w:rsidR="0086106E" w:rsidRPr="00C55F98">
        <w:rPr>
          <w:rFonts w:ascii="Arial" w:eastAsia="Arial" w:hAnsi="Arial" w:cs="Arial"/>
          <w:i/>
          <w:color w:val="auto"/>
          <w:sz w:val="18"/>
          <w:szCs w:val="18"/>
        </w:rPr>
        <w:t>inter alia</w:t>
      </w:r>
      <w:r w:rsidR="0086106E" w:rsidRPr="00C55F98">
        <w:rPr>
          <w:rFonts w:ascii="Arial" w:eastAsia="Arial" w:hAnsi="Arial" w:cs="Arial"/>
          <w:color w:val="auto"/>
          <w:sz w:val="18"/>
          <w:szCs w:val="18"/>
        </w:rPr>
        <w:t xml:space="preserve">, of </w:t>
      </w:r>
      <w:r w:rsidR="00AA7C74">
        <w:rPr>
          <w:rFonts w:ascii="Arial" w:eastAsia="Arial" w:hAnsi="Arial" w:cs="Arial"/>
          <w:color w:val="auto"/>
          <w:sz w:val="18"/>
          <w:szCs w:val="18"/>
        </w:rPr>
        <w:t>advising the Board on</w:t>
      </w:r>
      <w:r w:rsidR="00AA7C74"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 xml:space="preserve">overall policy, assisting the Board and preparing materials for </w:t>
      </w:r>
      <w:r w:rsidR="00AA7C74">
        <w:rPr>
          <w:rFonts w:ascii="Arial" w:eastAsia="Arial" w:hAnsi="Arial" w:cs="Arial"/>
          <w:color w:val="auto"/>
          <w:sz w:val="18"/>
          <w:szCs w:val="18"/>
        </w:rPr>
        <w:t>up</w:t>
      </w:r>
      <w:r w:rsidR="0086106E" w:rsidRPr="00C55F98">
        <w:rPr>
          <w:rFonts w:ascii="Arial" w:eastAsia="Arial" w:hAnsi="Arial" w:cs="Arial"/>
          <w:color w:val="auto"/>
          <w:sz w:val="18"/>
          <w:szCs w:val="18"/>
        </w:rPr>
        <w:t>coming meetings an</w:t>
      </w:r>
      <w:r w:rsidR="007F5CA5" w:rsidRPr="00C55F98">
        <w:rPr>
          <w:rFonts w:ascii="Arial" w:eastAsia="Arial" w:hAnsi="Arial" w:cs="Arial"/>
          <w:color w:val="auto"/>
          <w:sz w:val="18"/>
          <w:szCs w:val="18"/>
        </w:rPr>
        <w:t>d</w:t>
      </w:r>
      <w:r w:rsidR="0086106E" w:rsidRPr="00C55F98">
        <w:rPr>
          <w:rFonts w:ascii="Arial" w:eastAsia="Arial" w:hAnsi="Arial" w:cs="Arial"/>
          <w:color w:val="auto"/>
          <w:sz w:val="18"/>
          <w:szCs w:val="18"/>
        </w:rPr>
        <w:t xml:space="preserve"> Congresses</w:t>
      </w:r>
      <w:r w:rsidR="007F5CA5"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including the IUFRO World Congress</w:t>
      </w:r>
      <w:r w:rsidR="007F5CA5" w:rsidRPr="00C55F98">
        <w:rPr>
          <w:rFonts w:ascii="Arial" w:eastAsia="Arial" w:hAnsi="Arial" w:cs="Arial"/>
          <w:color w:val="auto"/>
          <w:sz w:val="18"/>
          <w:szCs w:val="18"/>
        </w:rPr>
        <w:t>, regional congresses and other major IUFRO events</w:t>
      </w:r>
      <w:ins w:id="25" w:author="IUFRO" w:date="2022-09-13T11:24:00Z">
        <w:r w:rsidR="009D2784">
          <w:rPr>
            <w:rFonts w:ascii="Arial" w:eastAsia="Arial" w:hAnsi="Arial" w:cs="Arial"/>
            <w:color w:val="auto"/>
            <w:sz w:val="18"/>
            <w:szCs w:val="18"/>
          </w:rPr>
          <w:t xml:space="preserve">, </w:t>
        </w:r>
        <w:r w:rsidR="009D2784" w:rsidRPr="009D2784">
          <w:rPr>
            <w:rFonts w:ascii="Arial" w:eastAsia="Arial" w:hAnsi="Arial" w:cs="Arial"/>
            <w:color w:val="auto"/>
            <w:sz w:val="18"/>
            <w:szCs w:val="18"/>
          </w:rPr>
          <w:t xml:space="preserve">and overseeing the activities of the Special Programmes, Projects and IUFRO-led </w:t>
        </w:r>
      </w:ins>
      <w:ins w:id="26" w:author="IUFRO" w:date="2022-09-13T11:25:00Z">
        <w:r w:rsidR="009D2784">
          <w:rPr>
            <w:rFonts w:ascii="Arial" w:eastAsia="Arial" w:hAnsi="Arial" w:cs="Arial"/>
            <w:color w:val="auto"/>
            <w:sz w:val="18"/>
            <w:szCs w:val="18"/>
          </w:rPr>
          <w:t xml:space="preserve">International </w:t>
        </w:r>
      </w:ins>
      <w:proofErr w:type="spellStart"/>
      <w:ins w:id="27" w:author="IUFRO" w:date="2022-09-13T11:24:00Z">
        <w:r w:rsidR="009D2784" w:rsidRPr="009D2784">
          <w:rPr>
            <w:rFonts w:ascii="Arial" w:eastAsia="Arial" w:hAnsi="Arial" w:cs="Arial"/>
            <w:color w:val="auto"/>
            <w:sz w:val="18"/>
            <w:szCs w:val="18"/>
          </w:rPr>
          <w:t>Initiatives</w:t>
        </w:r>
        <w:r w:rsidR="009D2784">
          <w:rPr>
            <w:rFonts w:ascii="Arial" w:eastAsia="Arial" w:hAnsi="Arial" w:cs="Arial"/>
            <w:color w:val="auto"/>
            <w:sz w:val="18"/>
            <w:szCs w:val="18"/>
          </w:rPr>
          <w:t>.</w:t>
        </w:r>
      </w:ins>
      <w:del w:id="28" w:author="IUFRO" w:date="2022-09-13T11:24:00Z">
        <w:r w:rsidR="009D2784" w:rsidDel="009D2784">
          <w:rPr>
            <w:rFonts w:ascii="Arial" w:eastAsia="Arial" w:hAnsi="Arial" w:cs="Arial"/>
            <w:color w:val="auto"/>
            <w:sz w:val="18"/>
            <w:szCs w:val="18"/>
          </w:rPr>
          <w:delText xml:space="preserve">. </w:delText>
        </w:r>
      </w:del>
      <w:r w:rsidR="0086106E" w:rsidRPr="00C55F98">
        <w:rPr>
          <w:rFonts w:ascii="Arial" w:eastAsia="Arial" w:hAnsi="Arial" w:cs="Arial"/>
          <w:color w:val="auto"/>
          <w:sz w:val="18"/>
          <w:szCs w:val="18"/>
        </w:rPr>
        <w:t>The</w:t>
      </w:r>
      <w:proofErr w:type="spellEnd"/>
      <w:r w:rsidR="0086106E" w:rsidRPr="00C55F98">
        <w:rPr>
          <w:rFonts w:ascii="Arial" w:eastAsia="Arial" w:hAnsi="Arial" w:cs="Arial"/>
          <w:color w:val="auto"/>
          <w:sz w:val="18"/>
          <w:szCs w:val="18"/>
        </w:rPr>
        <w:t xml:space="preserve"> MC oversees the finances of the Union and, excluding the President and the Executive Director, verifies the use of fun</w:t>
      </w:r>
      <w:r w:rsidRPr="00C55F98">
        <w:rPr>
          <w:rFonts w:ascii="Arial" w:eastAsia="Arial" w:hAnsi="Arial" w:cs="Arial"/>
          <w:color w:val="auto"/>
          <w:sz w:val="18"/>
          <w:szCs w:val="18"/>
        </w:rPr>
        <w:t xml:space="preserve">ds according to the aims of the </w:t>
      </w:r>
      <w:r w:rsidR="0086106E" w:rsidRPr="00C55F98">
        <w:rPr>
          <w:rFonts w:ascii="Arial" w:eastAsia="Arial" w:hAnsi="Arial" w:cs="Arial"/>
          <w:color w:val="auto"/>
          <w:sz w:val="18"/>
          <w:szCs w:val="18"/>
        </w:rPr>
        <w:t>Union.</w:t>
      </w:r>
      <w:r w:rsidR="00593152">
        <w:rPr>
          <w:rFonts w:ascii="Arial" w:eastAsia="Arial" w:hAnsi="Arial" w:cs="Arial"/>
          <w:color w:val="auto"/>
          <w:sz w:val="18"/>
          <w:szCs w:val="18"/>
        </w:rPr>
        <w:t xml:space="preserve"> </w:t>
      </w:r>
    </w:p>
    <w:p w14:paraId="318D0A48" w14:textId="4986975D" w:rsidR="002C248E" w:rsidRPr="00C55F98" w:rsidRDefault="00CD4742" w:rsidP="00B956B0">
      <w:pPr>
        <w:tabs>
          <w:tab w:val="left" w:pos="567"/>
        </w:tabs>
        <w:spacing w:after="80"/>
        <w:ind w:left="567"/>
        <w:jc w:val="both"/>
        <w:rPr>
          <w:color w:val="auto"/>
        </w:rPr>
      </w:pPr>
      <w:r w:rsidRPr="00C55F98">
        <w:rPr>
          <w:rFonts w:ascii="Arial" w:eastAsia="Arial" w:hAnsi="Arial" w:cs="Arial"/>
          <w:color w:val="auto"/>
          <w:sz w:val="18"/>
          <w:szCs w:val="18"/>
        </w:rPr>
        <w:t>1</w:t>
      </w:r>
      <w:r w:rsidR="002E5028">
        <w:rPr>
          <w:rFonts w:ascii="Arial" w:eastAsia="Arial" w:hAnsi="Arial" w:cs="Arial"/>
          <w:color w:val="auto"/>
          <w:sz w:val="18"/>
          <w:szCs w:val="18"/>
        </w:rPr>
        <w:t>6</w:t>
      </w:r>
      <w:r w:rsidR="0086106E" w:rsidRPr="00C55F98">
        <w:rPr>
          <w:rFonts w:ascii="Arial" w:eastAsia="Arial" w:hAnsi="Arial" w:cs="Arial"/>
          <w:color w:val="auto"/>
          <w:sz w:val="18"/>
          <w:szCs w:val="18"/>
        </w:rPr>
        <w:t xml:space="preserve">.2 </w:t>
      </w:r>
      <w:r w:rsidR="000309FE">
        <w:rPr>
          <w:rFonts w:ascii="Arial" w:eastAsia="Arial" w:hAnsi="Arial" w:cs="Arial"/>
          <w:color w:val="auto"/>
          <w:sz w:val="18"/>
          <w:szCs w:val="18"/>
        </w:rPr>
        <w:t xml:space="preserve">   </w:t>
      </w:r>
      <w:r w:rsidR="0086106E" w:rsidRPr="00C55F98">
        <w:rPr>
          <w:rFonts w:ascii="Arial" w:eastAsia="Arial" w:hAnsi="Arial" w:cs="Arial"/>
          <w:color w:val="auto"/>
          <w:sz w:val="18"/>
          <w:szCs w:val="18"/>
        </w:rPr>
        <w:t>Other permanent committees, acting over the full Board period;</w:t>
      </w:r>
    </w:p>
    <w:p w14:paraId="0AD0282D" w14:textId="1565EA43" w:rsidR="002C248E" w:rsidRPr="00C55F98" w:rsidRDefault="0086106E" w:rsidP="00B956B0">
      <w:pPr>
        <w:tabs>
          <w:tab w:val="left" w:pos="567"/>
        </w:tabs>
        <w:spacing w:after="80"/>
        <w:ind w:left="1134" w:hanging="567"/>
        <w:jc w:val="both"/>
        <w:rPr>
          <w:color w:val="auto"/>
        </w:rPr>
      </w:pPr>
      <w:r w:rsidRPr="00C55F98">
        <w:rPr>
          <w:rFonts w:ascii="Arial" w:eastAsia="Arial" w:hAnsi="Arial" w:cs="Arial"/>
          <w:color w:val="auto"/>
          <w:sz w:val="18"/>
          <w:szCs w:val="18"/>
        </w:rPr>
        <w:t>1</w:t>
      </w:r>
      <w:r w:rsidR="002E5028">
        <w:rPr>
          <w:rFonts w:ascii="Arial" w:eastAsia="Arial" w:hAnsi="Arial" w:cs="Arial"/>
          <w:color w:val="auto"/>
          <w:sz w:val="18"/>
          <w:szCs w:val="18"/>
        </w:rPr>
        <w:t>6</w:t>
      </w:r>
      <w:r w:rsidRPr="00C55F98">
        <w:rPr>
          <w:rFonts w:ascii="Arial" w:eastAsia="Arial" w:hAnsi="Arial" w:cs="Arial"/>
          <w:color w:val="auto"/>
          <w:sz w:val="18"/>
          <w:szCs w:val="18"/>
        </w:rPr>
        <w:t xml:space="preserve">.3 </w:t>
      </w:r>
      <w:r w:rsidRPr="00C55F98">
        <w:rPr>
          <w:rFonts w:ascii="Arial" w:eastAsia="Arial" w:hAnsi="Arial" w:cs="Arial"/>
          <w:color w:val="auto"/>
          <w:sz w:val="18"/>
          <w:szCs w:val="18"/>
        </w:rPr>
        <w:tab/>
      </w:r>
      <w:r w:rsidR="00AA7C74">
        <w:rPr>
          <w:rFonts w:ascii="Arial" w:eastAsia="Arial" w:hAnsi="Arial" w:cs="Arial"/>
          <w:color w:val="auto"/>
          <w:sz w:val="18"/>
          <w:szCs w:val="18"/>
        </w:rPr>
        <w:t xml:space="preserve">Ad hoc </w:t>
      </w:r>
      <w:r w:rsidR="00AA7C74" w:rsidRPr="00E71B36">
        <w:rPr>
          <w:rFonts w:ascii="Arial" w:eastAsia="Arial" w:hAnsi="Arial" w:cs="Arial"/>
          <w:color w:val="auto"/>
          <w:sz w:val="18"/>
          <w:szCs w:val="18"/>
        </w:rPr>
        <w:t>c</w:t>
      </w:r>
      <w:r w:rsidRPr="00E71B36">
        <w:rPr>
          <w:rFonts w:ascii="Arial" w:eastAsia="Arial" w:hAnsi="Arial" w:cs="Arial"/>
          <w:color w:val="auto"/>
          <w:sz w:val="18"/>
          <w:szCs w:val="18"/>
        </w:rPr>
        <w:t xml:space="preserve">ommittees which </w:t>
      </w:r>
      <w:r w:rsidR="00AA7C74" w:rsidRPr="00E71B36">
        <w:rPr>
          <w:rFonts w:ascii="Arial" w:eastAsia="Arial" w:hAnsi="Arial" w:cs="Arial"/>
          <w:color w:val="auto"/>
          <w:sz w:val="18"/>
          <w:szCs w:val="18"/>
        </w:rPr>
        <w:t>may be established</w:t>
      </w:r>
      <w:r w:rsidRPr="00E71B36">
        <w:rPr>
          <w:rFonts w:ascii="Arial" w:eastAsia="Arial" w:hAnsi="Arial" w:cs="Arial"/>
          <w:color w:val="auto"/>
          <w:sz w:val="18"/>
          <w:szCs w:val="18"/>
        </w:rPr>
        <w:t xml:space="preserve"> for </w:t>
      </w:r>
      <w:r w:rsidR="00AA7C74" w:rsidRPr="00E71B36">
        <w:rPr>
          <w:rFonts w:ascii="Arial" w:eastAsia="Arial" w:hAnsi="Arial" w:cs="Arial"/>
          <w:color w:val="auto"/>
          <w:sz w:val="18"/>
          <w:szCs w:val="18"/>
        </w:rPr>
        <w:t xml:space="preserve">less than </w:t>
      </w:r>
      <w:r w:rsidRPr="00E71B36">
        <w:rPr>
          <w:rFonts w:ascii="Arial" w:eastAsia="Arial" w:hAnsi="Arial" w:cs="Arial"/>
          <w:color w:val="auto"/>
          <w:sz w:val="18"/>
          <w:szCs w:val="18"/>
        </w:rPr>
        <w:t>a full Board period. (</w:t>
      </w:r>
      <w:r w:rsidR="009F5FE1" w:rsidRPr="00E71B36">
        <w:rPr>
          <w:rFonts w:ascii="Arial" w:eastAsia="Arial" w:hAnsi="Arial" w:cs="Arial"/>
          <w:color w:val="auto"/>
          <w:sz w:val="18"/>
          <w:szCs w:val="18"/>
        </w:rPr>
        <w:t>s</w:t>
      </w:r>
      <w:r w:rsidRPr="00E71B36">
        <w:rPr>
          <w:rFonts w:ascii="Arial" w:eastAsia="Arial" w:hAnsi="Arial" w:cs="Arial"/>
          <w:color w:val="auto"/>
          <w:sz w:val="18"/>
          <w:szCs w:val="18"/>
        </w:rPr>
        <w:t>ee Internal Regulations Section V.</w:t>
      </w:r>
      <w:r w:rsidR="009F5FE1" w:rsidRPr="00E71B36">
        <w:rPr>
          <w:rFonts w:ascii="Arial" w:eastAsia="Arial" w:hAnsi="Arial" w:cs="Arial"/>
          <w:color w:val="auto"/>
          <w:sz w:val="18"/>
          <w:szCs w:val="18"/>
        </w:rPr>
        <w:t>6</w:t>
      </w:r>
      <w:r w:rsidRPr="00E71B36">
        <w:rPr>
          <w:rFonts w:ascii="Arial" w:eastAsia="Arial" w:hAnsi="Arial" w:cs="Arial"/>
          <w:color w:val="auto"/>
          <w:sz w:val="18"/>
          <w:szCs w:val="18"/>
        </w:rPr>
        <w:t>.3)</w:t>
      </w:r>
    </w:p>
    <w:p w14:paraId="6EA20CC7" w14:textId="77777777" w:rsidR="002C248E" w:rsidRPr="00F05C21" w:rsidRDefault="0086106E" w:rsidP="007D2EC6">
      <w:pPr>
        <w:tabs>
          <w:tab w:val="left" w:pos="567"/>
        </w:tabs>
        <w:spacing w:after="60"/>
        <w:ind w:left="567" w:hanging="567"/>
        <w:jc w:val="both"/>
        <w:rPr>
          <w:color w:val="auto"/>
          <w:sz w:val="22"/>
          <w:szCs w:val="22"/>
        </w:rPr>
      </w:pPr>
      <w:r w:rsidRPr="00F05C21">
        <w:rPr>
          <w:rFonts w:ascii="Arial" w:eastAsia="Arial" w:hAnsi="Arial" w:cs="Arial"/>
          <w:b/>
          <w:i/>
          <w:color w:val="auto"/>
          <w:sz w:val="18"/>
          <w:szCs w:val="18"/>
        </w:rPr>
        <w:t>Enlarged Board</w:t>
      </w:r>
    </w:p>
    <w:p w14:paraId="59D1249A" w14:textId="01D8C13E" w:rsidR="002C248E" w:rsidRPr="00C55F98" w:rsidRDefault="0086106E" w:rsidP="00B956B0">
      <w:pPr>
        <w:tabs>
          <w:tab w:val="left" w:pos="567"/>
        </w:tabs>
        <w:spacing w:after="60"/>
        <w:ind w:left="567" w:hanging="567"/>
        <w:jc w:val="both"/>
        <w:rPr>
          <w:color w:val="auto"/>
        </w:rPr>
      </w:pPr>
      <w:r w:rsidRPr="00C55F98">
        <w:rPr>
          <w:rFonts w:ascii="Arial" w:eastAsia="Arial" w:hAnsi="Arial" w:cs="Arial"/>
          <w:color w:val="auto"/>
          <w:sz w:val="18"/>
          <w:szCs w:val="18"/>
        </w:rPr>
        <w:t>1</w:t>
      </w:r>
      <w:r w:rsidR="002E5028">
        <w:rPr>
          <w:rFonts w:ascii="Arial" w:eastAsia="Arial" w:hAnsi="Arial" w:cs="Arial"/>
          <w:color w:val="auto"/>
          <w:sz w:val="18"/>
          <w:szCs w:val="18"/>
        </w:rPr>
        <w:t>7</w:t>
      </w:r>
      <w:r w:rsidRPr="00C55F98">
        <w:rPr>
          <w:rFonts w:ascii="Arial" w:eastAsia="Arial" w:hAnsi="Arial" w:cs="Arial"/>
          <w:color w:val="auto"/>
          <w:sz w:val="18"/>
          <w:szCs w:val="18"/>
        </w:rPr>
        <w:t xml:space="preserve"> </w:t>
      </w:r>
      <w:r w:rsidRPr="00C55F98">
        <w:rPr>
          <w:rFonts w:ascii="Arial" w:eastAsia="Arial" w:hAnsi="Arial" w:cs="Arial"/>
          <w:color w:val="auto"/>
          <w:sz w:val="18"/>
          <w:szCs w:val="18"/>
        </w:rPr>
        <w:tab/>
        <w:t>The Enlarged Board comprises all Board Members, Deputy Division Coordinators and the Deputy Executive Director.</w:t>
      </w:r>
    </w:p>
    <w:p w14:paraId="477620F4" w14:textId="737A2423" w:rsidR="002C248E" w:rsidRPr="00C55F98" w:rsidRDefault="00CD4742" w:rsidP="00B956B0">
      <w:pPr>
        <w:tabs>
          <w:tab w:val="left" w:pos="567"/>
        </w:tabs>
        <w:spacing w:after="60"/>
        <w:ind w:left="567" w:hanging="567"/>
        <w:jc w:val="both"/>
        <w:rPr>
          <w:color w:val="auto"/>
        </w:rPr>
      </w:pPr>
      <w:r w:rsidRPr="00C55F98">
        <w:rPr>
          <w:rFonts w:ascii="Arial" w:eastAsia="Arial" w:hAnsi="Arial" w:cs="Arial"/>
          <w:color w:val="auto"/>
          <w:sz w:val="18"/>
          <w:szCs w:val="18"/>
        </w:rPr>
        <w:t>1</w:t>
      </w:r>
      <w:r w:rsidR="002E5028">
        <w:rPr>
          <w:rFonts w:ascii="Arial" w:eastAsia="Arial" w:hAnsi="Arial" w:cs="Arial"/>
          <w:color w:val="auto"/>
          <w:sz w:val="18"/>
          <w:szCs w:val="18"/>
        </w:rPr>
        <w:t>8</w:t>
      </w:r>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The Enlarged Board </w:t>
      </w:r>
      <w:r w:rsidR="007F5CA5" w:rsidRPr="00C55F98">
        <w:rPr>
          <w:rFonts w:ascii="Arial" w:eastAsia="Arial" w:hAnsi="Arial" w:cs="Arial"/>
          <w:color w:val="auto"/>
          <w:sz w:val="18"/>
          <w:szCs w:val="18"/>
        </w:rPr>
        <w:t xml:space="preserve">normally </w:t>
      </w:r>
      <w:r w:rsidR="0086106E" w:rsidRPr="00C55F98">
        <w:rPr>
          <w:rFonts w:ascii="Arial" w:eastAsia="Arial" w:hAnsi="Arial" w:cs="Arial"/>
          <w:color w:val="auto"/>
          <w:sz w:val="18"/>
          <w:szCs w:val="18"/>
        </w:rPr>
        <w:t>meets only in the beginning and at the end of the Board period.</w:t>
      </w:r>
    </w:p>
    <w:p w14:paraId="19DB17E5" w14:textId="2FC950E6" w:rsidR="002C248E" w:rsidRPr="00C55F98" w:rsidRDefault="002E5028" w:rsidP="00B956B0">
      <w:pPr>
        <w:tabs>
          <w:tab w:val="left" w:pos="567"/>
        </w:tabs>
        <w:spacing w:after="60"/>
        <w:ind w:left="567" w:hanging="567"/>
        <w:jc w:val="both"/>
        <w:rPr>
          <w:color w:val="auto"/>
        </w:rPr>
      </w:pPr>
      <w:r>
        <w:rPr>
          <w:rFonts w:ascii="Arial" w:eastAsia="Arial" w:hAnsi="Arial" w:cs="Arial"/>
          <w:color w:val="auto"/>
          <w:sz w:val="18"/>
          <w:szCs w:val="18"/>
        </w:rPr>
        <w:t>19</w:t>
      </w:r>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The role of the Enlarged Board is to provide a broad base for consultation among IUFRO officeholders as defined above.</w:t>
      </w:r>
    </w:p>
    <w:p w14:paraId="05306B36" w14:textId="537B5381" w:rsidR="002C248E" w:rsidRDefault="00CD4742" w:rsidP="00B956B0">
      <w:pPr>
        <w:tabs>
          <w:tab w:val="left" w:pos="567"/>
        </w:tabs>
        <w:spacing w:after="60"/>
        <w:ind w:left="567" w:hanging="567"/>
        <w:jc w:val="both"/>
      </w:pPr>
      <w:r w:rsidRPr="00C55F98">
        <w:rPr>
          <w:rFonts w:ascii="Arial" w:eastAsia="Arial" w:hAnsi="Arial" w:cs="Arial"/>
          <w:color w:val="auto"/>
          <w:sz w:val="18"/>
          <w:szCs w:val="18"/>
        </w:rPr>
        <w:t>2</w:t>
      </w:r>
      <w:r w:rsidR="002E5028">
        <w:rPr>
          <w:rFonts w:ascii="Arial" w:eastAsia="Arial" w:hAnsi="Arial" w:cs="Arial"/>
          <w:color w:val="auto"/>
          <w:sz w:val="18"/>
          <w:szCs w:val="18"/>
        </w:rPr>
        <w:t>0</w:t>
      </w:r>
      <w:r w:rsidR="0086106E" w:rsidRPr="00C55F98">
        <w:rPr>
          <w:rFonts w:ascii="Arial" w:eastAsia="Arial" w:hAnsi="Arial" w:cs="Arial"/>
          <w:color w:val="auto"/>
          <w:sz w:val="18"/>
          <w:szCs w:val="18"/>
        </w:rPr>
        <w:t xml:space="preserve"> </w:t>
      </w:r>
      <w:r w:rsidR="0086106E" w:rsidRPr="00C55F98">
        <w:rPr>
          <w:rFonts w:ascii="Arial" w:eastAsia="Arial" w:hAnsi="Arial" w:cs="Arial"/>
          <w:color w:val="auto"/>
          <w:sz w:val="18"/>
          <w:szCs w:val="18"/>
        </w:rPr>
        <w:tab/>
        <w:t xml:space="preserve">Members </w:t>
      </w:r>
      <w:r w:rsidR="0086106E">
        <w:rPr>
          <w:rFonts w:ascii="Arial" w:eastAsia="Arial" w:hAnsi="Arial" w:cs="Arial"/>
          <w:sz w:val="18"/>
          <w:szCs w:val="18"/>
        </w:rPr>
        <w:t xml:space="preserve">of the Enlarged Board who do not belong to the Board </w:t>
      </w:r>
      <w:r w:rsidR="00AA7C74">
        <w:rPr>
          <w:rFonts w:ascii="Arial" w:eastAsia="Arial" w:hAnsi="Arial" w:cs="Arial"/>
          <w:sz w:val="18"/>
          <w:szCs w:val="18"/>
        </w:rPr>
        <w:t xml:space="preserve">do </w:t>
      </w:r>
      <w:r w:rsidR="0086106E">
        <w:rPr>
          <w:rFonts w:ascii="Arial" w:eastAsia="Arial" w:hAnsi="Arial" w:cs="Arial"/>
          <w:sz w:val="18"/>
          <w:szCs w:val="18"/>
        </w:rPr>
        <w:t>no</w:t>
      </w:r>
      <w:r w:rsidR="00AA7C74">
        <w:rPr>
          <w:rFonts w:ascii="Arial" w:eastAsia="Arial" w:hAnsi="Arial" w:cs="Arial"/>
          <w:sz w:val="18"/>
          <w:szCs w:val="18"/>
        </w:rPr>
        <w:t>t</w:t>
      </w:r>
      <w:r w:rsidR="0086106E">
        <w:rPr>
          <w:rFonts w:ascii="Arial" w:eastAsia="Arial" w:hAnsi="Arial" w:cs="Arial"/>
          <w:sz w:val="18"/>
          <w:szCs w:val="18"/>
        </w:rPr>
        <w:t xml:space="preserve"> vote.</w:t>
      </w:r>
    </w:p>
    <w:p w14:paraId="328352AF" w14:textId="77777777" w:rsidR="002A5B89" w:rsidRPr="007D2EC6" w:rsidRDefault="002A5B89" w:rsidP="00E32D69">
      <w:pPr>
        <w:tabs>
          <w:tab w:val="left" w:pos="567"/>
        </w:tabs>
        <w:ind w:left="567" w:hanging="567"/>
        <w:jc w:val="both"/>
        <w:rPr>
          <w:sz w:val="22"/>
          <w:szCs w:val="22"/>
        </w:rPr>
      </w:pPr>
      <w:bookmarkStart w:id="29" w:name="h.1ci93xb" w:colFirst="0" w:colLast="0"/>
      <w:bookmarkEnd w:id="29"/>
    </w:p>
    <w:p w14:paraId="2D619C4D"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VIII: </w:t>
      </w:r>
      <w:r w:rsidRPr="00E32D69">
        <w:rPr>
          <w:rFonts w:ascii="Arial" w:eastAsia="Arial" w:hAnsi="Arial" w:cs="Arial"/>
          <w:b/>
          <w:i/>
          <w:sz w:val="22"/>
          <w:szCs w:val="22"/>
        </w:rPr>
        <w:t>President</w:t>
      </w:r>
    </w:p>
    <w:p w14:paraId="14B5F12B" w14:textId="77777777" w:rsidR="002C248E" w:rsidRPr="00E32D69" w:rsidRDefault="0086106E" w:rsidP="007D2EC6">
      <w:pPr>
        <w:tabs>
          <w:tab w:val="left" w:pos="567"/>
        </w:tabs>
        <w:spacing w:after="60"/>
        <w:rPr>
          <w:sz w:val="22"/>
          <w:szCs w:val="22"/>
        </w:rPr>
      </w:pPr>
      <w:r w:rsidRPr="00E32D69">
        <w:rPr>
          <w:rFonts w:ascii="Arial" w:eastAsia="Arial" w:hAnsi="Arial" w:cs="Arial"/>
          <w:b/>
          <w:i/>
          <w:sz w:val="18"/>
          <w:szCs w:val="18"/>
        </w:rPr>
        <w:t>Function</w:t>
      </w:r>
    </w:p>
    <w:p w14:paraId="22F1C521" w14:textId="70844D70"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The President presides over the Congres</w:t>
      </w:r>
      <w:r w:rsidR="004C735B">
        <w:rPr>
          <w:rFonts w:ascii="Arial" w:eastAsia="Arial" w:hAnsi="Arial" w:cs="Arial"/>
          <w:sz w:val="18"/>
          <w:szCs w:val="18"/>
        </w:rPr>
        <w:t>s</w:t>
      </w:r>
      <w:r>
        <w:rPr>
          <w:rFonts w:ascii="Arial" w:eastAsia="Arial" w:hAnsi="Arial" w:cs="Arial"/>
          <w:sz w:val="18"/>
          <w:szCs w:val="18"/>
        </w:rPr>
        <w:t>, meetings of the International Counc</w:t>
      </w:r>
      <w:r w:rsidR="004C735B">
        <w:rPr>
          <w:rFonts w:ascii="Arial" w:eastAsia="Arial" w:hAnsi="Arial" w:cs="Arial"/>
          <w:sz w:val="18"/>
          <w:szCs w:val="18"/>
        </w:rPr>
        <w:t xml:space="preserve">il, and </w:t>
      </w:r>
      <w:r>
        <w:rPr>
          <w:rFonts w:ascii="Arial" w:eastAsia="Arial" w:hAnsi="Arial" w:cs="Arial"/>
          <w:sz w:val="18"/>
          <w:szCs w:val="18"/>
        </w:rPr>
        <w:t>the Board. When voting is tied on any issue, the President casts the deciding vote.</w:t>
      </w:r>
    </w:p>
    <w:p w14:paraId="302459E8" w14:textId="54034C45"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The President is responsible for the funds of the Union, subject to provisions of Articles VII.2 and X.7. He/she can designate the Executive Director to sign legally binding contracts subject to legal power of attorney.</w:t>
      </w:r>
    </w:p>
    <w:p w14:paraId="7D99E7BA" w14:textId="29B55ADD"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Between meetings of the Congress, he/she makes any necessary decisions, as far as possible with the agreement of the Board and subject to confirmation by the Internatio</w:t>
      </w:r>
      <w:r w:rsidR="00CD4742">
        <w:rPr>
          <w:rFonts w:ascii="Arial" w:eastAsia="Arial" w:hAnsi="Arial" w:cs="Arial"/>
          <w:sz w:val="18"/>
          <w:szCs w:val="18"/>
        </w:rPr>
        <w:t>nal Council</w:t>
      </w:r>
      <w:r>
        <w:rPr>
          <w:rFonts w:ascii="Arial" w:eastAsia="Arial" w:hAnsi="Arial" w:cs="Arial"/>
          <w:sz w:val="18"/>
          <w:szCs w:val="18"/>
        </w:rPr>
        <w:t>, if the Statutes so require.</w:t>
      </w:r>
    </w:p>
    <w:p w14:paraId="145BD198"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The President is endowed with all other powers necessary to ensure the operation and representation of the Union.</w:t>
      </w:r>
    </w:p>
    <w:p w14:paraId="218473FC" w14:textId="311083B1"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The President is elected by the International Council and keeps it informed of important matters</w:t>
      </w:r>
      <w:r w:rsidR="00AA7C74">
        <w:rPr>
          <w:rFonts w:ascii="Arial" w:eastAsia="Arial" w:hAnsi="Arial" w:cs="Arial"/>
          <w:sz w:val="18"/>
          <w:szCs w:val="18"/>
        </w:rPr>
        <w:t xml:space="preserve"> affecting the Union</w:t>
      </w:r>
      <w:r>
        <w:rPr>
          <w:rFonts w:ascii="Arial" w:eastAsia="Arial" w:hAnsi="Arial" w:cs="Arial"/>
          <w:sz w:val="18"/>
          <w:szCs w:val="18"/>
        </w:rPr>
        <w:t>.</w:t>
      </w:r>
    </w:p>
    <w:p w14:paraId="71625420" w14:textId="3D3F630A" w:rsidR="002C248E" w:rsidRDefault="0086106E" w:rsidP="00B956B0">
      <w:pPr>
        <w:tabs>
          <w:tab w:val="left" w:pos="567"/>
        </w:tabs>
        <w:spacing w:after="80"/>
        <w:ind w:left="567" w:hanging="567"/>
        <w:jc w:val="both"/>
      </w:pPr>
      <w:r>
        <w:rPr>
          <w:rFonts w:ascii="Arial" w:eastAsia="Arial" w:hAnsi="Arial" w:cs="Arial"/>
          <w:sz w:val="18"/>
          <w:szCs w:val="18"/>
        </w:rPr>
        <w:t xml:space="preserve">6 </w:t>
      </w:r>
      <w:r>
        <w:rPr>
          <w:rFonts w:ascii="Arial" w:eastAsia="Arial" w:hAnsi="Arial" w:cs="Arial"/>
          <w:sz w:val="18"/>
          <w:szCs w:val="18"/>
        </w:rPr>
        <w:tab/>
        <w:t xml:space="preserve">The President represents the Union vis-à-vis official bodies or third parties. General representation, without authorization to sign legally binding </w:t>
      </w:r>
      <w:r w:rsidR="00AA7C74">
        <w:rPr>
          <w:rFonts w:ascii="Arial" w:eastAsia="Arial" w:hAnsi="Arial" w:cs="Arial"/>
          <w:sz w:val="18"/>
          <w:szCs w:val="18"/>
        </w:rPr>
        <w:t>agreements</w:t>
      </w:r>
      <w:r>
        <w:rPr>
          <w:rFonts w:ascii="Arial" w:eastAsia="Arial" w:hAnsi="Arial" w:cs="Arial"/>
          <w:sz w:val="18"/>
          <w:szCs w:val="18"/>
        </w:rPr>
        <w:t>, can be designated by the President.</w:t>
      </w:r>
    </w:p>
    <w:p w14:paraId="644237B3"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7 </w:t>
      </w:r>
      <w:r>
        <w:rPr>
          <w:rFonts w:ascii="Arial" w:eastAsia="Arial" w:hAnsi="Arial" w:cs="Arial"/>
          <w:sz w:val="18"/>
          <w:szCs w:val="18"/>
        </w:rPr>
        <w:tab/>
        <w:t>The President designates one of the Vice-Presidents or another Board member to act in his/her place when necessary.</w:t>
      </w:r>
    </w:p>
    <w:p w14:paraId="5B5FB367" w14:textId="373EAED7"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8 </w:t>
      </w:r>
      <w:r w:rsidRPr="00E71B36">
        <w:rPr>
          <w:rFonts w:ascii="Arial" w:eastAsia="Arial" w:hAnsi="Arial" w:cs="Arial"/>
          <w:sz w:val="18"/>
          <w:szCs w:val="18"/>
        </w:rPr>
        <w:tab/>
        <w:t>The President appoints the Executive Director</w:t>
      </w:r>
      <w:r w:rsidR="002434A7" w:rsidRPr="00E71B36">
        <w:rPr>
          <w:rFonts w:ascii="Arial" w:eastAsia="Arial" w:hAnsi="Arial" w:cs="Arial"/>
          <w:sz w:val="18"/>
          <w:szCs w:val="18"/>
        </w:rPr>
        <w:t xml:space="preserve"> with approval of the Board</w:t>
      </w:r>
      <w:r w:rsidRPr="00E71B36">
        <w:rPr>
          <w:rFonts w:ascii="Arial" w:eastAsia="Arial" w:hAnsi="Arial" w:cs="Arial"/>
          <w:sz w:val="18"/>
          <w:szCs w:val="18"/>
        </w:rPr>
        <w:t>. If there is a Deputy Executive Director, he/she is appointed by the President with the agreement of the Executive</w:t>
      </w:r>
      <w:r>
        <w:rPr>
          <w:rFonts w:ascii="Arial" w:eastAsia="Arial" w:hAnsi="Arial" w:cs="Arial"/>
          <w:sz w:val="18"/>
          <w:szCs w:val="18"/>
        </w:rPr>
        <w:t xml:space="preserve"> Director and the approval of the Board.</w:t>
      </w:r>
    </w:p>
    <w:p w14:paraId="01726D69" w14:textId="77777777" w:rsidR="002C248E" w:rsidRPr="00E32D69" w:rsidRDefault="0086106E" w:rsidP="00B956B0">
      <w:pPr>
        <w:tabs>
          <w:tab w:val="left" w:pos="567"/>
        </w:tabs>
        <w:spacing w:after="80"/>
        <w:ind w:left="567" w:hanging="567"/>
        <w:jc w:val="both"/>
        <w:rPr>
          <w:sz w:val="22"/>
          <w:szCs w:val="22"/>
        </w:rPr>
      </w:pPr>
      <w:r w:rsidRPr="00E32D69">
        <w:rPr>
          <w:rFonts w:ascii="Arial" w:eastAsia="Arial" w:hAnsi="Arial" w:cs="Arial"/>
          <w:b/>
          <w:i/>
          <w:sz w:val="18"/>
          <w:szCs w:val="18"/>
        </w:rPr>
        <w:lastRenderedPageBreak/>
        <w:t>Term of office</w:t>
      </w:r>
    </w:p>
    <w:p w14:paraId="1DDBF358"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9 </w:t>
      </w:r>
      <w:r>
        <w:rPr>
          <w:rFonts w:ascii="Arial" w:eastAsia="Arial" w:hAnsi="Arial" w:cs="Arial"/>
          <w:sz w:val="18"/>
          <w:szCs w:val="18"/>
        </w:rPr>
        <w:tab/>
        <w:t>The President’s term of office begins on the first day after the IUFRO World Congress and ends with the last day of the next World Congress.</w:t>
      </w:r>
    </w:p>
    <w:p w14:paraId="1A13322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10 </w:t>
      </w:r>
      <w:r>
        <w:rPr>
          <w:rFonts w:ascii="Arial" w:eastAsia="Arial" w:hAnsi="Arial" w:cs="Arial"/>
          <w:sz w:val="18"/>
          <w:szCs w:val="18"/>
        </w:rPr>
        <w:tab/>
        <w:t>He/she is not eligible for re-election after serving a full term as President and serves the next full term as an Immediate Past President.</w:t>
      </w:r>
    </w:p>
    <w:p w14:paraId="6D784744" w14:textId="77777777" w:rsidR="002C248E" w:rsidRDefault="0086106E" w:rsidP="00B956B0">
      <w:pPr>
        <w:tabs>
          <w:tab w:val="left" w:pos="567"/>
        </w:tabs>
        <w:ind w:left="567" w:hanging="567"/>
        <w:jc w:val="both"/>
      </w:pPr>
      <w:r>
        <w:rPr>
          <w:rFonts w:ascii="Arial" w:eastAsia="Arial" w:hAnsi="Arial" w:cs="Arial"/>
          <w:sz w:val="18"/>
          <w:szCs w:val="18"/>
        </w:rPr>
        <w:t xml:space="preserve">11 </w:t>
      </w:r>
      <w:r>
        <w:rPr>
          <w:rFonts w:ascii="Arial" w:eastAsia="Arial" w:hAnsi="Arial" w:cs="Arial"/>
          <w:sz w:val="18"/>
          <w:szCs w:val="18"/>
        </w:rPr>
        <w:tab/>
        <w:t>If for any reason the President is unable to carry out his/her duties, the Board appoints one of the two Vice-Presidents as President; if neither Vice-President is able to act, the Board appoints a President from among its Members. The International Council must ratify this appointment.</w:t>
      </w:r>
    </w:p>
    <w:p w14:paraId="3A52E145" w14:textId="77777777" w:rsidR="002C248E" w:rsidRPr="007D2EC6" w:rsidRDefault="002C248E" w:rsidP="00E32D69">
      <w:pPr>
        <w:tabs>
          <w:tab w:val="left" w:pos="567"/>
        </w:tabs>
        <w:rPr>
          <w:sz w:val="22"/>
          <w:szCs w:val="22"/>
        </w:rPr>
      </w:pPr>
      <w:bookmarkStart w:id="30" w:name="h.3whwml4" w:colFirst="0" w:colLast="0"/>
      <w:bookmarkEnd w:id="30"/>
    </w:p>
    <w:p w14:paraId="1898E2F8" w14:textId="77777777" w:rsidR="002C248E" w:rsidRPr="00E32D69" w:rsidRDefault="0086106E">
      <w:pPr>
        <w:tabs>
          <w:tab w:val="left" w:pos="567"/>
        </w:tabs>
        <w:spacing w:after="96"/>
        <w:rPr>
          <w:sz w:val="22"/>
          <w:szCs w:val="22"/>
        </w:rPr>
      </w:pPr>
      <w:r w:rsidRPr="00E32D69">
        <w:rPr>
          <w:rFonts w:ascii="Arial" w:eastAsia="Arial" w:hAnsi="Arial" w:cs="Arial"/>
          <w:b/>
          <w:sz w:val="22"/>
          <w:szCs w:val="22"/>
        </w:rPr>
        <w:t xml:space="preserve">ARTICLE IX: </w:t>
      </w:r>
      <w:r w:rsidRPr="00E32D69">
        <w:rPr>
          <w:rFonts w:ascii="Arial" w:eastAsia="Arial" w:hAnsi="Arial" w:cs="Arial"/>
          <w:b/>
          <w:i/>
          <w:sz w:val="22"/>
          <w:szCs w:val="22"/>
        </w:rPr>
        <w:t>Vice-Presidents</w:t>
      </w:r>
    </w:p>
    <w:p w14:paraId="3C4801D6"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i/>
          <w:sz w:val="18"/>
          <w:szCs w:val="18"/>
        </w:rPr>
        <w:t>Function</w:t>
      </w:r>
    </w:p>
    <w:p w14:paraId="317B3BFF" w14:textId="3F671CE8" w:rsidR="002C248E" w:rsidRPr="00C55F98" w:rsidRDefault="0086106E">
      <w:pPr>
        <w:numPr>
          <w:ilvl w:val="0"/>
          <w:numId w:val="5"/>
        </w:numPr>
        <w:tabs>
          <w:tab w:val="left" w:pos="567"/>
        </w:tabs>
        <w:spacing w:after="96"/>
        <w:ind w:left="567" w:hanging="567"/>
        <w:jc w:val="both"/>
        <w:rPr>
          <w:rFonts w:ascii="Arial" w:eastAsia="Arial" w:hAnsi="Arial" w:cs="Arial"/>
          <w:color w:val="auto"/>
          <w:sz w:val="18"/>
          <w:szCs w:val="18"/>
        </w:rPr>
      </w:pPr>
      <w:r>
        <w:rPr>
          <w:rFonts w:ascii="Arial" w:eastAsia="Arial" w:hAnsi="Arial" w:cs="Arial"/>
          <w:sz w:val="18"/>
          <w:szCs w:val="18"/>
        </w:rPr>
        <w:t xml:space="preserve">Vice-Presidents are responsible for the coordination and communication with the Divisions and </w:t>
      </w:r>
      <w:r w:rsidR="00F71F40" w:rsidRPr="00C55F98">
        <w:rPr>
          <w:rFonts w:ascii="Arial" w:eastAsia="Arial" w:hAnsi="Arial" w:cs="Arial"/>
          <w:color w:val="auto"/>
          <w:sz w:val="18"/>
          <w:szCs w:val="18"/>
        </w:rPr>
        <w:t xml:space="preserve">with </w:t>
      </w:r>
      <w:r w:rsidRPr="00C55F98">
        <w:rPr>
          <w:rFonts w:ascii="Arial" w:eastAsia="Arial" w:hAnsi="Arial" w:cs="Arial"/>
          <w:color w:val="auto"/>
          <w:sz w:val="18"/>
          <w:szCs w:val="18"/>
        </w:rPr>
        <w:t>Task Forces</w:t>
      </w:r>
      <w:del w:id="31" w:author="IUFRO" w:date="2022-09-13T11:24:00Z">
        <w:r w:rsidR="00F71F40" w:rsidRPr="00C55F98" w:rsidDel="009D2784">
          <w:rPr>
            <w:rFonts w:ascii="Arial" w:eastAsia="Arial" w:hAnsi="Arial" w:cs="Arial"/>
            <w:color w:val="auto"/>
            <w:sz w:val="18"/>
            <w:szCs w:val="18"/>
          </w:rPr>
          <w:delText xml:space="preserve">, </w:delText>
        </w:r>
        <w:r w:rsidR="00F71F40" w:rsidRPr="009D2784" w:rsidDel="009D2784">
          <w:rPr>
            <w:rFonts w:ascii="Arial" w:eastAsia="Arial" w:hAnsi="Arial" w:cs="Arial"/>
            <w:color w:val="auto"/>
            <w:sz w:val="18"/>
            <w:szCs w:val="18"/>
          </w:rPr>
          <w:delText>Special Programmes, Projects and IUFRO-led Initiatives</w:delText>
        </w:r>
      </w:del>
      <w:r w:rsidRPr="009D2784">
        <w:rPr>
          <w:rFonts w:ascii="Arial" w:eastAsia="Arial" w:hAnsi="Arial" w:cs="Arial"/>
          <w:color w:val="auto"/>
          <w:sz w:val="18"/>
          <w:szCs w:val="18"/>
        </w:rPr>
        <w:t>.</w:t>
      </w:r>
      <w:r w:rsidRPr="00C55F98">
        <w:rPr>
          <w:rFonts w:ascii="Arial" w:eastAsia="Arial" w:hAnsi="Arial" w:cs="Arial"/>
          <w:color w:val="auto"/>
          <w:sz w:val="18"/>
          <w:szCs w:val="18"/>
        </w:rPr>
        <w:t xml:space="preserve"> One of the Vice-Presidents acts for the President if the latter is unable to serve.</w:t>
      </w:r>
    </w:p>
    <w:p w14:paraId="5FB96387"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i/>
          <w:sz w:val="18"/>
          <w:szCs w:val="18"/>
        </w:rPr>
        <w:t>Term of office</w:t>
      </w:r>
    </w:p>
    <w:p w14:paraId="662C0D3B"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Vice-Presidents are elected by the International Council.</w:t>
      </w:r>
    </w:p>
    <w:p w14:paraId="43046C72"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 xml:space="preserve">Their term of office begins on the first day after the IUFRO World Congress and ends with the last day of the next World Congress. </w:t>
      </w:r>
    </w:p>
    <w:p w14:paraId="1BC12D5B"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They are not eligible for re-election as a Vice-President if they have served a full term in their position.</w:t>
      </w:r>
    </w:p>
    <w:p w14:paraId="5CF5AAAA"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If for any reason a Vice-President is unable to carry out his/her duties or if he/she has to assume the Presidency, under Article VIII.11 of the Statutes, the Board appoints an alternate Vice-President from among its Members to serve until the end of the term. The International Council must ratify this appointment.</w:t>
      </w:r>
    </w:p>
    <w:p w14:paraId="57A114D9" w14:textId="77777777" w:rsidR="002C248E" w:rsidRPr="007D2EC6" w:rsidRDefault="002C248E" w:rsidP="00E32D69">
      <w:pPr>
        <w:tabs>
          <w:tab w:val="left" w:pos="567"/>
        </w:tabs>
        <w:ind w:left="567" w:hanging="567"/>
        <w:jc w:val="both"/>
        <w:rPr>
          <w:sz w:val="22"/>
          <w:szCs w:val="22"/>
        </w:rPr>
      </w:pPr>
      <w:bookmarkStart w:id="32" w:name="h.2bn6wsx" w:colFirst="0" w:colLast="0"/>
      <w:bookmarkEnd w:id="32"/>
    </w:p>
    <w:p w14:paraId="59A9A18C" w14:textId="77777777" w:rsidR="002C248E" w:rsidRDefault="0086106E">
      <w:pPr>
        <w:tabs>
          <w:tab w:val="left" w:pos="567"/>
        </w:tabs>
        <w:spacing w:after="96"/>
        <w:ind w:left="567" w:hanging="567"/>
        <w:jc w:val="both"/>
      </w:pPr>
      <w:r w:rsidRPr="00E32D69">
        <w:rPr>
          <w:rFonts w:ascii="Arial" w:eastAsia="Arial" w:hAnsi="Arial" w:cs="Arial"/>
          <w:b/>
          <w:sz w:val="22"/>
          <w:szCs w:val="22"/>
        </w:rPr>
        <w:t xml:space="preserve">ARTICLE X: </w:t>
      </w:r>
      <w:r w:rsidRPr="00E32D69">
        <w:rPr>
          <w:rFonts w:ascii="Arial" w:eastAsia="Arial" w:hAnsi="Arial" w:cs="Arial"/>
          <w:b/>
          <w:i/>
          <w:sz w:val="22"/>
          <w:szCs w:val="22"/>
        </w:rPr>
        <w:t>Executive Director – Secretariat</w:t>
      </w:r>
    </w:p>
    <w:p w14:paraId="5BA75418"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The Executive Director is appointed or removed from office by the President upon approval of the Board.</w:t>
      </w:r>
    </w:p>
    <w:p w14:paraId="3D520D90"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The Executive Director is responsible for the operation of the Secretariat, for carrying out the business affairs of the Union and reporting to the President. He/she may be designated by the President to represent the Union vis-à-vis official bodies and third parties.</w:t>
      </w:r>
    </w:p>
    <w:p w14:paraId="0FDF15EC" w14:textId="18D01D83" w:rsidR="002C248E" w:rsidRPr="00C55F98" w:rsidRDefault="0086106E" w:rsidP="00B956B0">
      <w:pPr>
        <w:tabs>
          <w:tab w:val="left" w:pos="567"/>
        </w:tabs>
        <w:spacing w:after="80"/>
        <w:ind w:left="567" w:hanging="567"/>
        <w:jc w:val="both"/>
        <w:rPr>
          <w:color w:val="auto"/>
        </w:rPr>
      </w:pPr>
      <w:r w:rsidRPr="00E71B36">
        <w:rPr>
          <w:rFonts w:ascii="Arial" w:eastAsia="Arial" w:hAnsi="Arial" w:cs="Arial"/>
          <w:sz w:val="18"/>
          <w:szCs w:val="18"/>
        </w:rPr>
        <w:t xml:space="preserve">3 </w:t>
      </w:r>
      <w:r w:rsidRPr="00E71B36">
        <w:rPr>
          <w:rFonts w:ascii="Arial" w:eastAsia="Arial" w:hAnsi="Arial" w:cs="Arial"/>
          <w:sz w:val="18"/>
          <w:szCs w:val="18"/>
        </w:rPr>
        <w:tab/>
        <w:t>A Deputy Executive Director may be appointed</w:t>
      </w:r>
      <w:r w:rsidR="00F71F40" w:rsidRPr="00E71B36">
        <w:rPr>
          <w:rFonts w:ascii="Arial" w:eastAsia="Arial" w:hAnsi="Arial" w:cs="Arial"/>
          <w:sz w:val="18"/>
          <w:szCs w:val="18"/>
        </w:rPr>
        <w:t xml:space="preserve">. </w:t>
      </w:r>
      <w:r w:rsidR="005E237B" w:rsidRPr="00E71B36">
        <w:rPr>
          <w:rFonts w:ascii="Arial" w:eastAsia="Arial" w:hAnsi="Arial" w:cs="Arial"/>
          <w:color w:val="auto"/>
          <w:sz w:val="18"/>
          <w:szCs w:val="18"/>
        </w:rPr>
        <w:t>(S</w:t>
      </w:r>
      <w:r w:rsidR="00F71F40" w:rsidRPr="00E71B36">
        <w:rPr>
          <w:rFonts w:ascii="Arial" w:eastAsia="Arial" w:hAnsi="Arial" w:cs="Arial"/>
          <w:color w:val="auto"/>
          <w:sz w:val="18"/>
          <w:szCs w:val="18"/>
        </w:rPr>
        <w:t xml:space="preserve">ee also </w:t>
      </w:r>
      <w:r w:rsidR="009F5FE1" w:rsidRPr="00E71B36">
        <w:rPr>
          <w:rFonts w:ascii="Arial" w:eastAsia="Arial" w:hAnsi="Arial" w:cs="Arial"/>
          <w:color w:val="auto"/>
          <w:sz w:val="18"/>
          <w:szCs w:val="18"/>
        </w:rPr>
        <w:t xml:space="preserve">Statutes </w:t>
      </w:r>
      <w:r w:rsidRPr="00E71B36">
        <w:rPr>
          <w:rFonts w:ascii="Arial" w:eastAsia="Arial" w:hAnsi="Arial" w:cs="Arial"/>
          <w:color w:val="auto"/>
          <w:sz w:val="18"/>
          <w:szCs w:val="18"/>
        </w:rPr>
        <w:t>Art</w:t>
      </w:r>
      <w:r w:rsidRPr="00C55F98">
        <w:rPr>
          <w:rFonts w:ascii="Arial" w:eastAsia="Arial" w:hAnsi="Arial" w:cs="Arial"/>
          <w:color w:val="auto"/>
          <w:sz w:val="18"/>
          <w:szCs w:val="18"/>
        </w:rPr>
        <w:t>icle VIII.8</w:t>
      </w:r>
      <w:r w:rsidR="00F71F40" w:rsidRPr="00C55F98">
        <w:rPr>
          <w:rFonts w:ascii="Arial" w:eastAsia="Arial" w:hAnsi="Arial" w:cs="Arial"/>
          <w:color w:val="auto"/>
          <w:sz w:val="18"/>
          <w:szCs w:val="18"/>
        </w:rPr>
        <w:t>)</w:t>
      </w:r>
    </w:p>
    <w:p w14:paraId="7C58B295"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The Deputy Executive Director can act as Executive Director if no Executive Director has been appointed or the Executive Director is not able to act.</w:t>
      </w:r>
    </w:p>
    <w:p w14:paraId="71C7F2A4" w14:textId="28DA7255" w:rsidR="002C248E" w:rsidRDefault="0086106E" w:rsidP="00B956B0">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The Executive Director or Deputy Executive Director</w:t>
      </w:r>
      <w:r w:rsidR="007F6EBA" w:rsidRPr="007F6EBA">
        <w:rPr>
          <w:rFonts w:ascii="Arial" w:eastAsia="Arial" w:hAnsi="Arial" w:cs="Arial"/>
          <w:sz w:val="18"/>
          <w:szCs w:val="18"/>
        </w:rPr>
        <w:t xml:space="preserve"> </w:t>
      </w:r>
      <w:r w:rsidR="007F6EBA">
        <w:rPr>
          <w:rFonts w:ascii="Arial" w:eastAsia="Arial" w:hAnsi="Arial" w:cs="Arial"/>
          <w:sz w:val="18"/>
          <w:szCs w:val="18"/>
        </w:rPr>
        <w:t>is authorized to sign legally binding contracts</w:t>
      </w:r>
      <w:r>
        <w:rPr>
          <w:rFonts w:ascii="Arial" w:eastAsia="Arial" w:hAnsi="Arial" w:cs="Arial"/>
          <w:sz w:val="18"/>
          <w:szCs w:val="18"/>
        </w:rPr>
        <w:t>, the latter only in the case that the Executive Director position is vacant.</w:t>
      </w:r>
    </w:p>
    <w:p w14:paraId="1EB468CE"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6 </w:t>
      </w:r>
      <w:r>
        <w:rPr>
          <w:rFonts w:ascii="Arial" w:eastAsia="Arial" w:hAnsi="Arial" w:cs="Arial"/>
          <w:sz w:val="18"/>
          <w:szCs w:val="18"/>
        </w:rPr>
        <w:tab/>
        <w:t>The Executive Director is appointed, not elected, and serves a five-year term, renewable subject to appraisal of performance by the Board.</w:t>
      </w:r>
    </w:p>
    <w:p w14:paraId="0A25579E" w14:textId="77777777" w:rsidR="002C248E" w:rsidRPr="00E71B36" w:rsidRDefault="0086106E" w:rsidP="00B956B0">
      <w:pPr>
        <w:tabs>
          <w:tab w:val="left" w:pos="567"/>
        </w:tabs>
        <w:spacing w:after="80"/>
        <w:ind w:left="567" w:hanging="567"/>
        <w:jc w:val="both"/>
      </w:pPr>
      <w:r>
        <w:rPr>
          <w:rFonts w:ascii="Arial" w:eastAsia="Arial" w:hAnsi="Arial" w:cs="Arial"/>
          <w:sz w:val="18"/>
          <w:szCs w:val="18"/>
        </w:rPr>
        <w:t xml:space="preserve">7 </w:t>
      </w:r>
      <w:r>
        <w:rPr>
          <w:rFonts w:ascii="Arial" w:eastAsia="Arial" w:hAnsi="Arial" w:cs="Arial"/>
          <w:sz w:val="18"/>
          <w:szCs w:val="18"/>
        </w:rPr>
        <w:tab/>
        <w:t xml:space="preserve">The Union’s financial affairs are administered by the Executive Director, under the responsibility of the President. The Executive Director also prepares the annual budget for the approval of </w:t>
      </w:r>
      <w:r w:rsidRPr="00E71B36">
        <w:rPr>
          <w:rFonts w:ascii="Arial" w:eastAsia="Arial" w:hAnsi="Arial" w:cs="Arial"/>
          <w:sz w:val="18"/>
          <w:szCs w:val="18"/>
        </w:rPr>
        <w:t>the Board.</w:t>
      </w:r>
    </w:p>
    <w:p w14:paraId="559F0564" w14:textId="27964252"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8 </w:t>
      </w:r>
      <w:r w:rsidRPr="00E71B36">
        <w:rPr>
          <w:rFonts w:ascii="Arial" w:eastAsia="Arial" w:hAnsi="Arial" w:cs="Arial"/>
          <w:sz w:val="18"/>
          <w:szCs w:val="18"/>
        </w:rPr>
        <w:tab/>
        <w:t>The Executive Director deposits all funds and investment securities on advice of the Management Committee, in the name and to the credit of the Union (see also Internal Regulations Section V.</w:t>
      </w:r>
      <w:r w:rsidR="009F5FE1" w:rsidRPr="00E71B36">
        <w:rPr>
          <w:rFonts w:ascii="Arial" w:eastAsia="Arial" w:hAnsi="Arial" w:cs="Arial"/>
          <w:sz w:val="18"/>
          <w:szCs w:val="18"/>
        </w:rPr>
        <w:t>6</w:t>
      </w:r>
      <w:r w:rsidRPr="00E71B36">
        <w:rPr>
          <w:rFonts w:ascii="Arial" w:eastAsia="Arial" w:hAnsi="Arial" w:cs="Arial"/>
          <w:sz w:val="18"/>
          <w:szCs w:val="18"/>
        </w:rPr>
        <w:t>.1.1.4 and V.</w:t>
      </w:r>
      <w:r w:rsidR="009F5FE1" w:rsidRPr="00E71B36">
        <w:rPr>
          <w:rFonts w:ascii="Arial" w:eastAsia="Arial" w:hAnsi="Arial" w:cs="Arial"/>
          <w:sz w:val="18"/>
          <w:szCs w:val="18"/>
        </w:rPr>
        <w:t>6</w:t>
      </w:r>
      <w:r w:rsidRPr="00E71B36">
        <w:rPr>
          <w:rFonts w:ascii="Arial" w:eastAsia="Arial" w:hAnsi="Arial" w:cs="Arial"/>
          <w:sz w:val="18"/>
          <w:szCs w:val="18"/>
        </w:rPr>
        <w:t>.1.1.6).</w:t>
      </w:r>
    </w:p>
    <w:p w14:paraId="509EA19F" w14:textId="0D86B890"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9 </w:t>
      </w:r>
      <w:r w:rsidRPr="00E71B36">
        <w:rPr>
          <w:rFonts w:ascii="Arial" w:eastAsia="Arial" w:hAnsi="Arial" w:cs="Arial"/>
          <w:sz w:val="18"/>
          <w:szCs w:val="18"/>
        </w:rPr>
        <w:tab/>
        <w:t xml:space="preserve">The accounts of the Union are prepared </w:t>
      </w:r>
      <w:r w:rsidR="00F71F40" w:rsidRPr="00E71B36">
        <w:rPr>
          <w:rFonts w:ascii="Arial" w:eastAsia="Arial" w:hAnsi="Arial" w:cs="Arial"/>
          <w:sz w:val="18"/>
          <w:szCs w:val="18"/>
        </w:rPr>
        <w:t xml:space="preserve">at </w:t>
      </w:r>
      <w:r w:rsidRPr="00E71B36">
        <w:rPr>
          <w:rFonts w:ascii="Arial" w:eastAsia="Arial" w:hAnsi="Arial" w:cs="Arial"/>
          <w:sz w:val="18"/>
          <w:szCs w:val="18"/>
        </w:rPr>
        <w:t>the end of each calendar year. The Executive Director submits</w:t>
      </w:r>
      <w:r>
        <w:rPr>
          <w:rFonts w:ascii="Arial" w:eastAsia="Arial" w:hAnsi="Arial" w:cs="Arial"/>
          <w:sz w:val="18"/>
          <w:szCs w:val="18"/>
        </w:rPr>
        <w:t xml:space="preserve"> them to the Board after the accounts have been audited by one authorized independent auditor appointed by the Board.</w:t>
      </w:r>
    </w:p>
    <w:p w14:paraId="70AB37DC"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10 </w:t>
      </w:r>
      <w:r>
        <w:rPr>
          <w:rFonts w:ascii="Arial" w:eastAsia="Arial" w:hAnsi="Arial" w:cs="Arial"/>
          <w:sz w:val="18"/>
          <w:szCs w:val="18"/>
        </w:rPr>
        <w:tab/>
        <w:t>An audited statement of the accounts is published each year in the Annual Report of the Union.</w:t>
      </w:r>
    </w:p>
    <w:p w14:paraId="27F45762" w14:textId="77777777" w:rsidR="00E222AB" w:rsidRPr="007D2EC6" w:rsidRDefault="00E222AB" w:rsidP="00E32D69">
      <w:pPr>
        <w:tabs>
          <w:tab w:val="left" w:pos="567"/>
        </w:tabs>
        <w:ind w:left="567" w:hanging="567"/>
        <w:jc w:val="both"/>
        <w:rPr>
          <w:sz w:val="22"/>
          <w:szCs w:val="22"/>
        </w:rPr>
      </w:pPr>
      <w:bookmarkStart w:id="33" w:name="h.qsh70q" w:colFirst="0" w:colLast="0"/>
      <w:bookmarkEnd w:id="33"/>
    </w:p>
    <w:p w14:paraId="3441E883"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XI: </w:t>
      </w:r>
      <w:r w:rsidRPr="00E32D69">
        <w:rPr>
          <w:rFonts w:ascii="Arial" w:eastAsia="Arial" w:hAnsi="Arial" w:cs="Arial"/>
          <w:b/>
          <w:i/>
          <w:sz w:val="22"/>
          <w:szCs w:val="22"/>
        </w:rPr>
        <w:t>Divisions</w:t>
      </w:r>
    </w:p>
    <w:p w14:paraId="5F81B471" w14:textId="77777777" w:rsidR="002C248E" w:rsidRPr="00E32D69" w:rsidRDefault="0086106E" w:rsidP="007D2EC6">
      <w:pPr>
        <w:tabs>
          <w:tab w:val="left" w:pos="567"/>
        </w:tabs>
        <w:spacing w:after="60"/>
        <w:ind w:left="567" w:hanging="567"/>
        <w:jc w:val="both"/>
        <w:rPr>
          <w:sz w:val="22"/>
          <w:szCs w:val="22"/>
        </w:rPr>
      </w:pPr>
      <w:r w:rsidRPr="00E32D69">
        <w:rPr>
          <w:rFonts w:ascii="Arial" w:eastAsia="Arial" w:hAnsi="Arial" w:cs="Arial"/>
          <w:b/>
          <w:i/>
          <w:sz w:val="18"/>
          <w:szCs w:val="18"/>
        </w:rPr>
        <w:t>Function</w:t>
      </w:r>
    </w:p>
    <w:p w14:paraId="0DF43E80" w14:textId="4A7AFD7C"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 Union’s field of scientific activity is </w:t>
      </w:r>
      <w:r w:rsidR="007F6EBA">
        <w:rPr>
          <w:rFonts w:ascii="Arial" w:eastAsia="Arial" w:hAnsi="Arial" w:cs="Arial"/>
          <w:sz w:val="18"/>
          <w:szCs w:val="18"/>
        </w:rPr>
        <w:t xml:space="preserve">distributed </w:t>
      </w:r>
      <w:r>
        <w:rPr>
          <w:rFonts w:ascii="Arial" w:eastAsia="Arial" w:hAnsi="Arial" w:cs="Arial"/>
          <w:sz w:val="18"/>
          <w:szCs w:val="18"/>
        </w:rPr>
        <w:t>over a number of Divisions.</w:t>
      </w:r>
    </w:p>
    <w:p w14:paraId="6E0E7A1B" w14:textId="6B5B52A3"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 xml:space="preserve">The main function of Divisions is to support researchers in collaborative work and provide an organizational link among Research Groups and associated Working Parties </w:t>
      </w:r>
      <w:r w:rsidR="007F6EBA">
        <w:rPr>
          <w:rFonts w:ascii="Arial" w:eastAsia="Arial" w:hAnsi="Arial" w:cs="Arial"/>
          <w:sz w:val="18"/>
          <w:szCs w:val="18"/>
        </w:rPr>
        <w:t xml:space="preserve">within their respective Divisions, </w:t>
      </w:r>
      <w:r>
        <w:rPr>
          <w:rFonts w:ascii="Arial" w:eastAsia="Arial" w:hAnsi="Arial" w:cs="Arial"/>
          <w:sz w:val="18"/>
          <w:szCs w:val="18"/>
        </w:rPr>
        <w:t>and also between these Groups and the Board (See Statutes Article XII).</w:t>
      </w:r>
    </w:p>
    <w:p w14:paraId="3C6F5432" w14:textId="77777777" w:rsidR="002C248E" w:rsidRPr="00E32D69" w:rsidRDefault="0086106E" w:rsidP="007D2EC6">
      <w:pPr>
        <w:tabs>
          <w:tab w:val="left" w:pos="567"/>
        </w:tabs>
        <w:spacing w:after="60"/>
        <w:ind w:left="567" w:hanging="567"/>
        <w:jc w:val="both"/>
        <w:rPr>
          <w:sz w:val="22"/>
          <w:szCs w:val="22"/>
        </w:rPr>
      </w:pPr>
      <w:r w:rsidRPr="00E32D69">
        <w:rPr>
          <w:rFonts w:ascii="Arial" w:eastAsia="Arial" w:hAnsi="Arial" w:cs="Arial"/>
          <w:b/>
          <w:i/>
          <w:sz w:val="18"/>
          <w:szCs w:val="18"/>
        </w:rPr>
        <w:t>Composition</w:t>
      </w:r>
    </w:p>
    <w:p w14:paraId="15FDDBB5" w14:textId="29CEC92E"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Each Division may have a</w:t>
      </w:r>
      <w:r w:rsidR="007F6EBA">
        <w:rPr>
          <w:rFonts w:ascii="Arial" w:eastAsia="Arial" w:hAnsi="Arial" w:cs="Arial"/>
          <w:sz w:val="18"/>
          <w:szCs w:val="18"/>
        </w:rPr>
        <w:t>ny</w:t>
      </w:r>
      <w:r>
        <w:rPr>
          <w:rFonts w:ascii="Arial" w:eastAsia="Arial" w:hAnsi="Arial" w:cs="Arial"/>
          <w:sz w:val="18"/>
          <w:szCs w:val="18"/>
        </w:rPr>
        <w:t xml:space="preserve"> number of Research Groups and Working Parties.</w:t>
      </w:r>
    </w:p>
    <w:p w14:paraId="46E2648D" w14:textId="77777777" w:rsidR="002C248E" w:rsidRPr="00E32D69" w:rsidRDefault="0086106E" w:rsidP="007D2EC6">
      <w:pPr>
        <w:tabs>
          <w:tab w:val="left" w:pos="567"/>
        </w:tabs>
        <w:spacing w:after="60"/>
        <w:ind w:left="567" w:hanging="567"/>
        <w:jc w:val="both"/>
        <w:rPr>
          <w:sz w:val="22"/>
          <w:szCs w:val="22"/>
        </w:rPr>
      </w:pPr>
      <w:r w:rsidRPr="00E32D69">
        <w:rPr>
          <w:rFonts w:ascii="Arial" w:eastAsia="Arial" w:hAnsi="Arial" w:cs="Arial"/>
          <w:b/>
          <w:i/>
          <w:sz w:val="18"/>
          <w:szCs w:val="18"/>
        </w:rPr>
        <w:t>Procedure</w:t>
      </w:r>
    </w:p>
    <w:p w14:paraId="76385F18" w14:textId="297E3A31"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4 </w:t>
      </w:r>
      <w:r w:rsidRPr="00E71B36">
        <w:rPr>
          <w:rFonts w:ascii="Arial" w:eastAsia="Arial" w:hAnsi="Arial" w:cs="Arial"/>
          <w:sz w:val="18"/>
          <w:szCs w:val="18"/>
        </w:rPr>
        <w:tab/>
        <w:t xml:space="preserve">Each Division is led by a </w:t>
      </w:r>
      <w:r w:rsidR="00873EE2" w:rsidRPr="00E71B36">
        <w:rPr>
          <w:rFonts w:ascii="Arial" w:eastAsia="Arial" w:hAnsi="Arial" w:cs="Arial"/>
          <w:sz w:val="18"/>
          <w:szCs w:val="18"/>
        </w:rPr>
        <w:t>team of</w:t>
      </w:r>
      <w:r w:rsidR="001A7B78" w:rsidRPr="00E71B36">
        <w:rPr>
          <w:rFonts w:ascii="Arial" w:eastAsia="Arial" w:hAnsi="Arial" w:cs="Arial"/>
          <w:sz w:val="18"/>
          <w:szCs w:val="18"/>
        </w:rPr>
        <w:t xml:space="preserve"> two</w:t>
      </w:r>
      <w:r w:rsidR="00873EE2" w:rsidRPr="00E71B36">
        <w:rPr>
          <w:rFonts w:ascii="Arial" w:eastAsia="Arial" w:hAnsi="Arial" w:cs="Arial"/>
          <w:sz w:val="18"/>
          <w:szCs w:val="18"/>
        </w:rPr>
        <w:t xml:space="preserve"> </w:t>
      </w:r>
      <w:r w:rsidRPr="00E71B36">
        <w:rPr>
          <w:rFonts w:ascii="Arial" w:eastAsia="Arial" w:hAnsi="Arial" w:cs="Arial"/>
          <w:sz w:val="18"/>
          <w:szCs w:val="18"/>
        </w:rPr>
        <w:t xml:space="preserve">Division </w:t>
      </w:r>
      <w:r w:rsidR="00873EE2" w:rsidRPr="00E71B36">
        <w:rPr>
          <w:rFonts w:ascii="Arial" w:eastAsia="Arial" w:hAnsi="Arial" w:cs="Arial"/>
          <w:sz w:val="18"/>
          <w:szCs w:val="18"/>
        </w:rPr>
        <w:t>Co-</w:t>
      </w:r>
      <w:r w:rsidRPr="00E71B36">
        <w:rPr>
          <w:rFonts w:ascii="Arial" w:eastAsia="Arial" w:hAnsi="Arial" w:cs="Arial"/>
          <w:sz w:val="18"/>
          <w:szCs w:val="18"/>
        </w:rPr>
        <w:t>Coordinator</w:t>
      </w:r>
      <w:r w:rsidR="00873EE2" w:rsidRPr="00E71B36">
        <w:rPr>
          <w:rFonts w:ascii="Arial" w:eastAsia="Arial" w:hAnsi="Arial" w:cs="Arial"/>
          <w:sz w:val="18"/>
          <w:szCs w:val="18"/>
        </w:rPr>
        <w:t>s</w:t>
      </w:r>
      <w:r w:rsidRPr="00E71B36">
        <w:rPr>
          <w:rFonts w:ascii="Arial" w:eastAsia="Arial" w:hAnsi="Arial" w:cs="Arial"/>
          <w:sz w:val="18"/>
          <w:szCs w:val="18"/>
        </w:rPr>
        <w:t xml:space="preserve"> who </w:t>
      </w:r>
      <w:r w:rsidR="00873EE2" w:rsidRPr="00E71B36">
        <w:rPr>
          <w:rFonts w:ascii="Arial" w:eastAsia="Arial" w:hAnsi="Arial" w:cs="Arial"/>
          <w:sz w:val="18"/>
          <w:szCs w:val="18"/>
        </w:rPr>
        <w:t>are</w:t>
      </w:r>
      <w:r w:rsidRPr="00E71B36">
        <w:rPr>
          <w:rFonts w:ascii="Arial" w:eastAsia="Arial" w:hAnsi="Arial" w:cs="Arial"/>
          <w:sz w:val="18"/>
          <w:szCs w:val="18"/>
        </w:rPr>
        <w:t xml:space="preserve"> Memb</w:t>
      </w:r>
      <w:r w:rsidR="007669AE" w:rsidRPr="00E71B36">
        <w:rPr>
          <w:rFonts w:ascii="Arial" w:eastAsia="Arial" w:hAnsi="Arial" w:cs="Arial"/>
          <w:sz w:val="18"/>
          <w:szCs w:val="18"/>
        </w:rPr>
        <w:t>er</w:t>
      </w:r>
      <w:r w:rsidR="00873EE2" w:rsidRPr="00E71B36">
        <w:rPr>
          <w:rFonts w:ascii="Arial" w:eastAsia="Arial" w:hAnsi="Arial" w:cs="Arial"/>
          <w:sz w:val="18"/>
          <w:szCs w:val="18"/>
        </w:rPr>
        <w:t>s</w:t>
      </w:r>
      <w:r w:rsidR="007669AE" w:rsidRPr="00E71B36">
        <w:rPr>
          <w:rFonts w:ascii="Arial" w:eastAsia="Arial" w:hAnsi="Arial" w:cs="Arial"/>
          <w:sz w:val="18"/>
          <w:szCs w:val="18"/>
        </w:rPr>
        <w:t xml:space="preserve"> of the Board, and up to four</w:t>
      </w:r>
      <w:r w:rsidRPr="00E71B36">
        <w:rPr>
          <w:rFonts w:ascii="Arial" w:eastAsia="Arial" w:hAnsi="Arial" w:cs="Arial"/>
          <w:sz w:val="18"/>
          <w:szCs w:val="18"/>
        </w:rPr>
        <w:t xml:space="preserve"> Deputy Coordinators of whom </w:t>
      </w:r>
      <w:r w:rsidR="00BF365F" w:rsidRPr="00E71B36">
        <w:rPr>
          <w:rFonts w:ascii="Arial" w:eastAsia="Arial" w:hAnsi="Arial" w:cs="Arial"/>
          <w:color w:val="auto"/>
          <w:sz w:val="18"/>
          <w:szCs w:val="18"/>
        </w:rPr>
        <w:t xml:space="preserve">preferably </w:t>
      </w:r>
      <w:r w:rsidRPr="00E71B36">
        <w:rPr>
          <w:rFonts w:ascii="Arial" w:eastAsia="Arial" w:hAnsi="Arial" w:cs="Arial"/>
          <w:color w:val="auto"/>
          <w:sz w:val="18"/>
          <w:szCs w:val="18"/>
        </w:rPr>
        <w:t xml:space="preserve">two </w:t>
      </w:r>
      <w:r w:rsidR="00BF365F" w:rsidRPr="00E71B36">
        <w:rPr>
          <w:rFonts w:ascii="Arial" w:eastAsia="Arial" w:hAnsi="Arial" w:cs="Arial"/>
          <w:color w:val="auto"/>
          <w:sz w:val="18"/>
          <w:szCs w:val="18"/>
        </w:rPr>
        <w:t xml:space="preserve">should </w:t>
      </w:r>
      <w:r w:rsidRPr="00E71B36">
        <w:rPr>
          <w:rFonts w:ascii="Arial" w:eastAsia="Arial" w:hAnsi="Arial" w:cs="Arial"/>
          <w:sz w:val="18"/>
          <w:szCs w:val="18"/>
        </w:rPr>
        <w:t>come from amongst the Coordinators</w:t>
      </w:r>
      <w:r>
        <w:rPr>
          <w:rFonts w:ascii="Arial" w:eastAsia="Arial" w:hAnsi="Arial" w:cs="Arial"/>
          <w:sz w:val="18"/>
          <w:szCs w:val="18"/>
        </w:rPr>
        <w:t xml:space="preserve"> of the Research Groups of the Division.</w:t>
      </w:r>
    </w:p>
    <w:p w14:paraId="6BA50ECE" w14:textId="77777777" w:rsidR="002C248E" w:rsidRDefault="0086106E" w:rsidP="00B956B0">
      <w:pPr>
        <w:tabs>
          <w:tab w:val="left" w:pos="567"/>
        </w:tabs>
        <w:spacing w:after="80"/>
        <w:ind w:left="567" w:hanging="567"/>
        <w:jc w:val="both"/>
      </w:pPr>
      <w:r>
        <w:rPr>
          <w:rFonts w:ascii="Arial" w:eastAsia="Arial" w:hAnsi="Arial" w:cs="Arial"/>
          <w:sz w:val="18"/>
          <w:szCs w:val="18"/>
        </w:rPr>
        <w:lastRenderedPageBreak/>
        <w:t xml:space="preserve">5 </w:t>
      </w:r>
      <w:r>
        <w:rPr>
          <w:rFonts w:ascii="Arial" w:eastAsia="Arial" w:hAnsi="Arial" w:cs="Arial"/>
          <w:sz w:val="18"/>
          <w:szCs w:val="18"/>
        </w:rPr>
        <w:tab/>
        <w:t>The number of Divisions and the broad research field of each is determined by the Board and approved by the International Council.</w:t>
      </w:r>
    </w:p>
    <w:p w14:paraId="3635F50A" w14:textId="2CC2F76A" w:rsidR="002C248E" w:rsidRPr="00E71B36" w:rsidRDefault="0086106E" w:rsidP="00B956B0">
      <w:pPr>
        <w:tabs>
          <w:tab w:val="left" w:pos="567"/>
        </w:tabs>
        <w:spacing w:after="80"/>
        <w:ind w:left="567" w:hanging="567"/>
        <w:jc w:val="both"/>
      </w:pPr>
      <w:r>
        <w:rPr>
          <w:rFonts w:ascii="Arial" w:eastAsia="Arial" w:hAnsi="Arial" w:cs="Arial"/>
          <w:sz w:val="18"/>
          <w:szCs w:val="18"/>
        </w:rPr>
        <w:t xml:space="preserve">6 </w:t>
      </w:r>
      <w:r>
        <w:rPr>
          <w:rFonts w:ascii="Arial" w:eastAsia="Arial" w:hAnsi="Arial" w:cs="Arial"/>
          <w:sz w:val="18"/>
          <w:szCs w:val="18"/>
        </w:rPr>
        <w:tab/>
        <w:t xml:space="preserve">Each </w:t>
      </w:r>
      <w:r w:rsidRPr="00E71B36">
        <w:rPr>
          <w:rFonts w:ascii="Arial" w:eastAsia="Arial" w:hAnsi="Arial" w:cs="Arial"/>
          <w:sz w:val="18"/>
          <w:szCs w:val="18"/>
        </w:rPr>
        <w:t xml:space="preserve">Division </w:t>
      </w:r>
      <w:r w:rsidR="00873EE2" w:rsidRPr="00E71B36">
        <w:rPr>
          <w:rFonts w:ascii="Arial" w:eastAsia="Arial" w:hAnsi="Arial" w:cs="Arial"/>
          <w:sz w:val="18"/>
          <w:szCs w:val="18"/>
        </w:rPr>
        <w:t>Co-</w:t>
      </w:r>
      <w:r w:rsidRPr="00E71B36">
        <w:rPr>
          <w:rFonts w:ascii="Arial" w:eastAsia="Arial" w:hAnsi="Arial" w:cs="Arial"/>
          <w:sz w:val="18"/>
          <w:szCs w:val="18"/>
        </w:rPr>
        <w:t>Coordinator represents the Research Groups in his/her Division on the Board.</w:t>
      </w:r>
      <w:r w:rsidR="008C56C1" w:rsidRPr="00E71B36">
        <w:rPr>
          <w:rFonts w:ascii="Arial" w:eastAsia="Arial" w:hAnsi="Arial" w:cs="Arial"/>
          <w:sz w:val="18"/>
          <w:szCs w:val="18"/>
        </w:rPr>
        <w:t xml:space="preserve"> The division of duties between the Division Co-Coordinators shall be determined and agreed upon by the Division Co-Coordinators.</w:t>
      </w:r>
    </w:p>
    <w:p w14:paraId="4F065261" w14:textId="469BB329"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7 </w:t>
      </w:r>
      <w:r w:rsidRPr="00E71B36">
        <w:rPr>
          <w:rFonts w:ascii="Arial" w:eastAsia="Arial" w:hAnsi="Arial" w:cs="Arial"/>
          <w:sz w:val="18"/>
          <w:szCs w:val="18"/>
        </w:rPr>
        <w:tab/>
      </w:r>
      <w:r w:rsidRPr="00E944E4">
        <w:rPr>
          <w:rFonts w:ascii="Arial" w:eastAsia="Arial" w:hAnsi="Arial" w:cs="Arial"/>
          <w:sz w:val="18"/>
          <w:szCs w:val="18"/>
        </w:rPr>
        <w:t xml:space="preserve">Candidates for Division </w:t>
      </w:r>
      <w:r w:rsidR="00873EE2" w:rsidRPr="00E944E4">
        <w:rPr>
          <w:rFonts w:ascii="Arial" w:eastAsia="Arial" w:hAnsi="Arial" w:cs="Arial"/>
          <w:sz w:val="18"/>
          <w:szCs w:val="18"/>
        </w:rPr>
        <w:t>Co-</w:t>
      </w:r>
      <w:r w:rsidRPr="00E944E4">
        <w:rPr>
          <w:rFonts w:ascii="Arial" w:eastAsia="Arial" w:hAnsi="Arial" w:cs="Arial"/>
          <w:sz w:val="18"/>
          <w:szCs w:val="18"/>
        </w:rPr>
        <w:t>Coordinator will normally be proposed by the Divisions concerned and will be elected by the International Council on the recommendation of the Board.</w:t>
      </w:r>
      <w:r w:rsidR="00C11D7D" w:rsidRPr="00E944E4">
        <w:rPr>
          <w:rFonts w:ascii="Arial" w:eastAsia="Arial" w:hAnsi="Arial" w:cs="Arial"/>
          <w:sz w:val="18"/>
          <w:szCs w:val="18"/>
        </w:rPr>
        <w:t xml:space="preserve"> At least one of the </w:t>
      </w:r>
      <w:r w:rsidR="00035B35" w:rsidRPr="00E944E4">
        <w:rPr>
          <w:rFonts w:ascii="Arial" w:eastAsia="Arial" w:hAnsi="Arial" w:cs="Arial"/>
          <w:sz w:val="18"/>
          <w:szCs w:val="18"/>
        </w:rPr>
        <w:t xml:space="preserve">two </w:t>
      </w:r>
      <w:r w:rsidR="00C11D7D" w:rsidRPr="00E944E4">
        <w:rPr>
          <w:rFonts w:ascii="Arial" w:eastAsia="Arial" w:hAnsi="Arial" w:cs="Arial"/>
          <w:sz w:val="18"/>
          <w:szCs w:val="18"/>
        </w:rPr>
        <w:t>Division Co-Coordinators must be female an</w:t>
      </w:r>
      <w:r w:rsidR="00035B35" w:rsidRPr="00E944E4">
        <w:rPr>
          <w:rFonts w:ascii="Arial" w:eastAsia="Arial" w:hAnsi="Arial" w:cs="Arial"/>
          <w:sz w:val="18"/>
          <w:szCs w:val="18"/>
        </w:rPr>
        <w:t>d</w:t>
      </w:r>
      <w:r w:rsidR="00C11D7D" w:rsidRPr="00E944E4">
        <w:rPr>
          <w:rFonts w:ascii="Arial" w:eastAsia="Arial" w:hAnsi="Arial" w:cs="Arial"/>
          <w:sz w:val="18"/>
          <w:szCs w:val="18"/>
        </w:rPr>
        <w:t xml:space="preserve">/or from a region of the world currently under-represented in the </w:t>
      </w:r>
      <w:r w:rsidR="00FD73AC" w:rsidRPr="00E944E4">
        <w:rPr>
          <w:rFonts w:ascii="Arial" w:eastAsia="Arial" w:hAnsi="Arial" w:cs="Arial"/>
          <w:sz w:val="18"/>
          <w:szCs w:val="18"/>
        </w:rPr>
        <w:t>v</w:t>
      </w:r>
      <w:r w:rsidR="00C11D7D" w:rsidRPr="00E944E4">
        <w:rPr>
          <w:rFonts w:ascii="Arial" w:eastAsia="Arial" w:hAnsi="Arial" w:cs="Arial"/>
          <w:sz w:val="18"/>
          <w:szCs w:val="18"/>
        </w:rPr>
        <w:t>oting Board.</w:t>
      </w:r>
      <w:r w:rsidR="00C11D7D" w:rsidRPr="00E71B36">
        <w:rPr>
          <w:rFonts w:ascii="Arial" w:eastAsia="Arial" w:hAnsi="Arial" w:cs="Arial"/>
          <w:sz w:val="18"/>
          <w:szCs w:val="18"/>
        </w:rPr>
        <w:t xml:space="preserve"> </w:t>
      </w:r>
    </w:p>
    <w:p w14:paraId="40933399" w14:textId="29318477" w:rsidR="002C248E" w:rsidRPr="00E71B36" w:rsidRDefault="0086106E" w:rsidP="00B956B0">
      <w:pPr>
        <w:tabs>
          <w:tab w:val="left" w:pos="567"/>
        </w:tabs>
        <w:spacing w:after="80"/>
        <w:ind w:left="567" w:hanging="567"/>
        <w:jc w:val="both"/>
        <w:rPr>
          <w:color w:val="auto"/>
        </w:rPr>
      </w:pPr>
      <w:r w:rsidRPr="00E71B36">
        <w:rPr>
          <w:rFonts w:ascii="Arial" w:eastAsia="Arial" w:hAnsi="Arial" w:cs="Arial"/>
          <w:sz w:val="18"/>
          <w:szCs w:val="18"/>
        </w:rPr>
        <w:t xml:space="preserve">8 </w:t>
      </w:r>
      <w:r w:rsidRPr="00E71B36">
        <w:rPr>
          <w:rFonts w:ascii="Arial" w:eastAsia="Arial" w:hAnsi="Arial" w:cs="Arial"/>
          <w:sz w:val="18"/>
          <w:szCs w:val="18"/>
        </w:rPr>
        <w:tab/>
        <w:t xml:space="preserve">Deputy Division Coordinators will be proposed by the Division </w:t>
      </w:r>
      <w:r w:rsidR="008C56C1" w:rsidRPr="00E71B36">
        <w:rPr>
          <w:rFonts w:ascii="Arial" w:eastAsia="Arial" w:hAnsi="Arial" w:cs="Arial"/>
          <w:sz w:val="18"/>
          <w:szCs w:val="18"/>
        </w:rPr>
        <w:t>Co-</w:t>
      </w:r>
      <w:r w:rsidRPr="00E71B36">
        <w:rPr>
          <w:rFonts w:ascii="Arial" w:eastAsia="Arial" w:hAnsi="Arial" w:cs="Arial"/>
          <w:sz w:val="18"/>
          <w:szCs w:val="18"/>
        </w:rPr>
        <w:t>Coordinator</w:t>
      </w:r>
      <w:r w:rsidR="008C56C1" w:rsidRPr="00E71B36">
        <w:rPr>
          <w:rFonts w:ascii="Arial" w:eastAsia="Arial" w:hAnsi="Arial" w:cs="Arial"/>
          <w:sz w:val="18"/>
          <w:szCs w:val="18"/>
        </w:rPr>
        <w:t>s</w:t>
      </w:r>
      <w:r w:rsidRPr="00E71B36">
        <w:rPr>
          <w:rFonts w:ascii="Arial" w:eastAsia="Arial" w:hAnsi="Arial" w:cs="Arial"/>
          <w:sz w:val="18"/>
          <w:szCs w:val="18"/>
        </w:rPr>
        <w:t xml:space="preserve"> in consultation with</w:t>
      </w:r>
      <w:r w:rsidR="00BF365F" w:rsidRPr="00E71B36">
        <w:rPr>
          <w:rFonts w:ascii="Arial" w:eastAsia="Arial" w:hAnsi="Arial" w:cs="Arial"/>
          <w:sz w:val="18"/>
          <w:szCs w:val="18"/>
        </w:rPr>
        <w:t xml:space="preserve"> </w:t>
      </w:r>
      <w:r w:rsidR="00BF365F" w:rsidRPr="00E71B36">
        <w:rPr>
          <w:rFonts w:ascii="Arial" w:eastAsia="Arial" w:hAnsi="Arial" w:cs="Arial"/>
          <w:color w:val="auto"/>
          <w:sz w:val="18"/>
          <w:szCs w:val="18"/>
        </w:rPr>
        <w:t>other officeholders in their</w:t>
      </w:r>
      <w:r w:rsidRPr="00E71B36">
        <w:rPr>
          <w:rFonts w:ascii="Arial" w:eastAsia="Arial" w:hAnsi="Arial" w:cs="Arial"/>
          <w:color w:val="auto"/>
          <w:sz w:val="18"/>
          <w:szCs w:val="18"/>
        </w:rPr>
        <w:t xml:space="preserve"> Divisions and appointed by the Board.</w:t>
      </w:r>
    </w:p>
    <w:p w14:paraId="6A2F3EAF" w14:textId="420B5F6D" w:rsidR="002C248E" w:rsidRDefault="0086106E" w:rsidP="00B956B0">
      <w:pPr>
        <w:tabs>
          <w:tab w:val="left" w:pos="567"/>
        </w:tabs>
        <w:spacing w:after="80"/>
        <w:ind w:left="567" w:hanging="567"/>
        <w:jc w:val="both"/>
      </w:pPr>
      <w:r w:rsidRPr="00E71B36">
        <w:rPr>
          <w:rFonts w:ascii="Arial" w:eastAsia="Arial" w:hAnsi="Arial" w:cs="Arial"/>
          <w:sz w:val="18"/>
          <w:szCs w:val="18"/>
        </w:rPr>
        <w:t xml:space="preserve">9 </w:t>
      </w:r>
      <w:r w:rsidRPr="00E71B36">
        <w:rPr>
          <w:rFonts w:ascii="Arial" w:eastAsia="Arial" w:hAnsi="Arial" w:cs="Arial"/>
          <w:sz w:val="18"/>
          <w:szCs w:val="18"/>
        </w:rPr>
        <w:tab/>
        <w:t xml:space="preserve">Division </w:t>
      </w:r>
      <w:r w:rsidR="008C56C1" w:rsidRPr="00E71B36">
        <w:rPr>
          <w:rFonts w:ascii="Arial" w:eastAsia="Arial" w:hAnsi="Arial" w:cs="Arial"/>
          <w:sz w:val="18"/>
          <w:szCs w:val="18"/>
        </w:rPr>
        <w:t>Co-</w:t>
      </w:r>
      <w:r w:rsidRPr="00E71B36">
        <w:rPr>
          <w:rFonts w:ascii="Arial" w:eastAsia="Arial" w:hAnsi="Arial" w:cs="Arial"/>
          <w:sz w:val="18"/>
          <w:szCs w:val="18"/>
        </w:rPr>
        <w:t>Coordinators and their Deputies hold office from the first day after the IUFRO World Congress until the last day of the next World Congress. If they</w:t>
      </w:r>
      <w:r>
        <w:rPr>
          <w:rFonts w:ascii="Arial" w:eastAsia="Arial" w:hAnsi="Arial" w:cs="Arial"/>
          <w:sz w:val="18"/>
          <w:szCs w:val="18"/>
        </w:rPr>
        <w:t xml:space="preserve"> have served one full term, they are eligible for only one more term in the same post; if they were appointed between Congresses to fill a vacancy</w:t>
      </w:r>
      <w:r w:rsidR="008E6981">
        <w:rPr>
          <w:rFonts w:ascii="Arial" w:eastAsia="Arial" w:hAnsi="Arial" w:cs="Arial"/>
          <w:sz w:val="18"/>
          <w:szCs w:val="18"/>
        </w:rPr>
        <w:t>,</w:t>
      </w:r>
      <w:r>
        <w:rPr>
          <w:rFonts w:ascii="Arial" w:eastAsia="Arial" w:hAnsi="Arial" w:cs="Arial"/>
          <w:sz w:val="18"/>
          <w:szCs w:val="18"/>
        </w:rPr>
        <w:t xml:space="preserve"> they are eligible for two full terms.</w:t>
      </w:r>
    </w:p>
    <w:p w14:paraId="3184B211" w14:textId="77777777" w:rsidR="002C248E" w:rsidRPr="007D2EC6" w:rsidRDefault="002C248E" w:rsidP="00E32D69">
      <w:pPr>
        <w:tabs>
          <w:tab w:val="left" w:pos="567"/>
        </w:tabs>
        <w:ind w:left="567" w:hanging="567"/>
        <w:jc w:val="both"/>
        <w:rPr>
          <w:sz w:val="22"/>
          <w:szCs w:val="22"/>
        </w:rPr>
      </w:pPr>
      <w:bookmarkStart w:id="34" w:name="h.3as4poj" w:colFirst="0" w:colLast="0"/>
      <w:bookmarkEnd w:id="34"/>
    </w:p>
    <w:p w14:paraId="4AAFFEA2"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XII: </w:t>
      </w:r>
      <w:r w:rsidRPr="00E32D69">
        <w:rPr>
          <w:rFonts w:ascii="Arial" w:eastAsia="Arial" w:hAnsi="Arial" w:cs="Arial"/>
          <w:b/>
          <w:i/>
          <w:sz w:val="22"/>
          <w:szCs w:val="22"/>
        </w:rPr>
        <w:t>Research Groups and Working Parties</w:t>
      </w:r>
    </w:p>
    <w:p w14:paraId="5CC85921" w14:textId="77777777" w:rsidR="002C248E" w:rsidRPr="00E32D69" w:rsidRDefault="0086106E" w:rsidP="007D2EC6">
      <w:pPr>
        <w:tabs>
          <w:tab w:val="left" w:pos="567"/>
        </w:tabs>
        <w:spacing w:after="60"/>
        <w:ind w:left="567" w:hanging="567"/>
        <w:jc w:val="both"/>
        <w:rPr>
          <w:sz w:val="22"/>
          <w:szCs w:val="22"/>
        </w:rPr>
      </w:pPr>
      <w:r w:rsidRPr="00E32D69">
        <w:rPr>
          <w:rFonts w:ascii="Arial" w:eastAsia="Arial" w:hAnsi="Arial" w:cs="Arial"/>
          <w:b/>
          <w:i/>
          <w:sz w:val="18"/>
          <w:szCs w:val="18"/>
        </w:rPr>
        <w:t>Functions</w:t>
      </w:r>
    </w:p>
    <w:p w14:paraId="0D101D62" w14:textId="6A8B30C1" w:rsidR="002C248E" w:rsidRDefault="0086106E" w:rsidP="00B956B0">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 scientific activity of the Union is </w:t>
      </w:r>
      <w:r w:rsidR="007F6EBA">
        <w:rPr>
          <w:rFonts w:ascii="Arial" w:eastAsia="Arial" w:hAnsi="Arial" w:cs="Arial"/>
          <w:sz w:val="18"/>
          <w:szCs w:val="18"/>
        </w:rPr>
        <w:t>carried out through</w:t>
      </w:r>
      <w:r>
        <w:rPr>
          <w:rFonts w:ascii="Arial" w:eastAsia="Arial" w:hAnsi="Arial" w:cs="Arial"/>
          <w:sz w:val="18"/>
          <w:szCs w:val="18"/>
        </w:rPr>
        <w:t xml:space="preserve"> a number of Research Groups.</w:t>
      </w:r>
    </w:p>
    <w:p w14:paraId="3E43FCA3" w14:textId="77777777" w:rsidR="002C248E" w:rsidRDefault="0086106E" w:rsidP="00B956B0">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t>Any Research Group typically includes Working Parties as required to carry out specific tasks within the Research Group’s programme of work.</w:t>
      </w:r>
    </w:p>
    <w:p w14:paraId="513FD05B" w14:textId="77777777" w:rsidR="002C248E" w:rsidRPr="00E32D69" w:rsidRDefault="0086106E" w:rsidP="007D2EC6">
      <w:pPr>
        <w:tabs>
          <w:tab w:val="left" w:pos="567"/>
        </w:tabs>
        <w:spacing w:after="60"/>
        <w:ind w:left="567" w:hanging="567"/>
        <w:jc w:val="both"/>
        <w:rPr>
          <w:sz w:val="22"/>
          <w:szCs w:val="22"/>
        </w:rPr>
      </w:pPr>
      <w:r w:rsidRPr="00E32D69">
        <w:rPr>
          <w:rFonts w:ascii="Arial" w:eastAsia="Arial" w:hAnsi="Arial" w:cs="Arial"/>
          <w:b/>
          <w:i/>
          <w:sz w:val="18"/>
          <w:szCs w:val="18"/>
        </w:rPr>
        <w:t>Composition</w:t>
      </w:r>
    </w:p>
    <w:p w14:paraId="1829166B" w14:textId="7BF95192" w:rsidR="002C248E" w:rsidRDefault="0086106E" w:rsidP="00B956B0">
      <w:pPr>
        <w:tabs>
          <w:tab w:val="left" w:pos="567"/>
        </w:tabs>
        <w:spacing w:after="80"/>
        <w:ind w:left="567" w:hanging="567"/>
        <w:jc w:val="both"/>
      </w:pPr>
      <w:r>
        <w:rPr>
          <w:rFonts w:ascii="Arial" w:eastAsia="Arial" w:hAnsi="Arial" w:cs="Arial"/>
          <w:sz w:val="18"/>
          <w:szCs w:val="18"/>
        </w:rPr>
        <w:t xml:space="preserve">3 </w:t>
      </w:r>
      <w:r>
        <w:rPr>
          <w:rFonts w:ascii="Arial" w:eastAsia="Arial" w:hAnsi="Arial" w:cs="Arial"/>
          <w:sz w:val="18"/>
          <w:szCs w:val="18"/>
        </w:rPr>
        <w:tab/>
        <w:t>Each Research Group will have a Coordinator and one or more Deputy Coordinators.</w:t>
      </w:r>
    </w:p>
    <w:p w14:paraId="7B4DB4CD" w14:textId="515AC561" w:rsidR="002C248E" w:rsidRPr="00E71B36" w:rsidRDefault="0086106E" w:rsidP="00B956B0">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 xml:space="preserve">Each </w:t>
      </w:r>
      <w:r w:rsidRPr="00E71B36">
        <w:rPr>
          <w:rFonts w:ascii="Arial" w:eastAsia="Arial" w:hAnsi="Arial" w:cs="Arial"/>
          <w:sz w:val="18"/>
          <w:szCs w:val="18"/>
        </w:rPr>
        <w:t>Working Party will have a Coordinator and one or more Deputy Coordinators.</w:t>
      </w:r>
    </w:p>
    <w:p w14:paraId="6F1E0392" w14:textId="78DA5CD6"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5 </w:t>
      </w:r>
      <w:r w:rsidRPr="00E71B36">
        <w:rPr>
          <w:rFonts w:ascii="Arial" w:eastAsia="Arial" w:hAnsi="Arial" w:cs="Arial"/>
          <w:sz w:val="18"/>
          <w:szCs w:val="18"/>
        </w:rPr>
        <w:tab/>
        <w:t xml:space="preserve">Coordinators </w:t>
      </w:r>
      <w:r w:rsidR="007F6EBA" w:rsidRPr="00E71B36">
        <w:rPr>
          <w:rFonts w:ascii="Arial" w:eastAsia="Arial" w:hAnsi="Arial" w:cs="Arial"/>
          <w:sz w:val="18"/>
          <w:szCs w:val="18"/>
        </w:rPr>
        <w:t xml:space="preserve">and Deputy Coordinators </w:t>
      </w:r>
      <w:r w:rsidRPr="00E71B36">
        <w:rPr>
          <w:rFonts w:ascii="Arial" w:eastAsia="Arial" w:hAnsi="Arial" w:cs="Arial"/>
          <w:sz w:val="18"/>
          <w:szCs w:val="18"/>
        </w:rPr>
        <w:t xml:space="preserve">of Research Groups or Working Parties must be from Member Organizations or be </w:t>
      </w:r>
      <w:r w:rsidR="004A7B7B" w:rsidRPr="00E71B36">
        <w:rPr>
          <w:rFonts w:ascii="Arial" w:eastAsia="Arial" w:hAnsi="Arial" w:cs="Arial"/>
          <w:sz w:val="18"/>
          <w:szCs w:val="18"/>
        </w:rPr>
        <w:t xml:space="preserve">Associate </w:t>
      </w:r>
      <w:r w:rsidRPr="00E71B36">
        <w:rPr>
          <w:rFonts w:ascii="Arial" w:eastAsia="Arial" w:hAnsi="Arial" w:cs="Arial"/>
          <w:sz w:val="18"/>
          <w:szCs w:val="18"/>
        </w:rPr>
        <w:t>Members.</w:t>
      </w:r>
      <w:r w:rsidR="007F6EBA" w:rsidRPr="00E71B36">
        <w:rPr>
          <w:rFonts w:ascii="Arial" w:eastAsia="Arial" w:hAnsi="Arial" w:cs="Arial"/>
          <w:sz w:val="18"/>
          <w:szCs w:val="18"/>
        </w:rPr>
        <w:t xml:space="preserve"> Deputy Coordinators should preferably be from countries other than those of the Coordinator. </w:t>
      </w:r>
    </w:p>
    <w:p w14:paraId="6D7BF5D7" w14:textId="77777777" w:rsidR="002C248E" w:rsidRPr="00E71B36" w:rsidRDefault="0086106E" w:rsidP="007D2EC6">
      <w:pPr>
        <w:tabs>
          <w:tab w:val="left" w:pos="567"/>
        </w:tabs>
        <w:spacing w:after="60"/>
        <w:ind w:left="567" w:hanging="567"/>
        <w:jc w:val="both"/>
        <w:rPr>
          <w:sz w:val="22"/>
          <w:szCs w:val="22"/>
        </w:rPr>
      </w:pPr>
      <w:r w:rsidRPr="00E71B36">
        <w:rPr>
          <w:rFonts w:ascii="Arial" w:eastAsia="Arial" w:hAnsi="Arial" w:cs="Arial"/>
          <w:b/>
          <w:i/>
          <w:sz w:val="18"/>
          <w:szCs w:val="18"/>
        </w:rPr>
        <w:t>Procedure</w:t>
      </w:r>
    </w:p>
    <w:p w14:paraId="47933869" w14:textId="7EF8BDFA"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6 </w:t>
      </w:r>
      <w:r w:rsidRPr="00E71B36">
        <w:rPr>
          <w:rFonts w:ascii="Arial" w:eastAsia="Arial" w:hAnsi="Arial" w:cs="Arial"/>
          <w:sz w:val="18"/>
          <w:szCs w:val="18"/>
        </w:rPr>
        <w:tab/>
        <w:t xml:space="preserve">Research Groups and Working Parties are established and terminated by the Board on the recommendation of the Divisions. The need for each Research Group and Working Party is continuously reviewed by the Division and proposals for formation, continuation, amendment or termination should be submitted to the Board by the Division </w:t>
      </w:r>
      <w:r w:rsidR="00BC4CD7" w:rsidRPr="00E71B36">
        <w:rPr>
          <w:rFonts w:ascii="Arial" w:eastAsia="Arial" w:hAnsi="Arial" w:cs="Arial"/>
          <w:sz w:val="18"/>
          <w:szCs w:val="18"/>
        </w:rPr>
        <w:t>Co-</w:t>
      </w:r>
      <w:r w:rsidRPr="00E71B36">
        <w:rPr>
          <w:rFonts w:ascii="Arial" w:eastAsia="Arial" w:hAnsi="Arial" w:cs="Arial"/>
          <w:sz w:val="18"/>
          <w:szCs w:val="18"/>
        </w:rPr>
        <w:t>Coordinator</w:t>
      </w:r>
      <w:r w:rsidR="00BC4CD7" w:rsidRPr="00E71B36">
        <w:rPr>
          <w:rFonts w:ascii="Arial" w:eastAsia="Arial" w:hAnsi="Arial" w:cs="Arial"/>
          <w:sz w:val="18"/>
          <w:szCs w:val="18"/>
        </w:rPr>
        <w:t>s</w:t>
      </w:r>
      <w:r w:rsidRPr="00E71B36">
        <w:rPr>
          <w:rFonts w:ascii="Arial" w:eastAsia="Arial" w:hAnsi="Arial" w:cs="Arial"/>
          <w:sz w:val="18"/>
          <w:szCs w:val="18"/>
        </w:rPr>
        <w:t>.</w:t>
      </w:r>
    </w:p>
    <w:p w14:paraId="75E7DEFF" w14:textId="68CABAC7" w:rsidR="002C248E" w:rsidRPr="00E71B36" w:rsidRDefault="0086106E" w:rsidP="00B956B0">
      <w:pPr>
        <w:tabs>
          <w:tab w:val="left" w:pos="567"/>
        </w:tabs>
        <w:spacing w:after="80"/>
        <w:ind w:left="567" w:hanging="567"/>
        <w:jc w:val="both"/>
        <w:rPr>
          <w:color w:val="auto"/>
        </w:rPr>
      </w:pPr>
      <w:r w:rsidRPr="00E71B36">
        <w:rPr>
          <w:rFonts w:ascii="Arial" w:eastAsia="Arial" w:hAnsi="Arial" w:cs="Arial"/>
          <w:sz w:val="18"/>
          <w:szCs w:val="18"/>
        </w:rPr>
        <w:t xml:space="preserve">7 </w:t>
      </w:r>
      <w:r w:rsidRPr="00E71B36">
        <w:rPr>
          <w:rFonts w:ascii="Arial" w:eastAsia="Arial" w:hAnsi="Arial" w:cs="Arial"/>
          <w:sz w:val="18"/>
          <w:szCs w:val="18"/>
        </w:rPr>
        <w:tab/>
        <w:t xml:space="preserve">Research Group Coordinators are appointed by the Board on the recommendation of the Division </w:t>
      </w:r>
      <w:r w:rsidR="00BC4CD7" w:rsidRPr="00E71B36">
        <w:rPr>
          <w:rFonts w:ascii="Arial" w:eastAsia="Arial" w:hAnsi="Arial" w:cs="Arial"/>
          <w:sz w:val="18"/>
          <w:szCs w:val="18"/>
        </w:rPr>
        <w:t>Co-</w:t>
      </w:r>
      <w:r w:rsidRPr="00E71B36">
        <w:rPr>
          <w:rFonts w:ascii="Arial" w:eastAsia="Arial" w:hAnsi="Arial" w:cs="Arial"/>
          <w:sz w:val="18"/>
          <w:szCs w:val="18"/>
        </w:rPr>
        <w:t>Coordinator</w:t>
      </w:r>
      <w:r w:rsidR="00BC4CD7" w:rsidRPr="00E71B36">
        <w:rPr>
          <w:rFonts w:ascii="Arial" w:eastAsia="Arial" w:hAnsi="Arial" w:cs="Arial"/>
          <w:sz w:val="18"/>
          <w:szCs w:val="18"/>
        </w:rPr>
        <w:t>s</w:t>
      </w:r>
      <w:r w:rsidR="004A7B7B" w:rsidRPr="00E71B36">
        <w:rPr>
          <w:rFonts w:ascii="Arial" w:eastAsia="Arial" w:hAnsi="Arial" w:cs="Arial"/>
          <w:sz w:val="18"/>
          <w:szCs w:val="18"/>
        </w:rPr>
        <w:t xml:space="preserve"> following consultation with the respective Research Groups</w:t>
      </w:r>
      <w:r w:rsidRPr="00E71B36">
        <w:rPr>
          <w:rFonts w:ascii="Arial" w:eastAsia="Arial" w:hAnsi="Arial" w:cs="Arial"/>
          <w:sz w:val="18"/>
          <w:szCs w:val="18"/>
        </w:rPr>
        <w:t>. They normally hold office until the end of the next World Congress and are normally eligible for a maximum of two full terms.</w:t>
      </w:r>
      <w:r w:rsidR="00B47101" w:rsidRPr="00E71B36">
        <w:rPr>
          <w:rFonts w:ascii="Arial" w:eastAsia="Arial" w:hAnsi="Arial" w:cs="Arial"/>
          <w:sz w:val="18"/>
          <w:szCs w:val="18"/>
        </w:rPr>
        <w:t xml:space="preserve"> </w:t>
      </w:r>
      <w:r w:rsidR="00B47101" w:rsidRPr="00E71B36">
        <w:rPr>
          <w:rFonts w:ascii="Arial" w:eastAsia="Arial" w:hAnsi="Arial" w:cs="Arial"/>
          <w:color w:val="auto"/>
          <w:sz w:val="18"/>
          <w:szCs w:val="18"/>
        </w:rPr>
        <w:t xml:space="preserve">Deputy Research Group Coordinators are appointed by the Division </w:t>
      </w:r>
      <w:r w:rsidR="00BC4CD7" w:rsidRPr="00E71B36">
        <w:rPr>
          <w:rFonts w:ascii="Arial" w:eastAsia="Arial" w:hAnsi="Arial" w:cs="Arial"/>
          <w:color w:val="auto"/>
          <w:sz w:val="18"/>
          <w:szCs w:val="18"/>
        </w:rPr>
        <w:t>Co-</w:t>
      </w:r>
      <w:r w:rsidR="00B47101" w:rsidRPr="00E71B36">
        <w:rPr>
          <w:rFonts w:ascii="Arial" w:eastAsia="Arial" w:hAnsi="Arial" w:cs="Arial"/>
          <w:color w:val="auto"/>
          <w:sz w:val="18"/>
          <w:szCs w:val="18"/>
        </w:rPr>
        <w:t>Coordinator</w:t>
      </w:r>
      <w:r w:rsidR="00BC4CD7" w:rsidRPr="00E71B36">
        <w:rPr>
          <w:rFonts w:ascii="Arial" w:eastAsia="Arial" w:hAnsi="Arial" w:cs="Arial"/>
          <w:color w:val="auto"/>
          <w:sz w:val="18"/>
          <w:szCs w:val="18"/>
        </w:rPr>
        <w:t>s</w:t>
      </w:r>
      <w:r w:rsidR="00B47101" w:rsidRPr="00E71B36">
        <w:rPr>
          <w:rFonts w:ascii="Arial" w:eastAsia="Arial" w:hAnsi="Arial" w:cs="Arial"/>
          <w:color w:val="auto"/>
          <w:sz w:val="18"/>
          <w:szCs w:val="18"/>
        </w:rPr>
        <w:t>.</w:t>
      </w:r>
    </w:p>
    <w:p w14:paraId="5B62C815" w14:textId="4C141D62" w:rsidR="002C248E" w:rsidRPr="00E71B36" w:rsidRDefault="0086106E" w:rsidP="00B956B0">
      <w:pPr>
        <w:tabs>
          <w:tab w:val="left" w:pos="567"/>
        </w:tabs>
        <w:spacing w:after="80"/>
        <w:ind w:left="567" w:hanging="567"/>
        <w:jc w:val="both"/>
      </w:pPr>
      <w:r w:rsidRPr="00E71B36">
        <w:rPr>
          <w:rFonts w:ascii="Arial" w:eastAsia="Arial" w:hAnsi="Arial" w:cs="Arial"/>
          <w:sz w:val="18"/>
          <w:szCs w:val="18"/>
        </w:rPr>
        <w:t xml:space="preserve">8 </w:t>
      </w:r>
      <w:r w:rsidRPr="00E71B36">
        <w:rPr>
          <w:rFonts w:ascii="Arial" w:eastAsia="Arial" w:hAnsi="Arial" w:cs="Arial"/>
          <w:sz w:val="18"/>
          <w:szCs w:val="18"/>
        </w:rPr>
        <w:tab/>
        <w:t xml:space="preserve">If a Research Group Coordinator is unable to carry out his/her duties, the corresponding Division </w:t>
      </w:r>
      <w:r w:rsidR="00BC4CD7" w:rsidRPr="00E71B36">
        <w:rPr>
          <w:rFonts w:ascii="Arial" w:eastAsia="Arial" w:hAnsi="Arial" w:cs="Arial"/>
          <w:sz w:val="18"/>
          <w:szCs w:val="18"/>
        </w:rPr>
        <w:t>Co-</w:t>
      </w:r>
      <w:r w:rsidRPr="00E71B36">
        <w:rPr>
          <w:rFonts w:ascii="Arial" w:eastAsia="Arial" w:hAnsi="Arial" w:cs="Arial"/>
          <w:sz w:val="18"/>
          <w:szCs w:val="18"/>
        </w:rPr>
        <w:t>Coordinator</w:t>
      </w:r>
      <w:r w:rsidR="00BC4CD7" w:rsidRPr="00E71B36">
        <w:rPr>
          <w:rFonts w:ascii="Arial" w:eastAsia="Arial" w:hAnsi="Arial" w:cs="Arial"/>
          <w:sz w:val="18"/>
          <w:szCs w:val="18"/>
        </w:rPr>
        <w:t>s</w:t>
      </w:r>
      <w:r w:rsidRPr="00E71B36">
        <w:rPr>
          <w:rFonts w:ascii="Arial" w:eastAsia="Arial" w:hAnsi="Arial" w:cs="Arial"/>
          <w:sz w:val="18"/>
          <w:szCs w:val="18"/>
        </w:rPr>
        <w:t xml:space="preserve"> will replace him/her by a Deputy Coordinator or another individual, after consultation with the respective Research Group and approval by the Board.</w:t>
      </w:r>
    </w:p>
    <w:p w14:paraId="77A2B9BF" w14:textId="1EC3BDAA" w:rsidR="002C248E" w:rsidRDefault="0086106E" w:rsidP="007D2EC6">
      <w:pPr>
        <w:tabs>
          <w:tab w:val="left" w:pos="567"/>
        </w:tabs>
        <w:ind w:left="567" w:hanging="567"/>
        <w:jc w:val="both"/>
      </w:pPr>
      <w:r w:rsidRPr="00E71B36">
        <w:rPr>
          <w:rFonts w:ascii="Arial" w:eastAsia="Arial" w:hAnsi="Arial" w:cs="Arial"/>
          <w:sz w:val="18"/>
          <w:szCs w:val="18"/>
        </w:rPr>
        <w:t xml:space="preserve">9 </w:t>
      </w:r>
      <w:r w:rsidRPr="00E71B36">
        <w:rPr>
          <w:rFonts w:ascii="Arial" w:eastAsia="Arial" w:hAnsi="Arial" w:cs="Arial"/>
          <w:sz w:val="18"/>
          <w:szCs w:val="18"/>
        </w:rPr>
        <w:tab/>
        <w:t xml:space="preserve">Coordinators and Deputy Coordinators of already existing Working Parties are normally elected by the Working Party members and approved by the Division </w:t>
      </w:r>
      <w:r w:rsidR="00BC4CD7" w:rsidRPr="00E71B36">
        <w:rPr>
          <w:rFonts w:ascii="Arial" w:eastAsia="Arial" w:hAnsi="Arial" w:cs="Arial"/>
          <w:sz w:val="18"/>
          <w:szCs w:val="18"/>
        </w:rPr>
        <w:t>Co-</w:t>
      </w:r>
      <w:r w:rsidRPr="00E71B36">
        <w:rPr>
          <w:rFonts w:ascii="Arial" w:eastAsia="Arial" w:hAnsi="Arial" w:cs="Arial"/>
          <w:sz w:val="18"/>
          <w:szCs w:val="18"/>
        </w:rPr>
        <w:t xml:space="preserve">Coordinators. The Coordinator and Deputy Coordinator of a newly established Working Party are appointed by the Division </w:t>
      </w:r>
      <w:r w:rsidR="00BC4CD7" w:rsidRPr="00E71B36">
        <w:rPr>
          <w:rFonts w:ascii="Arial" w:eastAsia="Arial" w:hAnsi="Arial" w:cs="Arial"/>
          <w:sz w:val="18"/>
          <w:szCs w:val="18"/>
        </w:rPr>
        <w:t>Co-</w:t>
      </w:r>
      <w:r w:rsidRPr="00E71B36">
        <w:rPr>
          <w:rFonts w:ascii="Arial" w:eastAsia="Arial" w:hAnsi="Arial" w:cs="Arial"/>
          <w:sz w:val="18"/>
          <w:szCs w:val="18"/>
        </w:rPr>
        <w:t>Coordinators. They normally hold office until the end of the next World Congress and are normally eligible for a maximum of</w:t>
      </w:r>
      <w:r>
        <w:rPr>
          <w:rFonts w:ascii="Arial" w:eastAsia="Arial" w:hAnsi="Arial" w:cs="Arial"/>
          <w:sz w:val="18"/>
          <w:szCs w:val="18"/>
        </w:rPr>
        <w:t xml:space="preserve"> two full terms.</w:t>
      </w:r>
    </w:p>
    <w:p w14:paraId="38BCD8B6" w14:textId="77777777" w:rsidR="002C248E" w:rsidRPr="007D2EC6" w:rsidRDefault="002C248E" w:rsidP="00E32D69">
      <w:pPr>
        <w:tabs>
          <w:tab w:val="left" w:pos="567"/>
        </w:tabs>
        <w:ind w:left="567" w:hanging="567"/>
        <w:jc w:val="both"/>
        <w:rPr>
          <w:sz w:val="22"/>
          <w:szCs w:val="22"/>
        </w:rPr>
      </w:pPr>
      <w:bookmarkStart w:id="35" w:name="h.1pxezwc" w:colFirst="0" w:colLast="0"/>
      <w:bookmarkEnd w:id="35"/>
    </w:p>
    <w:p w14:paraId="3FD28F91" w14:textId="446C628C" w:rsidR="002C248E" w:rsidRPr="00E32D69" w:rsidRDefault="0086106E" w:rsidP="00CF07BF">
      <w:pPr>
        <w:tabs>
          <w:tab w:val="left" w:pos="567"/>
        </w:tabs>
        <w:spacing w:after="60"/>
        <w:rPr>
          <w:sz w:val="22"/>
          <w:szCs w:val="22"/>
        </w:rPr>
      </w:pPr>
      <w:r w:rsidRPr="00E32D69">
        <w:rPr>
          <w:rFonts w:ascii="Arial" w:eastAsia="Arial" w:hAnsi="Arial" w:cs="Arial"/>
          <w:b/>
          <w:sz w:val="22"/>
          <w:szCs w:val="22"/>
        </w:rPr>
        <w:t xml:space="preserve">ARTICLE XIII: </w:t>
      </w:r>
      <w:r w:rsidRPr="00E32D69">
        <w:rPr>
          <w:rFonts w:ascii="Arial" w:eastAsia="Arial" w:hAnsi="Arial" w:cs="Arial"/>
          <w:b/>
          <w:i/>
          <w:sz w:val="22"/>
          <w:szCs w:val="22"/>
        </w:rPr>
        <w:t>Task Forces, Special Programmes, Projects and IUFRO-led International Initiatives</w:t>
      </w:r>
    </w:p>
    <w:p w14:paraId="0BDA722A" w14:textId="0D0D712D" w:rsidR="002C248E" w:rsidRPr="00E71B36"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Task Forces, Special Programmes, Projects </w:t>
      </w:r>
      <w:r w:rsidRPr="00E71B36">
        <w:rPr>
          <w:rFonts w:ascii="Arial" w:eastAsia="Arial" w:hAnsi="Arial" w:cs="Arial"/>
          <w:sz w:val="18"/>
          <w:szCs w:val="18"/>
        </w:rPr>
        <w:t xml:space="preserve">and </w:t>
      </w:r>
      <w:r w:rsidR="004E408E" w:rsidRPr="00E71B36">
        <w:rPr>
          <w:rFonts w:ascii="Arial" w:eastAsia="Arial" w:hAnsi="Arial" w:cs="Arial"/>
          <w:sz w:val="18"/>
          <w:szCs w:val="18"/>
        </w:rPr>
        <w:t xml:space="preserve">IUFRO-led International Initiatives </w:t>
      </w:r>
      <w:r w:rsidRPr="00E71B36">
        <w:rPr>
          <w:rFonts w:ascii="Arial" w:eastAsia="Arial" w:hAnsi="Arial" w:cs="Arial"/>
          <w:sz w:val="18"/>
          <w:szCs w:val="18"/>
        </w:rPr>
        <w:t>may be established and terminated by the President, subject to Board approval.</w:t>
      </w:r>
    </w:p>
    <w:p w14:paraId="565A697B" w14:textId="4ABB7EE6" w:rsidR="002C248E" w:rsidRDefault="0086106E" w:rsidP="00E32D69">
      <w:pPr>
        <w:tabs>
          <w:tab w:val="left" w:pos="567"/>
        </w:tabs>
        <w:spacing w:after="96"/>
        <w:ind w:left="567" w:hanging="425"/>
        <w:jc w:val="both"/>
      </w:pPr>
      <w:r w:rsidRPr="00E71B36">
        <w:rPr>
          <w:rFonts w:ascii="Arial" w:eastAsia="Arial" w:hAnsi="Arial" w:cs="Arial"/>
          <w:sz w:val="18"/>
          <w:szCs w:val="18"/>
        </w:rPr>
        <w:t xml:space="preserve">1.1 </w:t>
      </w:r>
      <w:r w:rsidRPr="00E71B36">
        <w:rPr>
          <w:rFonts w:ascii="Arial" w:eastAsia="Arial" w:hAnsi="Arial" w:cs="Arial"/>
          <w:sz w:val="18"/>
          <w:szCs w:val="18"/>
        </w:rPr>
        <w:tab/>
        <w:t xml:space="preserve">The aim of IUFRO Task Forces is to </w:t>
      </w:r>
      <w:r w:rsidR="00E7140A" w:rsidRPr="00E71B36">
        <w:rPr>
          <w:rFonts w:ascii="Arial" w:eastAsia="Arial" w:hAnsi="Arial" w:cs="Arial"/>
          <w:color w:val="auto"/>
          <w:sz w:val="18"/>
          <w:szCs w:val="18"/>
        </w:rPr>
        <w:t>initiate and</w:t>
      </w:r>
      <w:r w:rsidRPr="00E71B36">
        <w:rPr>
          <w:rFonts w:ascii="Arial" w:eastAsia="Arial" w:hAnsi="Arial" w:cs="Arial"/>
          <w:color w:val="auto"/>
          <w:sz w:val="18"/>
          <w:szCs w:val="18"/>
        </w:rPr>
        <w:t xml:space="preserve"> strengthen</w:t>
      </w:r>
      <w:r w:rsidR="00B47101" w:rsidRPr="00E71B36">
        <w:rPr>
          <w:rFonts w:ascii="Arial" w:eastAsia="Arial" w:hAnsi="Arial" w:cs="Arial"/>
          <w:color w:val="auto"/>
          <w:sz w:val="18"/>
          <w:szCs w:val="18"/>
        </w:rPr>
        <w:t xml:space="preserve"> interdisciplinary </w:t>
      </w:r>
      <w:r w:rsidRPr="00E71B36">
        <w:rPr>
          <w:rFonts w:ascii="Arial" w:eastAsia="Arial" w:hAnsi="Arial" w:cs="Arial"/>
          <w:sz w:val="18"/>
          <w:szCs w:val="18"/>
        </w:rPr>
        <w:t>activities in specific areas. They usually also contribute to international processes and activities.</w:t>
      </w:r>
    </w:p>
    <w:p w14:paraId="658D84AC" w14:textId="77777777" w:rsidR="002C248E" w:rsidRDefault="0086106E" w:rsidP="00E32D69">
      <w:pPr>
        <w:tabs>
          <w:tab w:val="left" w:pos="567"/>
        </w:tabs>
        <w:spacing w:after="96"/>
        <w:ind w:left="567" w:hanging="425"/>
        <w:jc w:val="both"/>
      </w:pPr>
      <w:r>
        <w:rPr>
          <w:rFonts w:ascii="Arial" w:eastAsia="Arial" w:hAnsi="Arial" w:cs="Arial"/>
          <w:sz w:val="18"/>
          <w:szCs w:val="18"/>
        </w:rPr>
        <w:t xml:space="preserve">1.2 </w:t>
      </w:r>
      <w:r>
        <w:rPr>
          <w:rFonts w:ascii="Arial" w:eastAsia="Arial" w:hAnsi="Arial" w:cs="Arial"/>
          <w:sz w:val="18"/>
          <w:szCs w:val="18"/>
        </w:rPr>
        <w:tab/>
        <w:t>Special Programmes are long-term activities with the aim to improve networking, research capacities and information exchange.</w:t>
      </w:r>
    </w:p>
    <w:p w14:paraId="0127B765" w14:textId="77777777" w:rsidR="002C248E" w:rsidRPr="00E71B36" w:rsidRDefault="0086106E">
      <w:pPr>
        <w:tabs>
          <w:tab w:val="left" w:pos="567"/>
        </w:tabs>
        <w:spacing w:after="96"/>
        <w:ind w:left="711" w:hanging="567"/>
        <w:jc w:val="both"/>
      </w:pPr>
      <w:r>
        <w:rPr>
          <w:rFonts w:ascii="Arial" w:eastAsia="Arial" w:hAnsi="Arial" w:cs="Arial"/>
          <w:sz w:val="18"/>
          <w:szCs w:val="18"/>
        </w:rPr>
        <w:t>1.</w:t>
      </w:r>
      <w:r w:rsidRPr="00E71B36">
        <w:rPr>
          <w:rFonts w:ascii="Arial" w:eastAsia="Arial" w:hAnsi="Arial" w:cs="Arial"/>
          <w:sz w:val="18"/>
          <w:szCs w:val="18"/>
        </w:rPr>
        <w:t xml:space="preserve">3 </w:t>
      </w:r>
      <w:r w:rsidRPr="00E71B36">
        <w:rPr>
          <w:rFonts w:ascii="Arial" w:eastAsia="Arial" w:hAnsi="Arial" w:cs="Arial"/>
          <w:sz w:val="18"/>
          <w:szCs w:val="18"/>
        </w:rPr>
        <w:tab/>
        <w:t>Projects are limited-term activities with specific objectives.</w:t>
      </w:r>
    </w:p>
    <w:p w14:paraId="73BFA3BA" w14:textId="081F0234" w:rsidR="002C248E" w:rsidRDefault="0086106E" w:rsidP="00E32D69">
      <w:pPr>
        <w:tabs>
          <w:tab w:val="left" w:pos="567"/>
        </w:tabs>
        <w:spacing w:after="96"/>
        <w:ind w:left="567" w:hanging="425"/>
        <w:jc w:val="both"/>
      </w:pPr>
      <w:r w:rsidRPr="00E71B36">
        <w:rPr>
          <w:rFonts w:ascii="Arial" w:eastAsia="Arial" w:hAnsi="Arial" w:cs="Arial"/>
          <w:sz w:val="18"/>
          <w:szCs w:val="18"/>
        </w:rPr>
        <w:t>1.</w:t>
      </w:r>
      <w:r w:rsidR="004E408E" w:rsidRPr="00E71B36">
        <w:rPr>
          <w:rFonts w:ascii="Arial" w:eastAsia="Arial" w:hAnsi="Arial" w:cs="Arial"/>
          <w:sz w:val="18"/>
          <w:szCs w:val="18"/>
        </w:rPr>
        <w:t>4</w:t>
      </w:r>
      <w:r w:rsidRPr="00E71B36">
        <w:rPr>
          <w:rFonts w:ascii="Arial" w:eastAsia="Arial" w:hAnsi="Arial" w:cs="Arial"/>
          <w:sz w:val="18"/>
          <w:szCs w:val="18"/>
        </w:rPr>
        <w:tab/>
        <w:t>IUFRO-led International Initiatives are international cooperation activities of IUFRO with other interested forest organizations</w:t>
      </w:r>
      <w:r>
        <w:rPr>
          <w:rFonts w:ascii="Arial" w:eastAsia="Arial" w:hAnsi="Arial" w:cs="Arial"/>
          <w:sz w:val="18"/>
          <w:szCs w:val="18"/>
        </w:rPr>
        <w:t xml:space="preserve"> and/or in the framework of the Collaborative Partnership on Forests (CPF).</w:t>
      </w:r>
    </w:p>
    <w:p w14:paraId="19F9101B" w14:textId="77777777" w:rsidR="002C248E" w:rsidRDefault="0086106E" w:rsidP="00E32D69">
      <w:pPr>
        <w:tabs>
          <w:tab w:val="left" w:pos="567"/>
        </w:tabs>
        <w:ind w:left="567" w:hanging="567"/>
        <w:jc w:val="both"/>
      </w:pPr>
      <w:r>
        <w:rPr>
          <w:rFonts w:ascii="Arial" w:eastAsia="Arial" w:hAnsi="Arial" w:cs="Arial"/>
          <w:sz w:val="18"/>
          <w:szCs w:val="18"/>
        </w:rPr>
        <w:t xml:space="preserve">2 </w:t>
      </w:r>
      <w:r>
        <w:rPr>
          <w:rFonts w:ascii="Arial" w:eastAsia="Arial" w:hAnsi="Arial" w:cs="Arial"/>
          <w:sz w:val="18"/>
          <w:szCs w:val="18"/>
        </w:rPr>
        <w:tab/>
        <w:t>Coordinators of Task Forces, Special Programmes, Projects and IUFRO-led International Initiatives are non-voting members of the Board.</w:t>
      </w:r>
    </w:p>
    <w:p w14:paraId="02EBA744" w14:textId="01174695" w:rsidR="002C248E" w:rsidRDefault="002C248E" w:rsidP="00E32D69">
      <w:pPr>
        <w:tabs>
          <w:tab w:val="left" w:pos="567"/>
        </w:tabs>
        <w:ind w:left="567" w:hanging="567"/>
        <w:jc w:val="both"/>
        <w:rPr>
          <w:sz w:val="22"/>
          <w:szCs w:val="22"/>
        </w:rPr>
      </w:pPr>
      <w:bookmarkStart w:id="36" w:name="h.49x2ik5" w:colFirst="0" w:colLast="0"/>
      <w:bookmarkEnd w:id="36"/>
    </w:p>
    <w:p w14:paraId="74FB6B30" w14:textId="6C4BFEF5" w:rsidR="00CF07BF" w:rsidRDefault="00CF07BF" w:rsidP="00E32D69">
      <w:pPr>
        <w:tabs>
          <w:tab w:val="left" w:pos="567"/>
        </w:tabs>
        <w:ind w:left="567" w:hanging="567"/>
        <w:jc w:val="both"/>
        <w:rPr>
          <w:sz w:val="22"/>
          <w:szCs w:val="22"/>
        </w:rPr>
      </w:pPr>
    </w:p>
    <w:p w14:paraId="3A80DF63" w14:textId="7D069F78" w:rsidR="00CF07BF" w:rsidRDefault="00CF07BF" w:rsidP="00E32D69">
      <w:pPr>
        <w:tabs>
          <w:tab w:val="left" w:pos="567"/>
        </w:tabs>
        <w:ind w:left="567" w:hanging="567"/>
        <w:jc w:val="both"/>
        <w:rPr>
          <w:sz w:val="22"/>
          <w:szCs w:val="22"/>
        </w:rPr>
      </w:pPr>
    </w:p>
    <w:p w14:paraId="0220BBE1" w14:textId="3CD44ED3" w:rsidR="00CF07BF" w:rsidRDefault="00CF07BF" w:rsidP="00E32D69">
      <w:pPr>
        <w:tabs>
          <w:tab w:val="left" w:pos="567"/>
        </w:tabs>
        <w:ind w:left="567" w:hanging="567"/>
        <w:jc w:val="both"/>
        <w:rPr>
          <w:sz w:val="22"/>
          <w:szCs w:val="22"/>
        </w:rPr>
      </w:pPr>
    </w:p>
    <w:p w14:paraId="37E0D550" w14:textId="77777777" w:rsidR="00CF07BF" w:rsidRPr="007D2EC6" w:rsidRDefault="00CF07BF" w:rsidP="00E32D69">
      <w:pPr>
        <w:tabs>
          <w:tab w:val="left" w:pos="567"/>
        </w:tabs>
        <w:ind w:left="567" w:hanging="567"/>
        <w:jc w:val="both"/>
        <w:rPr>
          <w:sz w:val="22"/>
          <w:szCs w:val="22"/>
        </w:rPr>
      </w:pPr>
    </w:p>
    <w:p w14:paraId="257C8BCF" w14:textId="77777777" w:rsidR="002C248E" w:rsidRPr="00E32D69" w:rsidRDefault="0086106E" w:rsidP="00CF07BF">
      <w:pPr>
        <w:tabs>
          <w:tab w:val="left" w:pos="567"/>
        </w:tabs>
        <w:spacing w:after="60"/>
        <w:ind w:left="567" w:hanging="567"/>
        <w:jc w:val="both"/>
        <w:rPr>
          <w:sz w:val="22"/>
          <w:szCs w:val="22"/>
        </w:rPr>
      </w:pPr>
      <w:bookmarkStart w:id="37" w:name="_Hlk109919627"/>
      <w:r w:rsidRPr="00E32D69">
        <w:rPr>
          <w:rFonts w:ascii="Arial" w:eastAsia="Arial" w:hAnsi="Arial" w:cs="Arial"/>
          <w:b/>
          <w:sz w:val="22"/>
          <w:szCs w:val="22"/>
        </w:rPr>
        <w:t xml:space="preserve">ARTICLE XIV: </w:t>
      </w:r>
      <w:r w:rsidRPr="00E32D69">
        <w:rPr>
          <w:rFonts w:ascii="Arial" w:eastAsia="Arial" w:hAnsi="Arial" w:cs="Arial"/>
          <w:b/>
          <w:i/>
          <w:sz w:val="22"/>
          <w:szCs w:val="22"/>
        </w:rPr>
        <w:t>Awards and Recognition</w:t>
      </w:r>
    </w:p>
    <w:bookmarkEnd w:id="37"/>
    <w:p w14:paraId="360C4F35"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The Union will recognize selected Individual Members and Member Organizations that contribute significantly to achieving its aims or to advancing forest research.</w:t>
      </w:r>
    </w:p>
    <w:p w14:paraId="114767EB" w14:textId="77777777" w:rsidR="002C248E" w:rsidRDefault="0086106E">
      <w:pPr>
        <w:tabs>
          <w:tab w:val="left" w:pos="567"/>
        </w:tabs>
        <w:spacing w:after="96"/>
        <w:ind w:left="567" w:hanging="567"/>
        <w:jc w:val="both"/>
      </w:pPr>
      <w:r>
        <w:rPr>
          <w:rFonts w:ascii="Arial" w:eastAsia="Arial" w:hAnsi="Arial" w:cs="Arial"/>
          <w:sz w:val="18"/>
          <w:szCs w:val="18"/>
        </w:rPr>
        <w:t xml:space="preserve">2 </w:t>
      </w:r>
      <w:r>
        <w:rPr>
          <w:rFonts w:ascii="Arial" w:eastAsia="Arial" w:hAnsi="Arial" w:cs="Arial"/>
          <w:sz w:val="18"/>
          <w:szCs w:val="18"/>
        </w:rPr>
        <w:tab/>
        <w:t>The Board establishes awards and recognitions.</w:t>
      </w:r>
    </w:p>
    <w:p w14:paraId="7B6A56AB" w14:textId="05CC9E97" w:rsidR="002C248E" w:rsidRDefault="0086106E">
      <w:pPr>
        <w:tabs>
          <w:tab w:val="left" w:pos="567"/>
        </w:tabs>
        <w:spacing w:after="96"/>
        <w:ind w:left="567" w:hanging="567"/>
        <w:jc w:val="both"/>
      </w:pPr>
      <w:r>
        <w:rPr>
          <w:rFonts w:ascii="Arial" w:eastAsia="Arial" w:hAnsi="Arial" w:cs="Arial"/>
          <w:sz w:val="18"/>
          <w:szCs w:val="18"/>
        </w:rPr>
        <w:t xml:space="preserve">3 </w:t>
      </w:r>
      <w:r>
        <w:rPr>
          <w:rFonts w:ascii="Arial" w:eastAsia="Arial" w:hAnsi="Arial" w:cs="Arial"/>
          <w:sz w:val="18"/>
          <w:szCs w:val="18"/>
        </w:rPr>
        <w:tab/>
        <w:t xml:space="preserve">The Board </w:t>
      </w:r>
      <w:r w:rsidR="007F6EBA">
        <w:rPr>
          <w:rFonts w:ascii="Arial" w:eastAsia="Arial" w:hAnsi="Arial" w:cs="Arial"/>
          <w:sz w:val="18"/>
          <w:szCs w:val="18"/>
        </w:rPr>
        <w:t>approves</w:t>
      </w:r>
      <w:r>
        <w:rPr>
          <w:rFonts w:ascii="Arial" w:eastAsia="Arial" w:hAnsi="Arial" w:cs="Arial"/>
          <w:sz w:val="18"/>
          <w:szCs w:val="18"/>
        </w:rPr>
        <w:t xml:space="preserve"> the presentation of awards with exception of the Honorary Membership, which is </w:t>
      </w:r>
      <w:r w:rsidR="007F6EBA">
        <w:rPr>
          <w:rFonts w:ascii="Arial" w:eastAsia="Arial" w:hAnsi="Arial" w:cs="Arial"/>
          <w:sz w:val="18"/>
          <w:szCs w:val="18"/>
        </w:rPr>
        <w:t xml:space="preserve">approved </w:t>
      </w:r>
      <w:r>
        <w:rPr>
          <w:rFonts w:ascii="Arial" w:eastAsia="Arial" w:hAnsi="Arial" w:cs="Arial"/>
          <w:sz w:val="18"/>
          <w:szCs w:val="18"/>
        </w:rPr>
        <w:t>by the International Council</w:t>
      </w:r>
      <w:ins w:id="38" w:author="IUFRO" w:date="2022-10-18T10:09:00Z">
        <w:r w:rsidR="00D646C2">
          <w:rPr>
            <w:rFonts w:ascii="Arial" w:eastAsia="Arial" w:hAnsi="Arial" w:cs="Arial"/>
            <w:sz w:val="18"/>
            <w:szCs w:val="18"/>
          </w:rPr>
          <w:t xml:space="preserve">, and </w:t>
        </w:r>
        <w:r w:rsidR="00D646C2" w:rsidRPr="00A04387">
          <w:rPr>
            <w:rFonts w:ascii="Arial" w:eastAsia="Arial" w:hAnsi="Arial" w:cs="Arial"/>
            <w:sz w:val="18"/>
            <w:szCs w:val="18"/>
          </w:rPr>
          <w:t>the Best Poster Awards (BPA) which are selected by the Honours and Awards Committee</w:t>
        </w:r>
      </w:ins>
      <w:del w:id="39" w:author="IUFRO" w:date="2022-10-18T10:09:00Z">
        <w:r w:rsidDel="00D646C2">
          <w:rPr>
            <w:rFonts w:ascii="Arial" w:eastAsia="Arial" w:hAnsi="Arial" w:cs="Arial"/>
            <w:sz w:val="18"/>
            <w:szCs w:val="18"/>
          </w:rPr>
          <w:delText>.</w:delText>
        </w:r>
      </w:del>
      <w:r>
        <w:rPr>
          <w:rFonts w:ascii="Arial" w:eastAsia="Arial" w:hAnsi="Arial" w:cs="Arial"/>
          <w:sz w:val="18"/>
          <w:szCs w:val="18"/>
        </w:rPr>
        <w:t xml:space="preserve"> </w:t>
      </w:r>
      <w:r w:rsidR="007F6EBA">
        <w:rPr>
          <w:rFonts w:ascii="Arial" w:eastAsia="Arial" w:hAnsi="Arial" w:cs="Arial"/>
          <w:sz w:val="18"/>
          <w:szCs w:val="18"/>
        </w:rPr>
        <w:t xml:space="preserve">The Board and its Honours and Awards Committee </w:t>
      </w:r>
      <w:r>
        <w:rPr>
          <w:rFonts w:ascii="Arial" w:eastAsia="Arial" w:hAnsi="Arial" w:cs="Arial"/>
          <w:sz w:val="18"/>
          <w:szCs w:val="18"/>
        </w:rPr>
        <w:t xml:space="preserve">cooperate with the Congress Organizing Committee of the Congress host country in </w:t>
      </w:r>
      <w:r w:rsidR="007F6EBA">
        <w:rPr>
          <w:rFonts w:ascii="Arial" w:eastAsia="Arial" w:hAnsi="Arial" w:cs="Arial"/>
          <w:sz w:val="18"/>
          <w:szCs w:val="18"/>
        </w:rPr>
        <w:t>selecting the recipient(s)</w:t>
      </w:r>
      <w:r>
        <w:rPr>
          <w:rFonts w:ascii="Arial" w:eastAsia="Arial" w:hAnsi="Arial" w:cs="Arial"/>
          <w:sz w:val="18"/>
          <w:szCs w:val="18"/>
        </w:rPr>
        <w:t xml:space="preserve"> of the IUFRO World Congress Host Scientific Award.</w:t>
      </w:r>
    </w:p>
    <w:p w14:paraId="398BD615" w14:textId="6CE0CF9E" w:rsidR="002C248E" w:rsidRDefault="0086106E">
      <w:pPr>
        <w:tabs>
          <w:tab w:val="left" w:pos="567"/>
        </w:tabs>
        <w:spacing w:after="96"/>
        <w:ind w:left="567" w:hanging="567"/>
        <w:jc w:val="both"/>
      </w:pPr>
      <w:r w:rsidRPr="00E71B36">
        <w:rPr>
          <w:rFonts w:ascii="Arial" w:eastAsia="Arial" w:hAnsi="Arial" w:cs="Arial"/>
          <w:sz w:val="18"/>
          <w:szCs w:val="18"/>
        </w:rPr>
        <w:t xml:space="preserve">4 </w:t>
      </w:r>
      <w:r w:rsidRPr="00E71B36">
        <w:rPr>
          <w:rFonts w:ascii="Arial" w:eastAsia="Arial" w:hAnsi="Arial" w:cs="Arial"/>
          <w:sz w:val="18"/>
          <w:szCs w:val="18"/>
        </w:rPr>
        <w:tab/>
        <w:t>An Honours and Awards Committee (see Internal Regulations Section V</w:t>
      </w:r>
      <w:r w:rsidR="00CD310E" w:rsidRPr="00E71B36">
        <w:rPr>
          <w:rFonts w:ascii="Arial" w:eastAsia="Arial" w:hAnsi="Arial" w:cs="Arial"/>
          <w:sz w:val="18"/>
          <w:szCs w:val="18"/>
        </w:rPr>
        <w:t>.</w:t>
      </w:r>
      <w:r w:rsidR="009F5FE1" w:rsidRPr="00E71B36">
        <w:rPr>
          <w:rFonts w:ascii="Arial" w:eastAsia="Arial" w:hAnsi="Arial" w:cs="Arial"/>
          <w:sz w:val="18"/>
          <w:szCs w:val="18"/>
        </w:rPr>
        <w:t>6</w:t>
      </w:r>
      <w:r w:rsidRPr="00E71B36">
        <w:rPr>
          <w:rFonts w:ascii="Arial" w:eastAsia="Arial" w:hAnsi="Arial" w:cs="Arial"/>
          <w:sz w:val="18"/>
          <w:szCs w:val="18"/>
        </w:rPr>
        <w:t>.</w:t>
      </w:r>
      <w:r>
        <w:rPr>
          <w:rFonts w:ascii="Arial" w:eastAsia="Arial" w:hAnsi="Arial" w:cs="Arial"/>
          <w:sz w:val="18"/>
          <w:szCs w:val="18"/>
        </w:rPr>
        <w:t>2</w:t>
      </w:r>
      <w:r w:rsidR="000702A8">
        <w:rPr>
          <w:rFonts w:ascii="Arial" w:eastAsia="Arial" w:hAnsi="Arial" w:cs="Arial"/>
          <w:sz w:val="18"/>
          <w:szCs w:val="18"/>
        </w:rPr>
        <w:t xml:space="preserve"> and Section XII</w:t>
      </w:r>
      <w:r>
        <w:rPr>
          <w:rFonts w:ascii="Arial" w:eastAsia="Arial" w:hAnsi="Arial" w:cs="Arial"/>
          <w:sz w:val="18"/>
          <w:szCs w:val="18"/>
        </w:rPr>
        <w:t>)</w:t>
      </w:r>
      <w:r w:rsidR="007F6EBA">
        <w:rPr>
          <w:rFonts w:ascii="Arial" w:eastAsia="Arial" w:hAnsi="Arial" w:cs="Arial"/>
          <w:sz w:val="18"/>
          <w:szCs w:val="18"/>
        </w:rPr>
        <w:t>, based on evaluations of nominations received,</w:t>
      </w:r>
      <w:r>
        <w:rPr>
          <w:rFonts w:ascii="Arial" w:eastAsia="Arial" w:hAnsi="Arial" w:cs="Arial"/>
          <w:sz w:val="18"/>
          <w:szCs w:val="18"/>
        </w:rPr>
        <w:t xml:space="preserve"> </w:t>
      </w:r>
      <w:r w:rsidR="007F6EBA">
        <w:rPr>
          <w:rFonts w:ascii="Arial" w:eastAsia="Arial" w:hAnsi="Arial" w:cs="Arial"/>
          <w:sz w:val="18"/>
          <w:szCs w:val="18"/>
        </w:rPr>
        <w:t>makes recommendations</w:t>
      </w:r>
      <w:r>
        <w:rPr>
          <w:rFonts w:ascii="Arial" w:eastAsia="Arial" w:hAnsi="Arial" w:cs="Arial"/>
          <w:sz w:val="18"/>
          <w:szCs w:val="18"/>
        </w:rPr>
        <w:t xml:space="preserve"> on awards and awardees </w:t>
      </w:r>
      <w:r w:rsidR="007F6EBA">
        <w:rPr>
          <w:rFonts w:ascii="Arial" w:eastAsia="Arial" w:hAnsi="Arial" w:cs="Arial"/>
          <w:sz w:val="18"/>
          <w:szCs w:val="18"/>
        </w:rPr>
        <w:t>to</w:t>
      </w:r>
      <w:r>
        <w:rPr>
          <w:rFonts w:ascii="Arial" w:eastAsia="Arial" w:hAnsi="Arial" w:cs="Arial"/>
          <w:sz w:val="18"/>
          <w:szCs w:val="18"/>
        </w:rPr>
        <w:t xml:space="preserve"> the Board. </w:t>
      </w:r>
    </w:p>
    <w:p w14:paraId="44A0B620" w14:textId="77777777" w:rsidR="002C248E" w:rsidRDefault="0086106E" w:rsidP="00E32D69">
      <w:pPr>
        <w:tabs>
          <w:tab w:val="left" w:pos="567"/>
        </w:tabs>
        <w:ind w:left="567" w:hanging="567"/>
        <w:jc w:val="both"/>
      </w:pPr>
      <w:r>
        <w:rPr>
          <w:rFonts w:ascii="Arial" w:eastAsia="Arial" w:hAnsi="Arial" w:cs="Arial"/>
          <w:sz w:val="18"/>
          <w:szCs w:val="18"/>
        </w:rPr>
        <w:t xml:space="preserve">5 </w:t>
      </w:r>
      <w:r>
        <w:rPr>
          <w:rFonts w:ascii="Arial" w:eastAsia="Arial" w:hAnsi="Arial" w:cs="Arial"/>
          <w:sz w:val="18"/>
          <w:szCs w:val="18"/>
        </w:rPr>
        <w:tab/>
        <w:t>The Board will also recognize non IUFRO members for awards as it finds appropriate.</w:t>
      </w:r>
    </w:p>
    <w:p w14:paraId="6477C2F0" w14:textId="77777777" w:rsidR="002C248E" w:rsidRDefault="002C248E" w:rsidP="00E32D69">
      <w:pPr>
        <w:tabs>
          <w:tab w:val="left" w:pos="567"/>
        </w:tabs>
        <w:ind w:left="567" w:hanging="567"/>
        <w:jc w:val="both"/>
      </w:pPr>
      <w:bookmarkStart w:id="40" w:name="h.2p2csry" w:colFirst="0" w:colLast="0"/>
      <w:bookmarkEnd w:id="40"/>
    </w:p>
    <w:p w14:paraId="617E5ECE"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XV: </w:t>
      </w:r>
      <w:r w:rsidRPr="00E32D69">
        <w:rPr>
          <w:rFonts w:ascii="Arial" w:eastAsia="Arial" w:hAnsi="Arial" w:cs="Arial"/>
          <w:b/>
          <w:i/>
          <w:sz w:val="22"/>
          <w:szCs w:val="22"/>
        </w:rPr>
        <w:t>Subscriptions and Membership Fees</w:t>
      </w:r>
    </w:p>
    <w:p w14:paraId="4807FB13" w14:textId="77777777" w:rsidR="002C248E" w:rsidRDefault="0086106E">
      <w:pPr>
        <w:tabs>
          <w:tab w:val="left" w:pos="567"/>
        </w:tabs>
        <w:spacing w:after="96"/>
        <w:ind w:left="567" w:hanging="567"/>
        <w:jc w:val="both"/>
      </w:pPr>
      <w:r>
        <w:rPr>
          <w:rFonts w:ascii="Arial" w:eastAsia="Arial" w:hAnsi="Arial" w:cs="Arial"/>
          <w:sz w:val="18"/>
          <w:szCs w:val="18"/>
        </w:rPr>
        <w:t>1</w:t>
      </w:r>
      <w:r>
        <w:rPr>
          <w:rFonts w:ascii="Arial" w:eastAsia="Arial" w:hAnsi="Arial" w:cs="Arial"/>
          <w:sz w:val="18"/>
          <w:szCs w:val="18"/>
        </w:rPr>
        <w:tab/>
        <w:t xml:space="preserve">Membership subscriptions are payable annually and are due by the </w:t>
      </w:r>
      <w:r w:rsidRPr="00442054">
        <w:rPr>
          <w:rFonts w:ascii="Arial" w:eastAsia="Arial" w:hAnsi="Arial" w:cs="Arial"/>
          <w:sz w:val="18"/>
          <w:szCs w:val="18"/>
        </w:rPr>
        <w:t>end of January of each year</w:t>
      </w:r>
      <w:r>
        <w:rPr>
          <w:rFonts w:ascii="Arial" w:eastAsia="Arial" w:hAnsi="Arial" w:cs="Arial"/>
          <w:sz w:val="18"/>
          <w:szCs w:val="18"/>
        </w:rPr>
        <w:t>.</w:t>
      </w:r>
    </w:p>
    <w:p w14:paraId="7537D381" w14:textId="77777777" w:rsidR="002C248E" w:rsidRDefault="0086106E" w:rsidP="00E32D69">
      <w:pPr>
        <w:tabs>
          <w:tab w:val="left" w:pos="567"/>
        </w:tabs>
        <w:ind w:left="567" w:hanging="567"/>
        <w:jc w:val="both"/>
      </w:pPr>
      <w:r>
        <w:rPr>
          <w:rFonts w:ascii="Arial" w:eastAsia="Arial" w:hAnsi="Arial" w:cs="Arial"/>
          <w:sz w:val="18"/>
          <w:szCs w:val="18"/>
        </w:rPr>
        <w:t xml:space="preserve">2 </w:t>
      </w:r>
      <w:r>
        <w:rPr>
          <w:rFonts w:ascii="Arial" w:eastAsia="Arial" w:hAnsi="Arial" w:cs="Arial"/>
          <w:sz w:val="18"/>
          <w:szCs w:val="18"/>
        </w:rPr>
        <w:tab/>
        <w:t>The International Council decides the schedule for subscription rates after it receives the recommendations of the Board. (See Statutes Articles VI.1.2 and VII.2)</w:t>
      </w:r>
    </w:p>
    <w:p w14:paraId="6ADD79D3" w14:textId="77777777" w:rsidR="002C248E" w:rsidRDefault="002C248E" w:rsidP="00E32D69">
      <w:pPr>
        <w:tabs>
          <w:tab w:val="left" w:pos="567"/>
        </w:tabs>
        <w:ind w:left="567" w:hanging="567"/>
        <w:jc w:val="both"/>
      </w:pPr>
      <w:bookmarkStart w:id="41" w:name="h.147n2zr" w:colFirst="0" w:colLast="0"/>
      <w:bookmarkEnd w:id="41"/>
    </w:p>
    <w:p w14:paraId="4D978DDC" w14:textId="77777777" w:rsidR="002C248E" w:rsidRPr="00E32D69" w:rsidRDefault="0086106E" w:rsidP="00E32D69">
      <w:pPr>
        <w:tabs>
          <w:tab w:val="left" w:pos="567"/>
        </w:tabs>
        <w:spacing w:after="60"/>
        <w:ind w:left="567" w:hanging="567"/>
        <w:jc w:val="both"/>
        <w:rPr>
          <w:sz w:val="22"/>
          <w:szCs w:val="22"/>
        </w:rPr>
      </w:pPr>
      <w:r w:rsidRPr="00E32D69">
        <w:rPr>
          <w:rFonts w:ascii="Arial" w:eastAsia="Arial" w:hAnsi="Arial" w:cs="Arial"/>
          <w:b/>
          <w:sz w:val="22"/>
          <w:szCs w:val="22"/>
        </w:rPr>
        <w:t xml:space="preserve">ARTICLE XVI: </w:t>
      </w:r>
      <w:r w:rsidRPr="00E32D69">
        <w:rPr>
          <w:rFonts w:ascii="Arial" w:eastAsia="Arial" w:hAnsi="Arial" w:cs="Arial"/>
          <w:b/>
          <w:i/>
          <w:sz w:val="22"/>
          <w:szCs w:val="22"/>
        </w:rPr>
        <w:t>Internal Regulations</w:t>
      </w:r>
    </w:p>
    <w:p w14:paraId="4A2A14A7"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The Internal Regulations establish the details of the application of these Statutes. In particular, they outline the arrangements that need to be adopted in order to ensure continuity of work in the various organs of the Union.</w:t>
      </w:r>
    </w:p>
    <w:p w14:paraId="4B671B71" w14:textId="77777777" w:rsidR="002C248E" w:rsidRDefault="0086106E">
      <w:pPr>
        <w:tabs>
          <w:tab w:val="left" w:pos="567"/>
        </w:tabs>
        <w:spacing w:after="96"/>
        <w:ind w:left="567" w:hanging="567"/>
        <w:jc w:val="both"/>
      </w:pPr>
      <w:r>
        <w:rPr>
          <w:rFonts w:ascii="Arial" w:eastAsia="Arial" w:hAnsi="Arial" w:cs="Arial"/>
          <w:sz w:val="18"/>
          <w:szCs w:val="18"/>
        </w:rPr>
        <w:t xml:space="preserve">2 </w:t>
      </w:r>
      <w:r>
        <w:rPr>
          <w:rFonts w:ascii="Arial" w:eastAsia="Arial" w:hAnsi="Arial" w:cs="Arial"/>
          <w:sz w:val="18"/>
          <w:szCs w:val="18"/>
        </w:rPr>
        <w:tab/>
        <w:t>The Board is responsible for drawing up the Internal Regulations and amending them as circumstances may require, but the Internal Regulations and the amendments must always conform to the Statutes.</w:t>
      </w:r>
    </w:p>
    <w:p w14:paraId="4D94908C" w14:textId="77777777" w:rsidR="002C248E" w:rsidRDefault="0086106E">
      <w:pPr>
        <w:tabs>
          <w:tab w:val="left" w:pos="567"/>
        </w:tabs>
        <w:spacing w:after="96"/>
        <w:ind w:left="567" w:hanging="567"/>
        <w:jc w:val="both"/>
      </w:pPr>
      <w:r>
        <w:rPr>
          <w:rFonts w:ascii="Arial" w:eastAsia="Arial" w:hAnsi="Arial" w:cs="Arial"/>
          <w:sz w:val="18"/>
          <w:szCs w:val="18"/>
        </w:rPr>
        <w:t xml:space="preserve">3 </w:t>
      </w:r>
      <w:r>
        <w:rPr>
          <w:rFonts w:ascii="Arial" w:eastAsia="Arial" w:hAnsi="Arial" w:cs="Arial"/>
          <w:sz w:val="18"/>
          <w:szCs w:val="18"/>
        </w:rPr>
        <w:tab/>
        <w:t>The Internal Regulations and any subsequent amendments are submitted to the International Council for its information.</w:t>
      </w:r>
    </w:p>
    <w:p w14:paraId="577A242C" w14:textId="49FDDE95" w:rsidR="002C248E" w:rsidRDefault="0086106E" w:rsidP="00E32D69">
      <w:pPr>
        <w:tabs>
          <w:tab w:val="left" w:pos="567"/>
        </w:tabs>
        <w:ind w:left="567" w:hanging="567"/>
        <w:jc w:val="both"/>
      </w:pPr>
      <w:r>
        <w:rPr>
          <w:rFonts w:ascii="Arial" w:eastAsia="Arial" w:hAnsi="Arial" w:cs="Arial"/>
          <w:sz w:val="18"/>
          <w:szCs w:val="18"/>
        </w:rPr>
        <w:t xml:space="preserve">4 </w:t>
      </w:r>
      <w:r>
        <w:rPr>
          <w:rFonts w:ascii="Arial" w:eastAsia="Arial" w:hAnsi="Arial" w:cs="Arial"/>
          <w:sz w:val="18"/>
          <w:szCs w:val="18"/>
        </w:rPr>
        <w:tab/>
        <w:t xml:space="preserve">Any question not dealt with by these Statutes or by the Internal Regulations is the responsibility of the Board with the understanding that any Member Organization of the Union may question the Board’s actions </w:t>
      </w:r>
      <w:r w:rsidR="00C339AD">
        <w:rPr>
          <w:rFonts w:ascii="Arial" w:eastAsia="Arial" w:hAnsi="Arial" w:cs="Arial"/>
          <w:sz w:val="18"/>
          <w:szCs w:val="18"/>
        </w:rPr>
        <w:t xml:space="preserve">through </w:t>
      </w:r>
      <w:r>
        <w:rPr>
          <w:rFonts w:ascii="Arial" w:eastAsia="Arial" w:hAnsi="Arial" w:cs="Arial"/>
          <w:sz w:val="18"/>
          <w:szCs w:val="18"/>
        </w:rPr>
        <w:t xml:space="preserve">the International Council at </w:t>
      </w:r>
      <w:r w:rsidR="00C339AD">
        <w:rPr>
          <w:rFonts w:ascii="Arial" w:eastAsia="Arial" w:hAnsi="Arial" w:cs="Arial"/>
          <w:sz w:val="18"/>
          <w:szCs w:val="18"/>
        </w:rPr>
        <w:t xml:space="preserve">its </w:t>
      </w:r>
      <w:r>
        <w:rPr>
          <w:rFonts w:ascii="Arial" w:eastAsia="Arial" w:hAnsi="Arial" w:cs="Arial"/>
          <w:sz w:val="18"/>
          <w:szCs w:val="18"/>
        </w:rPr>
        <w:t xml:space="preserve">next scheduled </w:t>
      </w:r>
      <w:r w:rsidR="00C339AD">
        <w:rPr>
          <w:rFonts w:ascii="Arial" w:eastAsia="Arial" w:hAnsi="Arial" w:cs="Arial"/>
          <w:sz w:val="18"/>
          <w:szCs w:val="18"/>
        </w:rPr>
        <w:t>meeting</w:t>
      </w:r>
      <w:r>
        <w:rPr>
          <w:rFonts w:ascii="Arial" w:eastAsia="Arial" w:hAnsi="Arial" w:cs="Arial"/>
          <w:sz w:val="18"/>
          <w:szCs w:val="18"/>
        </w:rPr>
        <w:t>.</w:t>
      </w:r>
    </w:p>
    <w:p w14:paraId="03CA999C" w14:textId="77777777" w:rsidR="002C248E" w:rsidRPr="00CF07BF" w:rsidRDefault="002C248E" w:rsidP="00E32D69">
      <w:pPr>
        <w:tabs>
          <w:tab w:val="left" w:pos="567"/>
        </w:tabs>
        <w:ind w:left="567" w:hanging="567"/>
        <w:jc w:val="both"/>
      </w:pPr>
      <w:bookmarkStart w:id="42" w:name="h.3o7alnk" w:colFirst="0" w:colLast="0"/>
      <w:bookmarkEnd w:id="42"/>
    </w:p>
    <w:p w14:paraId="0E739F2F"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XVII: </w:t>
      </w:r>
      <w:r w:rsidRPr="00E32D69">
        <w:rPr>
          <w:rFonts w:ascii="Arial" w:eastAsia="Arial" w:hAnsi="Arial" w:cs="Arial"/>
          <w:b/>
          <w:i/>
          <w:sz w:val="22"/>
          <w:szCs w:val="22"/>
        </w:rPr>
        <w:t>Arbitration Committee</w:t>
      </w:r>
    </w:p>
    <w:p w14:paraId="04AE99AE" w14:textId="09F62117" w:rsidR="002C248E" w:rsidRPr="00C55F98" w:rsidRDefault="0086106E">
      <w:pPr>
        <w:tabs>
          <w:tab w:val="left" w:pos="567"/>
        </w:tabs>
        <w:spacing w:after="96"/>
        <w:ind w:left="567" w:hanging="567"/>
        <w:jc w:val="both"/>
        <w:rPr>
          <w:color w:val="auto"/>
        </w:rPr>
      </w:pPr>
      <w:r>
        <w:rPr>
          <w:rFonts w:ascii="Arial" w:eastAsia="Arial" w:hAnsi="Arial" w:cs="Arial"/>
          <w:sz w:val="18"/>
          <w:szCs w:val="18"/>
        </w:rPr>
        <w:t xml:space="preserve">1 </w:t>
      </w:r>
      <w:r>
        <w:rPr>
          <w:rFonts w:ascii="Arial" w:eastAsia="Arial" w:hAnsi="Arial" w:cs="Arial"/>
          <w:sz w:val="18"/>
          <w:szCs w:val="18"/>
        </w:rPr>
        <w:tab/>
      </w:r>
      <w:r w:rsidR="00005948" w:rsidRPr="00C55F98">
        <w:rPr>
          <w:rFonts w:ascii="Arial" w:eastAsia="Arial" w:hAnsi="Arial" w:cs="Arial"/>
          <w:color w:val="auto"/>
          <w:sz w:val="18"/>
          <w:szCs w:val="18"/>
        </w:rPr>
        <w:t>A</w:t>
      </w:r>
      <w:r w:rsidRPr="00C55F98">
        <w:rPr>
          <w:rFonts w:ascii="Arial" w:eastAsia="Arial" w:hAnsi="Arial" w:cs="Arial"/>
          <w:color w:val="auto"/>
          <w:sz w:val="18"/>
          <w:szCs w:val="18"/>
        </w:rPr>
        <w:t xml:space="preserve">ll disputes arising within the Union shall </w:t>
      </w:r>
      <w:r w:rsidR="00005948" w:rsidRPr="00C55F98">
        <w:rPr>
          <w:rFonts w:ascii="Arial" w:eastAsia="Arial" w:hAnsi="Arial" w:cs="Arial"/>
          <w:color w:val="auto"/>
          <w:sz w:val="18"/>
          <w:szCs w:val="18"/>
        </w:rPr>
        <w:t xml:space="preserve">be arbitrated by </w:t>
      </w:r>
      <w:r w:rsidRPr="00C55F98">
        <w:rPr>
          <w:rFonts w:ascii="Arial" w:eastAsia="Arial" w:hAnsi="Arial" w:cs="Arial"/>
          <w:color w:val="auto"/>
          <w:sz w:val="18"/>
          <w:szCs w:val="18"/>
        </w:rPr>
        <w:t>an Arbitration Committee.</w:t>
      </w:r>
    </w:p>
    <w:p w14:paraId="394A6641" w14:textId="77777777" w:rsidR="002C248E" w:rsidRDefault="0086106E">
      <w:pPr>
        <w:tabs>
          <w:tab w:val="left" w:pos="567"/>
        </w:tabs>
        <w:spacing w:after="96"/>
        <w:ind w:left="567" w:hanging="567"/>
        <w:jc w:val="both"/>
      </w:pPr>
      <w:r>
        <w:rPr>
          <w:rFonts w:ascii="Arial" w:eastAsia="Arial" w:hAnsi="Arial" w:cs="Arial"/>
          <w:sz w:val="18"/>
          <w:szCs w:val="18"/>
        </w:rPr>
        <w:t xml:space="preserve">2 </w:t>
      </w:r>
      <w:r>
        <w:rPr>
          <w:rFonts w:ascii="Arial" w:eastAsia="Arial" w:hAnsi="Arial" w:cs="Arial"/>
          <w:sz w:val="18"/>
          <w:szCs w:val="18"/>
        </w:rPr>
        <w:tab/>
        <w:t>An Arbitration Committee shall consist of five voting members of the Board; each party in a dispute shall elect two members. All four shall agree to elect a fifth member as the Chair, who will only vote to break a tie.</w:t>
      </w:r>
    </w:p>
    <w:p w14:paraId="76418E5F" w14:textId="77777777" w:rsidR="002C248E" w:rsidRDefault="0086106E">
      <w:pPr>
        <w:tabs>
          <w:tab w:val="left" w:pos="567"/>
        </w:tabs>
        <w:spacing w:after="96"/>
        <w:ind w:left="567" w:hanging="567"/>
        <w:jc w:val="both"/>
      </w:pPr>
      <w:r>
        <w:rPr>
          <w:rFonts w:ascii="Arial" w:eastAsia="Arial" w:hAnsi="Arial" w:cs="Arial"/>
          <w:sz w:val="18"/>
          <w:szCs w:val="18"/>
        </w:rPr>
        <w:t xml:space="preserve">3 </w:t>
      </w:r>
      <w:r>
        <w:rPr>
          <w:rFonts w:ascii="Arial" w:eastAsia="Arial" w:hAnsi="Arial" w:cs="Arial"/>
          <w:sz w:val="18"/>
          <w:szCs w:val="18"/>
        </w:rPr>
        <w:tab/>
        <w:t>In the event that members of the Board are involved in the dispute, the Arbitration Committee shall consist of five voting members of the International Council.</w:t>
      </w:r>
    </w:p>
    <w:p w14:paraId="4BFFCCA5" w14:textId="77777777" w:rsidR="002C248E" w:rsidRDefault="0086106E">
      <w:pPr>
        <w:tabs>
          <w:tab w:val="left" w:pos="567"/>
        </w:tabs>
        <w:spacing w:after="96"/>
        <w:ind w:left="567" w:hanging="567"/>
        <w:jc w:val="both"/>
      </w:pPr>
      <w:r>
        <w:rPr>
          <w:rFonts w:ascii="Arial" w:eastAsia="Arial" w:hAnsi="Arial" w:cs="Arial"/>
          <w:sz w:val="18"/>
          <w:szCs w:val="18"/>
        </w:rPr>
        <w:t xml:space="preserve">4 </w:t>
      </w:r>
      <w:r>
        <w:rPr>
          <w:rFonts w:ascii="Arial" w:eastAsia="Arial" w:hAnsi="Arial" w:cs="Arial"/>
          <w:sz w:val="18"/>
          <w:szCs w:val="18"/>
        </w:rPr>
        <w:tab/>
        <w:t>If no agreement can be reached on the election of the Chair, he/she shall be elected by the Board or, if the Committee consists of members of the International Council, by the International Council.</w:t>
      </w:r>
    </w:p>
    <w:p w14:paraId="2F5AB2C7" w14:textId="77777777" w:rsidR="002C248E" w:rsidRDefault="0086106E" w:rsidP="00E32D69">
      <w:pPr>
        <w:tabs>
          <w:tab w:val="left" w:pos="567"/>
        </w:tabs>
        <w:ind w:left="567" w:hanging="567"/>
        <w:jc w:val="both"/>
      </w:pPr>
      <w:r>
        <w:rPr>
          <w:rFonts w:ascii="Arial" w:eastAsia="Arial" w:hAnsi="Arial" w:cs="Arial"/>
          <w:sz w:val="18"/>
          <w:szCs w:val="18"/>
        </w:rPr>
        <w:t xml:space="preserve">5 </w:t>
      </w:r>
      <w:r>
        <w:rPr>
          <w:rFonts w:ascii="Arial" w:eastAsia="Arial" w:hAnsi="Arial" w:cs="Arial"/>
          <w:sz w:val="18"/>
          <w:szCs w:val="18"/>
        </w:rPr>
        <w:tab/>
        <w:t>The Arbitrators shall have discretionary powers and shall make their decisions to the best of their knowledge and ability consistent with the Statutes and Internal Regulations. The Arbitration Committee shall decide by a simple majority.</w:t>
      </w:r>
    </w:p>
    <w:p w14:paraId="45895828" w14:textId="77777777" w:rsidR="002C248E" w:rsidRPr="00CF07BF" w:rsidRDefault="002C248E" w:rsidP="00E32D69">
      <w:pPr>
        <w:tabs>
          <w:tab w:val="left" w:pos="567"/>
        </w:tabs>
        <w:ind w:left="567" w:hanging="567"/>
        <w:jc w:val="both"/>
      </w:pPr>
      <w:bookmarkStart w:id="43" w:name="h.23ckvvd" w:colFirst="0" w:colLast="0"/>
      <w:bookmarkEnd w:id="43"/>
    </w:p>
    <w:p w14:paraId="4107C488"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XVIII: </w:t>
      </w:r>
      <w:r w:rsidRPr="00E32D69">
        <w:rPr>
          <w:rFonts w:ascii="Arial" w:eastAsia="Arial" w:hAnsi="Arial" w:cs="Arial"/>
          <w:b/>
          <w:i/>
          <w:sz w:val="22"/>
          <w:szCs w:val="22"/>
        </w:rPr>
        <w:t>Termination of the Union</w:t>
      </w:r>
    </w:p>
    <w:p w14:paraId="620B729E" w14:textId="77777777" w:rsidR="002C248E" w:rsidRDefault="0086106E">
      <w:pPr>
        <w:tabs>
          <w:tab w:val="left" w:pos="567"/>
        </w:tabs>
        <w:spacing w:after="96"/>
        <w:ind w:left="567" w:hanging="567"/>
        <w:jc w:val="both"/>
      </w:pPr>
      <w:r>
        <w:rPr>
          <w:rFonts w:ascii="Arial" w:eastAsia="Arial" w:hAnsi="Arial" w:cs="Arial"/>
          <w:sz w:val="18"/>
          <w:szCs w:val="18"/>
        </w:rPr>
        <w:t xml:space="preserve">1 </w:t>
      </w:r>
      <w:r>
        <w:rPr>
          <w:rFonts w:ascii="Arial" w:eastAsia="Arial" w:hAnsi="Arial" w:cs="Arial"/>
          <w:sz w:val="18"/>
          <w:szCs w:val="18"/>
        </w:rPr>
        <w:tab/>
        <w:t>The voluntary termination of the Union shall be decided upon by an extraordinary International Council meeting specifically convened for this purpose. (See Statutes Article VI.11.5)</w:t>
      </w:r>
    </w:p>
    <w:p w14:paraId="6C38EFBD" w14:textId="2C09578E" w:rsidR="002C248E" w:rsidRDefault="0086106E">
      <w:pPr>
        <w:tabs>
          <w:tab w:val="left" w:pos="567"/>
        </w:tabs>
        <w:spacing w:after="96"/>
        <w:ind w:left="567" w:hanging="567"/>
        <w:jc w:val="both"/>
      </w:pPr>
      <w:r>
        <w:rPr>
          <w:rFonts w:ascii="Arial" w:eastAsia="Arial" w:hAnsi="Arial" w:cs="Arial"/>
          <w:sz w:val="18"/>
          <w:szCs w:val="18"/>
        </w:rPr>
        <w:t xml:space="preserve">2 </w:t>
      </w:r>
      <w:r>
        <w:rPr>
          <w:rFonts w:ascii="Arial" w:eastAsia="Arial" w:hAnsi="Arial" w:cs="Arial"/>
          <w:sz w:val="18"/>
          <w:szCs w:val="18"/>
        </w:rPr>
        <w:tab/>
      </w:r>
      <w:ins w:id="44" w:author="IUFRO" w:date="2022-09-08T17:15:00Z">
        <w:r w:rsidR="004B13B8" w:rsidRPr="00E944E4">
          <w:rPr>
            <w:rFonts w:ascii="Arial" w:eastAsia="Arial" w:hAnsi="Arial" w:cs="Arial"/>
            <w:sz w:val="18"/>
            <w:szCs w:val="18"/>
          </w:rPr>
          <w:t xml:space="preserve">If the association is </w:t>
        </w:r>
        <w:r w:rsidR="004B13B8">
          <w:rPr>
            <w:rFonts w:ascii="Arial" w:eastAsia="Arial" w:hAnsi="Arial" w:cs="Arial"/>
            <w:sz w:val="18"/>
            <w:szCs w:val="18"/>
          </w:rPr>
          <w:t>terminated</w:t>
        </w:r>
        <w:r w:rsidR="004B13B8" w:rsidRPr="00E944E4">
          <w:rPr>
            <w:rFonts w:ascii="Arial" w:eastAsia="Arial" w:hAnsi="Arial" w:cs="Arial"/>
            <w:sz w:val="18"/>
            <w:szCs w:val="18"/>
          </w:rPr>
          <w:t xml:space="preserve"> voluntarily or </w:t>
        </w:r>
        <w:r w:rsidR="004B13B8">
          <w:rPr>
            <w:rFonts w:ascii="Arial" w:eastAsia="Arial" w:hAnsi="Arial" w:cs="Arial"/>
            <w:sz w:val="18"/>
            <w:szCs w:val="18"/>
          </w:rPr>
          <w:t xml:space="preserve">dissolved </w:t>
        </w:r>
        <w:r w:rsidR="004B13B8" w:rsidRPr="00E944E4">
          <w:rPr>
            <w:rFonts w:ascii="Arial" w:eastAsia="Arial" w:hAnsi="Arial" w:cs="Arial"/>
            <w:sz w:val="18"/>
            <w:szCs w:val="18"/>
          </w:rPr>
          <w:t xml:space="preserve">by the authorities, or if the </w:t>
        </w:r>
        <w:r w:rsidR="004B13B8">
          <w:rPr>
            <w:rFonts w:ascii="Arial" w:eastAsia="Arial" w:hAnsi="Arial" w:cs="Arial"/>
            <w:sz w:val="18"/>
            <w:szCs w:val="18"/>
          </w:rPr>
          <w:t>charitable</w:t>
        </w:r>
        <w:r w:rsidR="004B13B8" w:rsidRPr="00E944E4">
          <w:rPr>
            <w:rFonts w:ascii="Arial" w:eastAsia="Arial" w:hAnsi="Arial" w:cs="Arial"/>
            <w:sz w:val="18"/>
            <w:szCs w:val="18"/>
          </w:rPr>
          <w:t xml:space="preserve"> </w:t>
        </w:r>
        <w:r w:rsidR="004B13B8">
          <w:rPr>
            <w:rFonts w:ascii="Arial" w:eastAsia="Arial" w:hAnsi="Arial" w:cs="Arial"/>
            <w:sz w:val="18"/>
            <w:szCs w:val="18"/>
          </w:rPr>
          <w:t>cause</w:t>
        </w:r>
        <w:r w:rsidR="004B13B8" w:rsidRPr="00E944E4">
          <w:rPr>
            <w:rFonts w:ascii="Arial" w:eastAsia="Arial" w:hAnsi="Arial" w:cs="Arial"/>
            <w:sz w:val="18"/>
            <w:szCs w:val="18"/>
          </w:rPr>
          <w:t xml:space="preserve"> of the statute no longer applies, the remaining association assets are to be used exclusively and directly for donation-privileged scientific purposes within the meaning of § 4a Para. 2 Z. 1 </w:t>
        </w:r>
        <w:proofErr w:type="spellStart"/>
        <w:r w:rsidR="004B13B8" w:rsidRPr="00E944E4">
          <w:rPr>
            <w:rFonts w:ascii="Arial" w:eastAsia="Arial" w:hAnsi="Arial" w:cs="Arial"/>
            <w:sz w:val="18"/>
            <w:szCs w:val="18"/>
          </w:rPr>
          <w:t>EStG</w:t>
        </w:r>
        <w:proofErr w:type="spellEnd"/>
        <w:r w:rsidR="004B13B8" w:rsidRPr="00E944E4">
          <w:rPr>
            <w:rFonts w:ascii="Arial" w:eastAsia="Arial" w:hAnsi="Arial" w:cs="Arial"/>
            <w:sz w:val="18"/>
            <w:szCs w:val="18"/>
          </w:rPr>
          <w:t xml:space="preserve"> 1988, preferably in the field of forestry</w:t>
        </w:r>
      </w:ins>
      <w:del w:id="45" w:author="IUFRO" w:date="2022-09-08T17:15:00Z">
        <w:r w:rsidDel="004B13B8">
          <w:rPr>
            <w:rFonts w:ascii="Arial" w:eastAsia="Arial" w:hAnsi="Arial" w:cs="Arial"/>
            <w:sz w:val="18"/>
            <w:szCs w:val="18"/>
          </w:rPr>
          <w:delText xml:space="preserve">The assets of the Union shall be made available for a charitable cause (§ </w:delText>
        </w:r>
        <w:r w:rsidRPr="00C55F98" w:rsidDel="004B13B8">
          <w:rPr>
            <w:rFonts w:ascii="Arial" w:eastAsia="Arial" w:hAnsi="Arial" w:cs="Arial"/>
            <w:color w:val="auto"/>
            <w:sz w:val="18"/>
            <w:szCs w:val="18"/>
          </w:rPr>
          <w:delText xml:space="preserve">34 </w:delText>
        </w:r>
        <w:r w:rsidR="007C08D5" w:rsidRPr="00C55F98" w:rsidDel="004B13B8">
          <w:rPr>
            <w:rFonts w:ascii="Arial" w:eastAsia="Arial" w:hAnsi="Arial" w:cs="Arial"/>
            <w:color w:val="auto"/>
            <w:sz w:val="18"/>
            <w:szCs w:val="18"/>
          </w:rPr>
          <w:delText>FTC (Federal Tax Code)</w:delText>
        </w:r>
        <w:r w:rsidRPr="00C55F98" w:rsidDel="004B13B8">
          <w:rPr>
            <w:rFonts w:ascii="Arial" w:eastAsia="Arial" w:hAnsi="Arial" w:cs="Arial"/>
            <w:color w:val="auto"/>
            <w:sz w:val="18"/>
            <w:szCs w:val="18"/>
          </w:rPr>
          <w:delText xml:space="preserve"> </w:delText>
        </w:r>
        <w:r w:rsidDel="004B13B8">
          <w:rPr>
            <w:rFonts w:ascii="Arial" w:eastAsia="Arial" w:hAnsi="Arial" w:cs="Arial"/>
            <w:sz w:val="18"/>
            <w:szCs w:val="18"/>
          </w:rPr>
          <w:delText>Austria), as for scientific purposes in the field of forestry, named by the International Council and the auditor shall be entrusted with the execution.</w:delText>
        </w:r>
      </w:del>
    </w:p>
    <w:p w14:paraId="5F52056B" w14:textId="77777777" w:rsidR="002C248E" w:rsidRDefault="0086106E" w:rsidP="00E32D69">
      <w:pPr>
        <w:tabs>
          <w:tab w:val="left" w:pos="567"/>
        </w:tabs>
        <w:ind w:left="567" w:hanging="567"/>
        <w:jc w:val="both"/>
      </w:pPr>
      <w:r>
        <w:rPr>
          <w:rFonts w:ascii="Arial" w:eastAsia="Arial" w:hAnsi="Arial" w:cs="Arial"/>
          <w:sz w:val="18"/>
          <w:szCs w:val="18"/>
        </w:rPr>
        <w:t xml:space="preserve">3 </w:t>
      </w:r>
      <w:r>
        <w:rPr>
          <w:rFonts w:ascii="Arial" w:eastAsia="Arial" w:hAnsi="Arial" w:cs="Arial"/>
          <w:sz w:val="18"/>
          <w:szCs w:val="18"/>
        </w:rPr>
        <w:tab/>
        <w:t>In case international cooperation in scientific studies is no longer the aim of the Union, as described in Article II, the assets shall be made available for a charitable cause according to Article XVIII.2.</w:t>
      </w:r>
    </w:p>
    <w:p w14:paraId="68A6B91A" w14:textId="77777777" w:rsidR="002C248E" w:rsidRPr="00CF07BF" w:rsidRDefault="002C248E" w:rsidP="00E32D69">
      <w:pPr>
        <w:tabs>
          <w:tab w:val="left" w:pos="567"/>
        </w:tabs>
        <w:ind w:left="567" w:hanging="567"/>
        <w:jc w:val="both"/>
      </w:pPr>
      <w:bookmarkStart w:id="46" w:name="h.ihv636" w:colFirst="0" w:colLast="0"/>
      <w:bookmarkEnd w:id="46"/>
    </w:p>
    <w:p w14:paraId="5F18157A" w14:textId="77777777" w:rsidR="002C248E" w:rsidRPr="00E32D69" w:rsidRDefault="0086106E">
      <w:pPr>
        <w:tabs>
          <w:tab w:val="left" w:pos="567"/>
        </w:tabs>
        <w:spacing w:after="96"/>
        <w:ind w:left="567" w:hanging="567"/>
        <w:jc w:val="both"/>
        <w:rPr>
          <w:sz w:val="22"/>
          <w:szCs w:val="22"/>
        </w:rPr>
      </w:pPr>
      <w:r w:rsidRPr="00E32D69">
        <w:rPr>
          <w:rFonts w:ascii="Arial" w:eastAsia="Arial" w:hAnsi="Arial" w:cs="Arial"/>
          <w:b/>
          <w:sz w:val="22"/>
          <w:szCs w:val="22"/>
        </w:rPr>
        <w:t xml:space="preserve">ARTICLE XIX: </w:t>
      </w:r>
      <w:r w:rsidRPr="00E32D69">
        <w:rPr>
          <w:rFonts w:ascii="Arial" w:eastAsia="Arial" w:hAnsi="Arial" w:cs="Arial"/>
          <w:b/>
          <w:i/>
          <w:sz w:val="22"/>
          <w:szCs w:val="22"/>
        </w:rPr>
        <w:t>Languages and Difficulty in Interpretation</w:t>
      </w:r>
    </w:p>
    <w:p w14:paraId="61B7D2DA" w14:textId="1E8F626F" w:rsidR="002C248E" w:rsidRDefault="0086106E" w:rsidP="0076466F">
      <w:pPr>
        <w:tabs>
          <w:tab w:val="left" w:pos="567"/>
        </w:tabs>
        <w:spacing w:after="96"/>
        <w:ind w:left="567" w:hanging="567"/>
        <w:jc w:val="both"/>
      </w:pPr>
      <w:r>
        <w:rPr>
          <w:rFonts w:ascii="Arial" w:eastAsia="Arial" w:hAnsi="Arial" w:cs="Arial"/>
          <w:sz w:val="18"/>
          <w:szCs w:val="18"/>
        </w:rPr>
        <w:lastRenderedPageBreak/>
        <w:t xml:space="preserve">1 </w:t>
      </w:r>
      <w:r>
        <w:rPr>
          <w:rFonts w:ascii="Arial" w:eastAsia="Arial" w:hAnsi="Arial" w:cs="Arial"/>
          <w:sz w:val="18"/>
          <w:szCs w:val="18"/>
        </w:rPr>
        <w:tab/>
        <w:t xml:space="preserve">The Statutes and Internal Regulations are published in </w:t>
      </w:r>
      <w:r w:rsidRPr="00C55F98">
        <w:rPr>
          <w:rFonts w:ascii="Arial" w:eastAsia="Arial" w:hAnsi="Arial" w:cs="Arial"/>
          <w:color w:val="auto"/>
          <w:sz w:val="18"/>
          <w:szCs w:val="18"/>
        </w:rPr>
        <w:t>E</w:t>
      </w:r>
      <w:r w:rsidR="00881F5C" w:rsidRPr="00C55F98">
        <w:rPr>
          <w:rFonts w:ascii="Arial" w:eastAsia="Arial" w:hAnsi="Arial" w:cs="Arial"/>
          <w:color w:val="auto"/>
          <w:sz w:val="18"/>
          <w:szCs w:val="18"/>
        </w:rPr>
        <w:t>nglish</w:t>
      </w:r>
      <w:r w:rsidRPr="00C55F98">
        <w:rPr>
          <w:rFonts w:ascii="Arial" w:eastAsia="Arial" w:hAnsi="Arial" w:cs="Arial"/>
          <w:color w:val="auto"/>
          <w:sz w:val="18"/>
          <w:szCs w:val="18"/>
        </w:rPr>
        <w:t xml:space="preserve"> </w:t>
      </w:r>
      <w:r w:rsidR="00881F5C" w:rsidRPr="00C55F98">
        <w:rPr>
          <w:rFonts w:ascii="Arial" w:eastAsia="Arial" w:hAnsi="Arial" w:cs="Arial"/>
          <w:color w:val="auto"/>
          <w:sz w:val="18"/>
          <w:szCs w:val="18"/>
        </w:rPr>
        <w:t xml:space="preserve">and </w:t>
      </w:r>
      <w:r>
        <w:rPr>
          <w:rFonts w:ascii="Arial" w:eastAsia="Arial" w:hAnsi="Arial" w:cs="Arial"/>
          <w:sz w:val="18"/>
          <w:szCs w:val="18"/>
        </w:rPr>
        <w:t>German, and the Board, at its discretion, may publish them in other languages. In case of difficulty of interpretation, the German version and the certified English translation of the German version are considered to be authoritative.</w:t>
      </w:r>
      <w:r>
        <w:br w:type="page"/>
      </w:r>
    </w:p>
    <w:p w14:paraId="59828024" w14:textId="77777777" w:rsidR="002C248E" w:rsidRPr="00B956B0" w:rsidRDefault="0086106E" w:rsidP="00EC5E61">
      <w:pPr>
        <w:tabs>
          <w:tab w:val="left" w:pos="567"/>
        </w:tabs>
        <w:rPr>
          <w:sz w:val="22"/>
          <w:szCs w:val="22"/>
        </w:rPr>
      </w:pPr>
      <w:bookmarkStart w:id="47" w:name="h.32hioqz" w:colFirst="0" w:colLast="0"/>
      <w:bookmarkEnd w:id="47"/>
      <w:r w:rsidRPr="00B956B0">
        <w:rPr>
          <w:rFonts w:ascii="Arial" w:eastAsia="Arial" w:hAnsi="Arial" w:cs="Arial"/>
          <w:b/>
          <w:sz w:val="28"/>
          <w:szCs w:val="28"/>
        </w:rPr>
        <w:lastRenderedPageBreak/>
        <w:t>INTERNAL REGULATIONS</w:t>
      </w:r>
    </w:p>
    <w:p w14:paraId="7E7AB7CC" w14:textId="77777777" w:rsidR="002C248E" w:rsidRDefault="002C248E" w:rsidP="00B956B0">
      <w:pPr>
        <w:tabs>
          <w:tab w:val="left" w:pos="567"/>
        </w:tabs>
      </w:pPr>
      <w:bookmarkStart w:id="48" w:name="h.1hmsyys" w:colFirst="0" w:colLast="0"/>
      <w:bookmarkEnd w:id="48"/>
    </w:p>
    <w:p w14:paraId="44E9FB54" w14:textId="77777777" w:rsidR="002C248E" w:rsidRPr="00B956B0" w:rsidRDefault="0086106E">
      <w:pPr>
        <w:tabs>
          <w:tab w:val="left" w:pos="567"/>
        </w:tabs>
        <w:spacing w:after="96"/>
        <w:rPr>
          <w:sz w:val="22"/>
          <w:szCs w:val="22"/>
        </w:rPr>
      </w:pPr>
      <w:r w:rsidRPr="00B956B0">
        <w:rPr>
          <w:rFonts w:ascii="Arial" w:eastAsia="Arial" w:hAnsi="Arial" w:cs="Arial"/>
          <w:b/>
          <w:sz w:val="22"/>
          <w:szCs w:val="22"/>
        </w:rPr>
        <w:t xml:space="preserve">SECTION I: </w:t>
      </w:r>
      <w:r w:rsidRPr="00B956B0">
        <w:rPr>
          <w:rFonts w:ascii="Arial" w:eastAsia="Arial" w:hAnsi="Arial" w:cs="Arial"/>
          <w:b/>
          <w:i/>
          <w:sz w:val="22"/>
          <w:szCs w:val="22"/>
        </w:rPr>
        <w:t>Principles</w:t>
      </w:r>
    </w:p>
    <w:p w14:paraId="5F5BA6D9" w14:textId="20B0F7FA" w:rsidR="002C248E" w:rsidRPr="00E71B36" w:rsidRDefault="0086106E" w:rsidP="00EC5E61">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These Internal Regulations of the International Union of Forest Research Organizations, IUFRO, establish the details of the application of the Statutes. In accordance with Article XVI of the Statutes of the Union, the Internal Regulations are drawn up and modified by the Board as circumstances may require. They are composed of a number of Sections as referred to in specific </w:t>
      </w:r>
      <w:r w:rsidRPr="00E71B36">
        <w:rPr>
          <w:rFonts w:ascii="Arial" w:eastAsia="Arial" w:hAnsi="Arial" w:cs="Arial"/>
          <w:sz w:val="18"/>
          <w:szCs w:val="18"/>
        </w:rPr>
        <w:t>Sections</w:t>
      </w:r>
      <w:r w:rsidRPr="00E71B36">
        <w:rPr>
          <w:rFonts w:ascii="Arial" w:eastAsia="Arial" w:hAnsi="Arial" w:cs="Arial"/>
          <w:b/>
          <w:sz w:val="18"/>
          <w:szCs w:val="18"/>
        </w:rPr>
        <w:t>.</w:t>
      </w:r>
    </w:p>
    <w:p w14:paraId="5A1CAACC" w14:textId="7AAA1670" w:rsidR="002C248E" w:rsidRDefault="0086106E" w:rsidP="00EC5E61">
      <w:pPr>
        <w:tabs>
          <w:tab w:val="left" w:pos="567"/>
        </w:tabs>
        <w:spacing w:after="60"/>
        <w:ind w:left="567" w:hanging="567"/>
        <w:jc w:val="both"/>
      </w:pPr>
      <w:r w:rsidRPr="00E71B36">
        <w:rPr>
          <w:rFonts w:ascii="Arial" w:eastAsia="Arial" w:hAnsi="Arial" w:cs="Arial"/>
          <w:sz w:val="18"/>
          <w:szCs w:val="18"/>
        </w:rPr>
        <w:t xml:space="preserve">2 </w:t>
      </w:r>
      <w:r w:rsidRPr="00E71B36">
        <w:rPr>
          <w:rFonts w:ascii="Arial" w:eastAsia="Arial" w:hAnsi="Arial" w:cs="Arial"/>
          <w:sz w:val="18"/>
          <w:szCs w:val="18"/>
        </w:rPr>
        <w:tab/>
        <w:t>The scope of action of IUFRO is laid down in the Statutes in Art</w:t>
      </w:r>
      <w:r w:rsidR="00FC5768" w:rsidRPr="00E71B36">
        <w:rPr>
          <w:rFonts w:ascii="Arial" w:eastAsia="Arial" w:hAnsi="Arial" w:cs="Arial"/>
          <w:sz w:val="18"/>
          <w:szCs w:val="18"/>
        </w:rPr>
        <w:t>icle</w:t>
      </w:r>
      <w:r w:rsidRPr="00E71B36">
        <w:rPr>
          <w:rFonts w:ascii="Arial" w:eastAsia="Arial" w:hAnsi="Arial" w:cs="Arial"/>
          <w:sz w:val="18"/>
          <w:szCs w:val="18"/>
        </w:rPr>
        <w:t xml:space="preserve"> I. It is understood that the Union works on a voluntary basis.</w:t>
      </w:r>
    </w:p>
    <w:p w14:paraId="18D13764" w14:textId="547070FB" w:rsidR="002C248E" w:rsidRDefault="0086106E" w:rsidP="00EC5E61">
      <w:pPr>
        <w:tabs>
          <w:tab w:val="left" w:pos="567"/>
        </w:tabs>
        <w:spacing w:after="60"/>
        <w:ind w:left="567" w:hanging="567"/>
        <w:jc w:val="both"/>
      </w:pPr>
      <w:r>
        <w:rPr>
          <w:rFonts w:ascii="Arial" w:eastAsia="Arial" w:hAnsi="Arial" w:cs="Arial"/>
          <w:sz w:val="18"/>
          <w:szCs w:val="18"/>
        </w:rPr>
        <w:t xml:space="preserve">3 </w:t>
      </w:r>
      <w:r>
        <w:rPr>
          <w:rFonts w:ascii="Arial" w:eastAsia="Arial" w:hAnsi="Arial" w:cs="Arial"/>
          <w:sz w:val="18"/>
          <w:szCs w:val="18"/>
        </w:rPr>
        <w:tab/>
        <w:t>IUFRO is a full member of I</w:t>
      </w:r>
      <w:r w:rsidR="00E222AB">
        <w:rPr>
          <w:rFonts w:ascii="Arial" w:eastAsia="Arial" w:hAnsi="Arial" w:cs="Arial"/>
          <w:sz w:val="18"/>
          <w:szCs w:val="18"/>
        </w:rPr>
        <w:t>SC</w:t>
      </w:r>
      <w:r>
        <w:rPr>
          <w:rFonts w:ascii="Arial" w:eastAsia="Arial" w:hAnsi="Arial" w:cs="Arial"/>
          <w:sz w:val="18"/>
          <w:szCs w:val="18"/>
        </w:rPr>
        <w:t xml:space="preserve">, the International </w:t>
      </w:r>
      <w:r w:rsidR="00E222AB">
        <w:rPr>
          <w:rFonts w:ascii="Arial" w:eastAsia="Arial" w:hAnsi="Arial" w:cs="Arial"/>
          <w:sz w:val="18"/>
          <w:szCs w:val="18"/>
        </w:rPr>
        <w:t xml:space="preserve">Science </w:t>
      </w:r>
      <w:r>
        <w:rPr>
          <w:rFonts w:ascii="Arial" w:eastAsia="Arial" w:hAnsi="Arial" w:cs="Arial"/>
          <w:sz w:val="18"/>
          <w:szCs w:val="18"/>
        </w:rPr>
        <w:t xml:space="preserve">Council, and therefore the principles embodied in the Statutes and </w:t>
      </w:r>
      <w:r w:rsidR="007C08D5">
        <w:rPr>
          <w:rFonts w:ascii="Arial" w:eastAsia="Arial" w:hAnsi="Arial" w:cs="Arial"/>
          <w:sz w:val="18"/>
          <w:szCs w:val="18"/>
        </w:rPr>
        <w:t>Rules of Procedure of I</w:t>
      </w:r>
      <w:r w:rsidR="00E222AB">
        <w:rPr>
          <w:rFonts w:ascii="Arial" w:eastAsia="Arial" w:hAnsi="Arial" w:cs="Arial"/>
          <w:sz w:val="18"/>
          <w:szCs w:val="18"/>
        </w:rPr>
        <w:t>S</w:t>
      </w:r>
      <w:r w:rsidR="007C08D5">
        <w:rPr>
          <w:rFonts w:ascii="Arial" w:eastAsia="Arial" w:hAnsi="Arial" w:cs="Arial"/>
          <w:sz w:val="18"/>
          <w:szCs w:val="18"/>
        </w:rPr>
        <w:t xml:space="preserve">C </w:t>
      </w:r>
      <w:r w:rsidR="007C08D5" w:rsidRPr="00C55F98">
        <w:rPr>
          <w:rFonts w:ascii="Arial" w:eastAsia="Arial" w:hAnsi="Arial" w:cs="Arial"/>
          <w:color w:val="auto"/>
          <w:sz w:val="18"/>
          <w:szCs w:val="18"/>
        </w:rPr>
        <w:t>(</w:t>
      </w:r>
      <w:r w:rsidR="005400EB" w:rsidRPr="00C55F98">
        <w:rPr>
          <w:rFonts w:ascii="Arial" w:eastAsia="Arial" w:hAnsi="Arial" w:cs="Arial"/>
          <w:color w:val="auto"/>
          <w:sz w:val="18"/>
          <w:szCs w:val="18"/>
        </w:rPr>
        <w:t>20</w:t>
      </w:r>
      <w:r w:rsidR="005400EB">
        <w:rPr>
          <w:rFonts w:ascii="Arial" w:eastAsia="Arial" w:hAnsi="Arial" w:cs="Arial"/>
          <w:color w:val="auto"/>
          <w:sz w:val="18"/>
          <w:szCs w:val="18"/>
        </w:rPr>
        <w:t>21</w:t>
      </w:r>
      <w:r w:rsidRPr="00C55F98">
        <w:rPr>
          <w:rFonts w:ascii="Arial" w:eastAsia="Arial" w:hAnsi="Arial" w:cs="Arial"/>
          <w:color w:val="auto"/>
          <w:sz w:val="18"/>
          <w:szCs w:val="18"/>
        </w:rPr>
        <w:t xml:space="preserve">) </w:t>
      </w:r>
      <w:r>
        <w:rPr>
          <w:rFonts w:ascii="Arial" w:eastAsia="Arial" w:hAnsi="Arial" w:cs="Arial"/>
          <w:sz w:val="18"/>
          <w:szCs w:val="18"/>
        </w:rPr>
        <w:t>shall apply.</w:t>
      </w:r>
    </w:p>
    <w:p w14:paraId="2D46C4A8" w14:textId="77777777" w:rsidR="002C248E" w:rsidRDefault="002C248E" w:rsidP="0069752D">
      <w:pPr>
        <w:tabs>
          <w:tab w:val="left" w:pos="567"/>
        </w:tabs>
        <w:ind w:left="567" w:hanging="567"/>
        <w:jc w:val="both"/>
      </w:pPr>
      <w:bookmarkStart w:id="49" w:name="h.41mghml" w:colFirst="0" w:colLast="0"/>
      <w:bookmarkEnd w:id="49"/>
    </w:p>
    <w:p w14:paraId="0EF325E5" w14:textId="77777777" w:rsidR="002C248E" w:rsidRPr="00B956B0" w:rsidRDefault="0086106E">
      <w:pPr>
        <w:tabs>
          <w:tab w:val="left" w:pos="567"/>
        </w:tabs>
        <w:spacing w:after="96"/>
        <w:ind w:left="567" w:hanging="567"/>
        <w:jc w:val="both"/>
        <w:rPr>
          <w:sz w:val="22"/>
          <w:szCs w:val="22"/>
        </w:rPr>
      </w:pPr>
      <w:r w:rsidRPr="00B956B0">
        <w:rPr>
          <w:rFonts w:ascii="Arial" w:eastAsia="Arial" w:hAnsi="Arial" w:cs="Arial"/>
          <w:b/>
          <w:sz w:val="22"/>
          <w:szCs w:val="22"/>
        </w:rPr>
        <w:t xml:space="preserve">SECTION II: </w:t>
      </w:r>
      <w:r w:rsidRPr="00B956B0">
        <w:rPr>
          <w:rFonts w:ascii="Arial" w:eastAsia="Arial" w:hAnsi="Arial" w:cs="Arial"/>
          <w:b/>
          <w:i/>
          <w:sz w:val="22"/>
          <w:szCs w:val="22"/>
        </w:rPr>
        <w:t>Headquarters and Address</w:t>
      </w:r>
    </w:p>
    <w:p w14:paraId="210172E6" w14:textId="77777777" w:rsidR="002C248E" w:rsidRDefault="0086106E">
      <w:pPr>
        <w:tabs>
          <w:tab w:val="left" w:pos="567"/>
        </w:tabs>
        <w:spacing w:after="96"/>
        <w:ind w:left="567" w:hanging="567"/>
        <w:jc w:val="both"/>
      </w:pPr>
      <w:r>
        <w:rPr>
          <w:rFonts w:ascii="Arial" w:eastAsia="Arial" w:hAnsi="Arial" w:cs="Arial"/>
          <w:sz w:val="18"/>
          <w:szCs w:val="18"/>
        </w:rPr>
        <w:t>(Statutes Article I)</w:t>
      </w:r>
    </w:p>
    <w:p w14:paraId="0540E12F" w14:textId="77777777" w:rsidR="002C248E" w:rsidRDefault="0086106E" w:rsidP="0069752D">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t>The Headquarters and postal address of the Union are those of the Secretariat.</w:t>
      </w:r>
    </w:p>
    <w:p w14:paraId="250B8871" w14:textId="77777777" w:rsidR="002C248E" w:rsidRPr="0069752D" w:rsidRDefault="0086106E" w:rsidP="00EC5E61">
      <w:pPr>
        <w:tabs>
          <w:tab w:val="left" w:pos="567"/>
        </w:tabs>
        <w:ind w:left="567" w:hanging="567"/>
        <w:jc w:val="both"/>
        <w:rPr>
          <w:b/>
        </w:rPr>
      </w:pPr>
      <w:r>
        <w:rPr>
          <w:rFonts w:ascii="Arial" w:eastAsia="Arial" w:hAnsi="Arial" w:cs="Arial"/>
          <w:b/>
          <w:sz w:val="18"/>
          <w:szCs w:val="18"/>
        </w:rPr>
        <w:tab/>
      </w:r>
      <w:r w:rsidRPr="0069752D">
        <w:rPr>
          <w:rFonts w:ascii="Arial" w:eastAsia="Arial" w:hAnsi="Arial" w:cs="Arial"/>
          <w:b/>
          <w:sz w:val="18"/>
          <w:szCs w:val="18"/>
        </w:rPr>
        <w:t>International Union of Forest Research Organizations</w:t>
      </w:r>
    </w:p>
    <w:p w14:paraId="467E0BA6" w14:textId="77777777" w:rsidR="002C248E" w:rsidRPr="0069752D" w:rsidRDefault="0086106E" w:rsidP="00EC5E61">
      <w:pPr>
        <w:tabs>
          <w:tab w:val="left" w:pos="567"/>
        </w:tabs>
        <w:ind w:left="567" w:hanging="567"/>
        <w:jc w:val="both"/>
        <w:rPr>
          <w:b/>
        </w:rPr>
      </w:pPr>
      <w:r w:rsidRPr="0069752D">
        <w:rPr>
          <w:rFonts w:ascii="Arial" w:eastAsia="Arial" w:hAnsi="Arial" w:cs="Arial"/>
          <w:b/>
          <w:sz w:val="18"/>
          <w:szCs w:val="18"/>
        </w:rPr>
        <w:tab/>
        <w:t>IUFRO Secretariat</w:t>
      </w:r>
    </w:p>
    <w:p w14:paraId="6C91CCC6" w14:textId="77777777" w:rsidR="002C248E" w:rsidRPr="0069752D" w:rsidRDefault="0086106E" w:rsidP="00EC5E61">
      <w:pPr>
        <w:tabs>
          <w:tab w:val="left" w:pos="567"/>
        </w:tabs>
        <w:ind w:left="567" w:hanging="567"/>
        <w:jc w:val="both"/>
        <w:rPr>
          <w:b/>
        </w:rPr>
      </w:pPr>
      <w:r w:rsidRPr="0069752D">
        <w:rPr>
          <w:rFonts w:ascii="Arial" w:eastAsia="Arial" w:hAnsi="Arial" w:cs="Arial"/>
          <w:b/>
          <w:sz w:val="18"/>
          <w:szCs w:val="18"/>
        </w:rPr>
        <w:tab/>
      </w:r>
      <w:proofErr w:type="spellStart"/>
      <w:r w:rsidRPr="0069752D">
        <w:rPr>
          <w:rFonts w:ascii="Arial" w:eastAsia="Arial" w:hAnsi="Arial" w:cs="Arial"/>
          <w:b/>
          <w:sz w:val="18"/>
          <w:szCs w:val="18"/>
        </w:rPr>
        <w:t>Marxergasse</w:t>
      </w:r>
      <w:proofErr w:type="spellEnd"/>
      <w:r w:rsidRPr="0069752D">
        <w:rPr>
          <w:rFonts w:ascii="Arial" w:eastAsia="Arial" w:hAnsi="Arial" w:cs="Arial"/>
          <w:b/>
          <w:sz w:val="18"/>
          <w:szCs w:val="18"/>
        </w:rPr>
        <w:t xml:space="preserve"> 2</w:t>
      </w:r>
    </w:p>
    <w:p w14:paraId="3069B03B" w14:textId="77777777" w:rsidR="002C248E" w:rsidRPr="0069752D" w:rsidRDefault="0086106E" w:rsidP="00EC5E61">
      <w:pPr>
        <w:tabs>
          <w:tab w:val="left" w:pos="567"/>
        </w:tabs>
        <w:ind w:left="567" w:hanging="567"/>
        <w:jc w:val="both"/>
        <w:rPr>
          <w:b/>
        </w:rPr>
      </w:pPr>
      <w:r w:rsidRPr="0069752D">
        <w:rPr>
          <w:rFonts w:ascii="Arial" w:eastAsia="Arial" w:hAnsi="Arial" w:cs="Arial"/>
          <w:b/>
          <w:sz w:val="18"/>
          <w:szCs w:val="18"/>
        </w:rPr>
        <w:tab/>
        <w:t>1030 Vienna, Austria</w:t>
      </w:r>
    </w:p>
    <w:p w14:paraId="619A9B47" w14:textId="77777777" w:rsidR="002C248E" w:rsidRDefault="002C248E" w:rsidP="0069752D">
      <w:pPr>
        <w:tabs>
          <w:tab w:val="left" w:pos="567"/>
        </w:tabs>
        <w:ind w:left="567" w:hanging="567"/>
        <w:jc w:val="both"/>
      </w:pPr>
      <w:bookmarkStart w:id="50" w:name="h.2grqrue" w:colFirst="0" w:colLast="0"/>
      <w:bookmarkEnd w:id="50"/>
    </w:p>
    <w:p w14:paraId="0343D674" w14:textId="77777777" w:rsidR="002C248E" w:rsidRPr="0069752D" w:rsidRDefault="0086106E">
      <w:pPr>
        <w:tabs>
          <w:tab w:val="left" w:pos="567"/>
        </w:tabs>
        <w:spacing w:after="96"/>
        <w:ind w:left="567" w:hanging="567"/>
        <w:jc w:val="both"/>
        <w:rPr>
          <w:sz w:val="22"/>
          <w:szCs w:val="22"/>
        </w:rPr>
      </w:pPr>
      <w:r w:rsidRPr="0069752D">
        <w:rPr>
          <w:rFonts w:ascii="Arial" w:eastAsia="Arial" w:hAnsi="Arial" w:cs="Arial"/>
          <w:b/>
          <w:sz w:val="22"/>
          <w:szCs w:val="22"/>
        </w:rPr>
        <w:t xml:space="preserve">SECTION III: </w:t>
      </w:r>
      <w:r w:rsidRPr="0069752D">
        <w:rPr>
          <w:rFonts w:ascii="Arial" w:eastAsia="Arial" w:hAnsi="Arial" w:cs="Arial"/>
          <w:b/>
          <w:i/>
          <w:sz w:val="22"/>
          <w:szCs w:val="22"/>
        </w:rPr>
        <w:t>Membership</w:t>
      </w:r>
    </w:p>
    <w:p w14:paraId="5C86C395" w14:textId="77777777" w:rsidR="002C248E" w:rsidRDefault="0086106E" w:rsidP="00EC5E61">
      <w:pPr>
        <w:tabs>
          <w:tab w:val="left" w:pos="567"/>
        </w:tabs>
        <w:spacing w:after="60"/>
        <w:ind w:left="567" w:hanging="567"/>
        <w:jc w:val="both"/>
      </w:pPr>
      <w:r>
        <w:rPr>
          <w:rFonts w:ascii="Arial" w:eastAsia="Arial" w:hAnsi="Arial" w:cs="Arial"/>
          <w:sz w:val="18"/>
          <w:szCs w:val="18"/>
        </w:rPr>
        <w:t>(Statutes Article III)</w:t>
      </w:r>
    </w:p>
    <w:p w14:paraId="4FF1EC54" w14:textId="77777777" w:rsidR="002C248E" w:rsidRDefault="0086106E" w:rsidP="00EC5E61">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69752D">
        <w:rPr>
          <w:rFonts w:ascii="Arial" w:eastAsia="Arial" w:hAnsi="Arial" w:cs="Arial"/>
          <w:bCs/>
          <w:sz w:val="18"/>
          <w:szCs w:val="18"/>
        </w:rPr>
        <w:t>Every request for admission to membership</w:t>
      </w:r>
      <w:r>
        <w:rPr>
          <w:rFonts w:ascii="Arial" w:eastAsia="Arial" w:hAnsi="Arial" w:cs="Arial"/>
          <w:b/>
          <w:sz w:val="18"/>
          <w:szCs w:val="18"/>
        </w:rPr>
        <w:t xml:space="preserve"> </w:t>
      </w:r>
      <w:r>
        <w:rPr>
          <w:rFonts w:ascii="Arial" w:eastAsia="Arial" w:hAnsi="Arial" w:cs="Arial"/>
          <w:sz w:val="18"/>
          <w:szCs w:val="18"/>
        </w:rPr>
        <w:t>should be addressed to the President c/o the Secretariat, who will submit it for approval to the Board, which has wide discretionary powers. The Board may also admit organizations where research into subjects related to forests and forest products is only part of their activities. Former members applying for reinstatement may be accepted by the President and approved by the Board.</w:t>
      </w:r>
    </w:p>
    <w:p w14:paraId="30489829" w14:textId="1EAF0DAE" w:rsidR="002C248E" w:rsidRPr="00EC5E61" w:rsidRDefault="0086106E" w:rsidP="00EC5E61">
      <w:pPr>
        <w:tabs>
          <w:tab w:val="left" w:pos="567"/>
        </w:tabs>
        <w:spacing w:after="60"/>
        <w:ind w:left="567" w:hanging="423"/>
        <w:jc w:val="both"/>
      </w:pPr>
      <w:r>
        <w:rPr>
          <w:rFonts w:ascii="Arial" w:eastAsia="Arial" w:hAnsi="Arial" w:cs="Arial"/>
          <w:sz w:val="18"/>
          <w:szCs w:val="18"/>
        </w:rPr>
        <w:t xml:space="preserve">1.1 </w:t>
      </w:r>
      <w:r>
        <w:rPr>
          <w:rFonts w:ascii="Arial" w:eastAsia="Arial" w:hAnsi="Arial" w:cs="Arial"/>
          <w:sz w:val="18"/>
          <w:szCs w:val="18"/>
        </w:rPr>
        <w:tab/>
      </w:r>
      <w:r w:rsidRPr="00EC5E61">
        <w:rPr>
          <w:rFonts w:ascii="Arial" w:eastAsia="Arial" w:hAnsi="Arial" w:cs="Arial"/>
          <w:bCs/>
          <w:sz w:val="18"/>
          <w:szCs w:val="18"/>
        </w:rPr>
        <w:t>Membership Application Form</w:t>
      </w:r>
      <w:r w:rsidR="00EC5E61" w:rsidRPr="00EC5E61">
        <w:rPr>
          <w:bCs/>
        </w:rPr>
        <w:t xml:space="preserve">: </w:t>
      </w:r>
      <w:r w:rsidRPr="00EC5E61">
        <w:rPr>
          <w:rFonts w:ascii="Arial" w:eastAsia="Arial" w:hAnsi="Arial" w:cs="Arial"/>
          <w:bCs/>
          <w:sz w:val="18"/>
          <w:szCs w:val="18"/>
        </w:rPr>
        <w:t>The</w:t>
      </w:r>
      <w:r>
        <w:rPr>
          <w:rFonts w:ascii="Arial" w:eastAsia="Arial" w:hAnsi="Arial" w:cs="Arial"/>
          <w:sz w:val="18"/>
          <w:szCs w:val="18"/>
        </w:rPr>
        <w:t xml:space="preserve"> applicant shall fill in and sign a Membership Application Form which shall include </w:t>
      </w:r>
      <w:r w:rsidRPr="00EC5E61">
        <w:rPr>
          <w:rFonts w:ascii="Arial" w:eastAsia="Arial" w:hAnsi="Arial" w:cs="Arial"/>
          <w:sz w:val="18"/>
          <w:szCs w:val="18"/>
        </w:rPr>
        <w:t>the name of a person to be contacted on financial matters.</w:t>
      </w:r>
    </w:p>
    <w:p w14:paraId="298DB7E8" w14:textId="1F76778C" w:rsidR="002C248E" w:rsidRDefault="0086106E" w:rsidP="00EC5E61">
      <w:pPr>
        <w:tabs>
          <w:tab w:val="left" w:pos="567"/>
        </w:tabs>
        <w:spacing w:after="60"/>
        <w:ind w:left="567" w:hanging="425"/>
        <w:jc w:val="both"/>
      </w:pPr>
      <w:r w:rsidRPr="00EC5E61">
        <w:rPr>
          <w:rFonts w:ascii="Arial" w:eastAsia="Arial" w:hAnsi="Arial" w:cs="Arial"/>
          <w:sz w:val="18"/>
          <w:szCs w:val="18"/>
        </w:rPr>
        <w:t xml:space="preserve">1.2 </w:t>
      </w:r>
      <w:r w:rsidRPr="00EC5E61">
        <w:rPr>
          <w:rFonts w:ascii="Arial" w:eastAsia="Arial" w:hAnsi="Arial" w:cs="Arial"/>
          <w:sz w:val="18"/>
          <w:szCs w:val="18"/>
        </w:rPr>
        <w:tab/>
        <w:t>Membership Information Package</w:t>
      </w:r>
      <w:r w:rsidR="00EC5E61" w:rsidRPr="00EC5E61">
        <w:t xml:space="preserve">: </w:t>
      </w:r>
      <w:r w:rsidRPr="00EC5E61">
        <w:rPr>
          <w:rFonts w:ascii="Arial" w:eastAsia="Arial" w:hAnsi="Arial" w:cs="Arial"/>
          <w:sz w:val="18"/>
          <w:szCs w:val="18"/>
        </w:rPr>
        <w:t>This</w:t>
      </w:r>
      <w:r>
        <w:rPr>
          <w:rFonts w:ascii="Arial" w:eastAsia="Arial" w:hAnsi="Arial" w:cs="Arial"/>
          <w:sz w:val="18"/>
          <w:szCs w:val="18"/>
        </w:rPr>
        <w:t xml:space="preserve"> package contains information material important for applicants, such as the Statutes, the Internal Regulations, samples of IUFRO News, the latest Annual Report and an IUFRO Brochure.</w:t>
      </w:r>
    </w:p>
    <w:p w14:paraId="3CD4FA40" w14:textId="77777777" w:rsidR="002C248E" w:rsidRPr="00E71B36" w:rsidRDefault="0086106E" w:rsidP="00EC5E61">
      <w:pPr>
        <w:tabs>
          <w:tab w:val="left" w:pos="567"/>
        </w:tabs>
        <w:spacing w:after="60"/>
        <w:ind w:left="711" w:hanging="567"/>
        <w:jc w:val="both"/>
      </w:pPr>
      <w:r>
        <w:rPr>
          <w:rFonts w:ascii="Arial" w:eastAsia="Arial" w:hAnsi="Arial" w:cs="Arial"/>
          <w:sz w:val="18"/>
          <w:szCs w:val="18"/>
        </w:rPr>
        <w:t xml:space="preserve">1.3 </w:t>
      </w:r>
      <w:r>
        <w:rPr>
          <w:rFonts w:ascii="Arial" w:eastAsia="Arial" w:hAnsi="Arial" w:cs="Arial"/>
          <w:sz w:val="18"/>
          <w:szCs w:val="18"/>
        </w:rPr>
        <w:tab/>
      </w:r>
      <w:r w:rsidRPr="0069752D">
        <w:rPr>
          <w:rFonts w:ascii="Arial" w:eastAsia="Arial" w:hAnsi="Arial" w:cs="Arial"/>
          <w:bCs/>
          <w:sz w:val="18"/>
          <w:szCs w:val="18"/>
        </w:rPr>
        <w:t xml:space="preserve">The applicant will </w:t>
      </w:r>
      <w:r w:rsidRPr="00E71B36">
        <w:rPr>
          <w:rFonts w:ascii="Arial" w:eastAsia="Arial" w:hAnsi="Arial" w:cs="Arial"/>
          <w:bCs/>
          <w:sz w:val="18"/>
          <w:szCs w:val="18"/>
        </w:rPr>
        <w:t>benefit</w:t>
      </w:r>
      <w:r w:rsidRPr="00E71B36">
        <w:rPr>
          <w:rFonts w:ascii="Arial" w:eastAsia="Arial" w:hAnsi="Arial" w:cs="Arial"/>
          <w:b/>
          <w:sz w:val="18"/>
          <w:szCs w:val="18"/>
        </w:rPr>
        <w:t xml:space="preserve"> </w:t>
      </w:r>
      <w:r w:rsidRPr="00E71B36">
        <w:rPr>
          <w:rFonts w:ascii="Arial" w:eastAsia="Arial" w:hAnsi="Arial" w:cs="Arial"/>
          <w:sz w:val="18"/>
          <w:szCs w:val="18"/>
        </w:rPr>
        <w:t>from IUFRO’s services upon payment of membership subscriptions.</w:t>
      </w:r>
    </w:p>
    <w:p w14:paraId="51914137" w14:textId="78AB4238" w:rsidR="002C248E" w:rsidRPr="00E71B36" w:rsidRDefault="0086106E" w:rsidP="00EC5E61">
      <w:pPr>
        <w:tabs>
          <w:tab w:val="left" w:pos="567"/>
        </w:tabs>
        <w:spacing w:after="60"/>
        <w:ind w:left="567" w:hanging="567"/>
        <w:jc w:val="both"/>
        <w:rPr>
          <w:bCs/>
        </w:rPr>
      </w:pPr>
      <w:r w:rsidRPr="00E71B36">
        <w:rPr>
          <w:rFonts w:ascii="Arial" w:eastAsia="Arial" w:hAnsi="Arial" w:cs="Arial"/>
          <w:sz w:val="18"/>
          <w:szCs w:val="18"/>
        </w:rPr>
        <w:t xml:space="preserve">2 </w:t>
      </w:r>
      <w:r w:rsidRPr="00E71B36">
        <w:rPr>
          <w:rFonts w:ascii="Arial" w:eastAsia="Arial" w:hAnsi="Arial" w:cs="Arial"/>
          <w:sz w:val="18"/>
          <w:szCs w:val="18"/>
        </w:rPr>
        <w:tab/>
      </w:r>
      <w:r w:rsidRPr="00E71B36">
        <w:rPr>
          <w:rFonts w:ascii="Arial" w:eastAsia="Arial" w:hAnsi="Arial" w:cs="Arial"/>
          <w:bCs/>
          <w:sz w:val="18"/>
          <w:szCs w:val="18"/>
        </w:rPr>
        <w:t>Institutes or other subdivisions of an organization may apply for membership separately. Such members are called “</w:t>
      </w:r>
      <w:proofErr w:type="spellStart"/>
      <w:r w:rsidRPr="00E71B36">
        <w:rPr>
          <w:rFonts w:ascii="Arial" w:eastAsia="Arial" w:hAnsi="Arial" w:cs="Arial"/>
          <w:bCs/>
          <w:sz w:val="18"/>
          <w:szCs w:val="18"/>
        </w:rPr>
        <w:t>Sub</w:t>
      </w:r>
      <w:r w:rsidR="00F52D2D" w:rsidRPr="00E71B36">
        <w:rPr>
          <w:rFonts w:ascii="Arial" w:eastAsia="Arial" w:hAnsi="Arial" w:cs="Arial"/>
          <w:bCs/>
          <w:sz w:val="18"/>
          <w:szCs w:val="18"/>
        </w:rPr>
        <w:t>m</w:t>
      </w:r>
      <w:r w:rsidRPr="00E71B36">
        <w:rPr>
          <w:rFonts w:ascii="Arial" w:eastAsia="Arial" w:hAnsi="Arial" w:cs="Arial"/>
          <w:bCs/>
          <w:sz w:val="18"/>
          <w:szCs w:val="18"/>
        </w:rPr>
        <w:t>embers</w:t>
      </w:r>
      <w:proofErr w:type="spellEnd"/>
      <w:r w:rsidRPr="00E71B36">
        <w:rPr>
          <w:rFonts w:ascii="Arial" w:eastAsia="Arial" w:hAnsi="Arial" w:cs="Arial"/>
          <w:bCs/>
          <w:sz w:val="18"/>
          <w:szCs w:val="18"/>
        </w:rPr>
        <w:t xml:space="preserve">”. </w:t>
      </w:r>
      <w:proofErr w:type="spellStart"/>
      <w:r w:rsidRPr="00E71B36">
        <w:rPr>
          <w:rFonts w:ascii="Arial" w:eastAsia="Arial" w:hAnsi="Arial" w:cs="Arial"/>
          <w:bCs/>
          <w:sz w:val="18"/>
          <w:szCs w:val="18"/>
        </w:rPr>
        <w:t>Submembers</w:t>
      </w:r>
      <w:proofErr w:type="spellEnd"/>
      <w:r w:rsidRPr="00E71B36">
        <w:rPr>
          <w:rFonts w:ascii="Arial" w:eastAsia="Arial" w:hAnsi="Arial" w:cs="Arial"/>
          <w:bCs/>
          <w:sz w:val="18"/>
          <w:szCs w:val="18"/>
        </w:rPr>
        <w:t xml:space="preserve"> may have additional addresses for research sites; these are called “Sub-</w:t>
      </w:r>
      <w:proofErr w:type="spellStart"/>
      <w:r w:rsidRPr="00E71B36">
        <w:rPr>
          <w:rFonts w:ascii="Arial" w:eastAsia="Arial" w:hAnsi="Arial" w:cs="Arial"/>
          <w:bCs/>
          <w:sz w:val="18"/>
          <w:szCs w:val="18"/>
        </w:rPr>
        <w:t>submembers</w:t>
      </w:r>
      <w:proofErr w:type="spellEnd"/>
      <w:r w:rsidRPr="00E71B36">
        <w:rPr>
          <w:rFonts w:ascii="Arial" w:eastAsia="Arial" w:hAnsi="Arial" w:cs="Arial"/>
          <w:bCs/>
          <w:sz w:val="18"/>
          <w:szCs w:val="18"/>
        </w:rPr>
        <w:t>”. (</w:t>
      </w:r>
      <w:r w:rsidR="00226CD9" w:rsidRPr="00E71B36">
        <w:rPr>
          <w:rFonts w:ascii="Arial" w:eastAsia="Arial" w:hAnsi="Arial" w:cs="Arial"/>
          <w:bCs/>
          <w:sz w:val="18"/>
          <w:szCs w:val="18"/>
        </w:rPr>
        <w:t>s</w:t>
      </w:r>
      <w:r w:rsidRPr="00E71B36">
        <w:rPr>
          <w:rFonts w:ascii="Arial" w:eastAsia="Arial" w:hAnsi="Arial" w:cs="Arial"/>
          <w:bCs/>
          <w:sz w:val="18"/>
          <w:szCs w:val="18"/>
        </w:rPr>
        <w:t xml:space="preserve">ee </w:t>
      </w:r>
      <w:r w:rsidR="00226CD9" w:rsidRPr="00E71B36">
        <w:rPr>
          <w:rFonts w:ascii="Arial" w:eastAsia="Arial" w:hAnsi="Arial" w:cs="Arial"/>
          <w:bCs/>
          <w:sz w:val="18"/>
          <w:szCs w:val="18"/>
        </w:rPr>
        <w:t xml:space="preserve">also Internal Regulations </w:t>
      </w:r>
      <w:r w:rsidRPr="00E71B36">
        <w:rPr>
          <w:rFonts w:ascii="Arial" w:eastAsia="Arial" w:hAnsi="Arial" w:cs="Arial"/>
          <w:bCs/>
          <w:sz w:val="18"/>
          <w:szCs w:val="18"/>
        </w:rPr>
        <w:t>Section IX.2)</w:t>
      </w:r>
    </w:p>
    <w:p w14:paraId="4C7FBE43" w14:textId="5D1853E8" w:rsidR="002C248E" w:rsidRPr="00E71B36" w:rsidRDefault="0086106E" w:rsidP="00EC5E61">
      <w:pPr>
        <w:tabs>
          <w:tab w:val="left" w:pos="567"/>
        </w:tabs>
        <w:spacing w:after="60"/>
        <w:ind w:left="567" w:hanging="567"/>
        <w:jc w:val="both"/>
        <w:rPr>
          <w:bCs/>
        </w:rPr>
      </w:pPr>
      <w:r w:rsidRPr="00E71B36">
        <w:rPr>
          <w:rFonts w:ascii="Arial" w:eastAsia="Arial" w:hAnsi="Arial" w:cs="Arial"/>
          <w:bCs/>
          <w:sz w:val="18"/>
          <w:szCs w:val="18"/>
        </w:rPr>
        <w:t xml:space="preserve">3 </w:t>
      </w:r>
      <w:r w:rsidRPr="00E71B36">
        <w:rPr>
          <w:rFonts w:ascii="Arial" w:eastAsia="Arial" w:hAnsi="Arial" w:cs="Arial"/>
          <w:bCs/>
          <w:sz w:val="18"/>
          <w:szCs w:val="18"/>
        </w:rPr>
        <w:tab/>
        <w:t xml:space="preserve">All Member Organizations and Individual Members are entitled to submit requests regarding the Union’s </w:t>
      </w:r>
      <w:r w:rsidR="00EE68DC" w:rsidRPr="00E71B36">
        <w:rPr>
          <w:rFonts w:ascii="Arial" w:eastAsia="Arial" w:hAnsi="Arial" w:cs="Arial"/>
          <w:bCs/>
          <w:sz w:val="18"/>
          <w:szCs w:val="18"/>
        </w:rPr>
        <w:t xml:space="preserve">governance and activities </w:t>
      </w:r>
      <w:r w:rsidRPr="00E71B36">
        <w:rPr>
          <w:rFonts w:ascii="Arial" w:eastAsia="Arial" w:hAnsi="Arial" w:cs="Arial"/>
          <w:bCs/>
          <w:sz w:val="18"/>
          <w:szCs w:val="18"/>
        </w:rPr>
        <w:t>to the President who, according to circumstances, will make a decision or present the request to the Board.</w:t>
      </w:r>
    </w:p>
    <w:p w14:paraId="5BB2DDAA" w14:textId="072C4832" w:rsidR="002C248E" w:rsidRPr="00E71B36" w:rsidRDefault="0086106E" w:rsidP="00EC5E61">
      <w:pPr>
        <w:tabs>
          <w:tab w:val="left" w:pos="567"/>
        </w:tabs>
        <w:spacing w:after="60"/>
        <w:ind w:left="567" w:hanging="567"/>
        <w:jc w:val="both"/>
        <w:rPr>
          <w:bCs/>
        </w:rPr>
      </w:pPr>
      <w:r w:rsidRPr="00E71B36">
        <w:rPr>
          <w:rFonts w:ascii="Arial" w:eastAsia="Arial" w:hAnsi="Arial" w:cs="Arial"/>
          <w:bCs/>
          <w:sz w:val="18"/>
          <w:szCs w:val="18"/>
        </w:rPr>
        <w:t xml:space="preserve">4 </w:t>
      </w:r>
      <w:r w:rsidRPr="00E71B36">
        <w:rPr>
          <w:rFonts w:ascii="Arial" w:eastAsia="Arial" w:hAnsi="Arial" w:cs="Arial"/>
          <w:bCs/>
          <w:sz w:val="18"/>
          <w:szCs w:val="18"/>
        </w:rPr>
        <w:tab/>
        <w:t xml:space="preserve">All Member Organizations and Individual Members are entitled to submit proposals to the Congress and International Council. (See Statutes Article III. 4.1.2 and VI.9) The procedure for handling incoming proposals is defined in </w:t>
      </w:r>
      <w:r w:rsidR="00226CD9" w:rsidRPr="00E71B36">
        <w:rPr>
          <w:rFonts w:ascii="Arial" w:eastAsia="Arial" w:hAnsi="Arial" w:cs="Arial"/>
          <w:bCs/>
          <w:sz w:val="18"/>
          <w:szCs w:val="18"/>
        </w:rPr>
        <w:t xml:space="preserve">Internal Regulations </w:t>
      </w:r>
      <w:r w:rsidRPr="00E71B36">
        <w:rPr>
          <w:rFonts w:ascii="Arial" w:eastAsia="Arial" w:hAnsi="Arial" w:cs="Arial"/>
          <w:bCs/>
          <w:sz w:val="18"/>
          <w:szCs w:val="18"/>
        </w:rPr>
        <w:t>Section IV</w:t>
      </w:r>
      <w:r w:rsidR="00226CD9" w:rsidRPr="00E71B36">
        <w:rPr>
          <w:rFonts w:ascii="Arial" w:eastAsia="Arial" w:hAnsi="Arial" w:cs="Arial"/>
          <w:bCs/>
          <w:sz w:val="18"/>
          <w:szCs w:val="18"/>
        </w:rPr>
        <w:t>.5</w:t>
      </w:r>
      <w:r w:rsidRPr="00E71B36">
        <w:rPr>
          <w:rFonts w:ascii="Arial" w:eastAsia="Arial" w:hAnsi="Arial" w:cs="Arial"/>
          <w:bCs/>
          <w:sz w:val="18"/>
          <w:szCs w:val="18"/>
        </w:rPr>
        <w:t>.</w:t>
      </w:r>
    </w:p>
    <w:p w14:paraId="77EEADFA" w14:textId="77777777" w:rsidR="002C248E" w:rsidRPr="00E71B36" w:rsidRDefault="0086106E" w:rsidP="00EC5E61">
      <w:pPr>
        <w:tabs>
          <w:tab w:val="left" w:pos="567"/>
        </w:tabs>
        <w:spacing w:after="60"/>
        <w:ind w:left="567" w:hanging="567"/>
        <w:jc w:val="both"/>
        <w:rPr>
          <w:bCs/>
        </w:rPr>
      </w:pPr>
      <w:r w:rsidRPr="00E71B36">
        <w:rPr>
          <w:rFonts w:ascii="Arial" w:eastAsia="Arial" w:hAnsi="Arial" w:cs="Arial"/>
          <w:bCs/>
          <w:sz w:val="18"/>
          <w:szCs w:val="18"/>
        </w:rPr>
        <w:t xml:space="preserve">5 </w:t>
      </w:r>
      <w:r w:rsidRPr="00E71B36">
        <w:rPr>
          <w:rFonts w:ascii="Arial" w:eastAsia="Arial" w:hAnsi="Arial" w:cs="Arial"/>
          <w:bCs/>
          <w:sz w:val="18"/>
          <w:szCs w:val="18"/>
        </w:rPr>
        <w:tab/>
        <w:t>Non-payment of membership fees influences the rights of members:</w:t>
      </w:r>
    </w:p>
    <w:p w14:paraId="1A954D41" w14:textId="60B8E3ED" w:rsidR="002C248E" w:rsidRPr="00E71B36" w:rsidRDefault="0086106E" w:rsidP="00EC5E61">
      <w:pPr>
        <w:tabs>
          <w:tab w:val="left" w:pos="567"/>
        </w:tabs>
        <w:spacing w:after="60"/>
        <w:ind w:left="711" w:hanging="567"/>
        <w:jc w:val="both"/>
        <w:rPr>
          <w:bCs/>
        </w:rPr>
      </w:pPr>
      <w:r w:rsidRPr="00E71B36">
        <w:rPr>
          <w:rFonts w:ascii="Arial" w:eastAsia="Arial" w:hAnsi="Arial" w:cs="Arial"/>
          <w:bCs/>
          <w:sz w:val="18"/>
          <w:szCs w:val="18"/>
        </w:rPr>
        <w:t xml:space="preserve">5.1 </w:t>
      </w:r>
      <w:r w:rsidRPr="00E71B36">
        <w:rPr>
          <w:rFonts w:ascii="Arial" w:eastAsia="Arial" w:hAnsi="Arial" w:cs="Arial"/>
          <w:bCs/>
          <w:sz w:val="18"/>
          <w:szCs w:val="18"/>
        </w:rPr>
        <w:tab/>
        <w:t>Non-payment over three consecutive years may cause termination of membership. (</w:t>
      </w:r>
      <w:r w:rsidR="00226CD9" w:rsidRPr="00E71B36">
        <w:rPr>
          <w:rFonts w:ascii="Arial" w:eastAsia="Arial" w:hAnsi="Arial" w:cs="Arial"/>
          <w:bCs/>
          <w:sz w:val="18"/>
          <w:szCs w:val="18"/>
        </w:rPr>
        <w:t>s</w:t>
      </w:r>
      <w:r w:rsidRPr="00E71B36">
        <w:rPr>
          <w:rFonts w:ascii="Arial" w:eastAsia="Arial" w:hAnsi="Arial" w:cs="Arial"/>
          <w:bCs/>
          <w:sz w:val="18"/>
          <w:szCs w:val="18"/>
        </w:rPr>
        <w:t>ee Statutes Art</w:t>
      </w:r>
      <w:r w:rsidR="00226CD9" w:rsidRPr="00E71B36">
        <w:rPr>
          <w:rFonts w:ascii="Arial" w:eastAsia="Arial" w:hAnsi="Arial" w:cs="Arial"/>
          <w:bCs/>
          <w:sz w:val="18"/>
          <w:szCs w:val="18"/>
        </w:rPr>
        <w:t>icle</w:t>
      </w:r>
      <w:r w:rsidRPr="00E71B36">
        <w:rPr>
          <w:rFonts w:ascii="Arial" w:eastAsia="Arial" w:hAnsi="Arial" w:cs="Arial"/>
          <w:bCs/>
          <w:sz w:val="18"/>
          <w:szCs w:val="18"/>
        </w:rPr>
        <w:t xml:space="preserve"> III.3.2)</w:t>
      </w:r>
    </w:p>
    <w:p w14:paraId="6CC16CC9" w14:textId="7CD8ACCC" w:rsidR="002C248E" w:rsidRPr="00E71B36" w:rsidRDefault="0086106E" w:rsidP="00EC5E61">
      <w:pPr>
        <w:tabs>
          <w:tab w:val="left" w:pos="567"/>
        </w:tabs>
        <w:spacing w:after="60"/>
        <w:ind w:left="567" w:hanging="425"/>
        <w:jc w:val="both"/>
        <w:rPr>
          <w:bCs/>
        </w:rPr>
      </w:pPr>
      <w:r w:rsidRPr="00E71B36">
        <w:rPr>
          <w:rFonts w:ascii="Arial" w:eastAsia="Arial" w:hAnsi="Arial" w:cs="Arial"/>
          <w:bCs/>
          <w:sz w:val="18"/>
          <w:szCs w:val="18"/>
        </w:rPr>
        <w:t xml:space="preserve">5.2 </w:t>
      </w:r>
      <w:r w:rsidRPr="00E71B36">
        <w:rPr>
          <w:rFonts w:ascii="Arial" w:eastAsia="Arial" w:hAnsi="Arial" w:cs="Arial"/>
          <w:bCs/>
          <w:sz w:val="18"/>
          <w:szCs w:val="18"/>
        </w:rPr>
        <w:tab/>
        <w:t>Scientists from non-paying Member Organizations cannot serve as IUFRO officeholders unless they first acquire</w:t>
      </w:r>
      <w:r w:rsidR="00F52D2D" w:rsidRPr="00E71B36">
        <w:rPr>
          <w:rFonts w:ascii="Arial" w:eastAsia="Arial" w:hAnsi="Arial" w:cs="Arial"/>
          <w:bCs/>
          <w:sz w:val="18"/>
          <w:szCs w:val="18"/>
        </w:rPr>
        <w:t xml:space="preserve"> </w:t>
      </w:r>
      <w:r w:rsidRPr="00E71B36">
        <w:rPr>
          <w:rFonts w:ascii="Arial" w:eastAsia="Arial" w:hAnsi="Arial" w:cs="Arial"/>
          <w:bCs/>
          <w:color w:val="auto"/>
          <w:sz w:val="18"/>
          <w:szCs w:val="18"/>
        </w:rPr>
        <w:t xml:space="preserve">at least </w:t>
      </w:r>
      <w:r w:rsidRPr="00E71B36">
        <w:rPr>
          <w:rFonts w:ascii="Arial" w:eastAsia="Arial" w:hAnsi="Arial" w:cs="Arial"/>
          <w:bCs/>
          <w:sz w:val="18"/>
          <w:szCs w:val="18"/>
        </w:rPr>
        <w:t>Associate Member status. (</w:t>
      </w:r>
      <w:r w:rsidR="00226CD9" w:rsidRPr="00E71B36">
        <w:rPr>
          <w:rFonts w:ascii="Arial" w:eastAsia="Arial" w:hAnsi="Arial" w:cs="Arial"/>
          <w:bCs/>
          <w:sz w:val="18"/>
          <w:szCs w:val="18"/>
        </w:rPr>
        <w:t>s</w:t>
      </w:r>
      <w:r w:rsidRPr="00E71B36">
        <w:rPr>
          <w:rFonts w:ascii="Arial" w:eastAsia="Arial" w:hAnsi="Arial" w:cs="Arial"/>
          <w:bCs/>
          <w:sz w:val="18"/>
          <w:szCs w:val="18"/>
        </w:rPr>
        <w:t xml:space="preserve">ee </w:t>
      </w:r>
      <w:r w:rsidR="00226CD9" w:rsidRPr="00E71B36">
        <w:rPr>
          <w:rFonts w:ascii="Arial" w:eastAsia="Arial" w:hAnsi="Arial" w:cs="Arial"/>
          <w:bCs/>
          <w:sz w:val="18"/>
          <w:szCs w:val="18"/>
        </w:rPr>
        <w:t xml:space="preserve">also </w:t>
      </w:r>
      <w:r w:rsidRPr="00E71B36">
        <w:rPr>
          <w:rFonts w:ascii="Arial" w:eastAsia="Arial" w:hAnsi="Arial" w:cs="Arial"/>
          <w:bCs/>
          <w:sz w:val="18"/>
          <w:szCs w:val="18"/>
        </w:rPr>
        <w:t>Statutes Article III.4.1.</w:t>
      </w:r>
      <w:r w:rsidR="00226CD9" w:rsidRPr="00E71B36">
        <w:rPr>
          <w:rFonts w:ascii="Arial" w:eastAsia="Arial" w:hAnsi="Arial" w:cs="Arial"/>
          <w:bCs/>
          <w:sz w:val="18"/>
          <w:szCs w:val="18"/>
        </w:rPr>
        <w:t>6</w:t>
      </w:r>
      <w:r w:rsidRPr="00E71B36">
        <w:rPr>
          <w:rFonts w:ascii="Arial" w:eastAsia="Arial" w:hAnsi="Arial" w:cs="Arial"/>
          <w:bCs/>
          <w:sz w:val="18"/>
          <w:szCs w:val="18"/>
        </w:rPr>
        <w:t>)</w:t>
      </w:r>
    </w:p>
    <w:p w14:paraId="5377415F" w14:textId="1F6A0745" w:rsidR="002C248E" w:rsidRPr="0069752D" w:rsidRDefault="0086106E" w:rsidP="00EC5E61">
      <w:pPr>
        <w:tabs>
          <w:tab w:val="left" w:pos="567"/>
        </w:tabs>
        <w:spacing w:after="60"/>
        <w:ind w:left="567" w:hanging="425"/>
        <w:jc w:val="both"/>
        <w:rPr>
          <w:bCs/>
        </w:rPr>
      </w:pPr>
      <w:r w:rsidRPr="00E71B36">
        <w:rPr>
          <w:rFonts w:ascii="Arial" w:eastAsia="Arial" w:hAnsi="Arial" w:cs="Arial"/>
          <w:bCs/>
          <w:sz w:val="18"/>
          <w:szCs w:val="18"/>
        </w:rPr>
        <w:t xml:space="preserve">5.3 </w:t>
      </w:r>
      <w:r w:rsidRPr="00E71B36">
        <w:rPr>
          <w:rFonts w:ascii="Arial" w:eastAsia="Arial" w:hAnsi="Arial" w:cs="Arial"/>
          <w:bCs/>
          <w:sz w:val="18"/>
          <w:szCs w:val="18"/>
        </w:rPr>
        <w:tab/>
        <w:t xml:space="preserve">After one year of not paying membership subscriptions, the member’s right to vote through the International Council is suspended. (For restriction in membership rights, see </w:t>
      </w:r>
      <w:r w:rsidR="0003285C" w:rsidRPr="00E71B36">
        <w:rPr>
          <w:rFonts w:ascii="Arial" w:eastAsia="Arial" w:hAnsi="Arial" w:cs="Arial"/>
          <w:bCs/>
          <w:sz w:val="18"/>
          <w:szCs w:val="18"/>
        </w:rPr>
        <w:t xml:space="preserve">also </w:t>
      </w:r>
      <w:r w:rsidRPr="00E71B36">
        <w:rPr>
          <w:rFonts w:ascii="Arial" w:eastAsia="Arial" w:hAnsi="Arial" w:cs="Arial"/>
          <w:bCs/>
          <w:sz w:val="18"/>
          <w:szCs w:val="18"/>
        </w:rPr>
        <w:t>Statutes Article III.4.3</w:t>
      </w:r>
      <w:r w:rsidRPr="0069752D">
        <w:rPr>
          <w:rFonts w:ascii="Arial" w:eastAsia="Arial" w:hAnsi="Arial" w:cs="Arial"/>
          <w:bCs/>
          <w:sz w:val="18"/>
          <w:szCs w:val="18"/>
        </w:rPr>
        <w:t>)</w:t>
      </w:r>
    </w:p>
    <w:p w14:paraId="0C8C4D18" w14:textId="2F272286" w:rsidR="002C248E" w:rsidRPr="00EC5E61" w:rsidRDefault="0086106E" w:rsidP="00EC5E61">
      <w:pPr>
        <w:tabs>
          <w:tab w:val="left" w:pos="567"/>
        </w:tabs>
        <w:spacing w:after="60"/>
        <w:ind w:left="564" w:hanging="564"/>
        <w:jc w:val="both"/>
        <w:rPr>
          <w:rFonts w:ascii="Arial" w:hAnsi="Arial" w:cs="Arial"/>
          <w:sz w:val="18"/>
          <w:szCs w:val="18"/>
        </w:rPr>
      </w:pPr>
      <w:bookmarkStart w:id="51" w:name="h.vx1227" w:colFirst="0" w:colLast="0"/>
      <w:bookmarkEnd w:id="51"/>
      <w:r w:rsidRPr="0069752D">
        <w:rPr>
          <w:rFonts w:ascii="Arial" w:eastAsia="Arial" w:hAnsi="Arial" w:cs="Arial"/>
          <w:bCs/>
          <w:sz w:val="18"/>
          <w:szCs w:val="18"/>
        </w:rPr>
        <w:t xml:space="preserve">6 </w:t>
      </w:r>
      <w:r w:rsidRPr="0069752D">
        <w:rPr>
          <w:rFonts w:ascii="Arial" w:eastAsia="Arial" w:hAnsi="Arial" w:cs="Arial"/>
          <w:bCs/>
          <w:sz w:val="18"/>
          <w:szCs w:val="18"/>
        </w:rPr>
        <w:tab/>
      </w:r>
      <w:r w:rsidRPr="00EC5E61">
        <w:rPr>
          <w:rFonts w:ascii="Arial" w:eastAsia="Arial" w:hAnsi="Arial" w:cs="Arial"/>
          <w:bCs/>
          <w:sz w:val="18"/>
          <w:szCs w:val="18"/>
        </w:rPr>
        <w:t xml:space="preserve">Member Organizations or Individual Members may nominate persons to receive the title of Honorary </w:t>
      </w:r>
      <w:r w:rsidR="00F52D2D" w:rsidRPr="00EC5E61">
        <w:rPr>
          <w:rFonts w:ascii="Arial" w:eastAsia="Arial" w:hAnsi="Arial" w:cs="Arial"/>
          <w:bCs/>
          <w:sz w:val="18"/>
          <w:szCs w:val="18"/>
        </w:rPr>
        <w:tab/>
      </w:r>
      <w:r w:rsidRPr="00EC5E61">
        <w:rPr>
          <w:rFonts w:ascii="Arial" w:eastAsia="Arial" w:hAnsi="Arial" w:cs="Arial"/>
          <w:bCs/>
          <w:sz w:val="18"/>
          <w:szCs w:val="18"/>
        </w:rPr>
        <w:t>Member.</w:t>
      </w:r>
      <w:r w:rsidR="0069752D" w:rsidRPr="00EC5E61">
        <w:rPr>
          <w:rFonts w:ascii="Arial" w:eastAsia="Arial" w:hAnsi="Arial" w:cs="Arial"/>
          <w:bCs/>
          <w:sz w:val="18"/>
          <w:szCs w:val="18"/>
        </w:rPr>
        <w:t xml:space="preserve"> O</w:t>
      </w:r>
      <w:r w:rsidRPr="00EC5E61">
        <w:rPr>
          <w:rFonts w:ascii="Arial" w:eastAsia="Arial" w:hAnsi="Arial" w:cs="Arial"/>
          <w:bCs/>
          <w:sz w:val="18"/>
          <w:szCs w:val="18"/>
        </w:rPr>
        <w:t>nly those persons who have contributed significantly to IUFRO through long service and</w:t>
      </w:r>
      <w:r w:rsidRPr="00EC5E61">
        <w:rPr>
          <w:rFonts w:ascii="Arial" w:eastAsia="Arial" w:hAnsi="Arial" w:cs="Arial"/>
          <w:sz w:val="18"/>
          <w:szCs w:val="18"/>
        </w:rPr>
        <w:t xml:space="preserve"> outstanding </w:t>
      </w:r>
      <w:r w:rsidR="00F52D2D" w:rsidRPr="00EC5E61">
        <w:rPr>
          <w:rFonts w:ascii="Arial" w:eastAsia="Arial" w:hAnsi="Arial" w:cs="Arial"/>
          <w:sz w:val="18"/>
          <w:szCs w:val="18"/>
        </w:rPr>
        <w:tab/>
      </w:r>
      <w:r w:rsidRPr="00EC5E61">
        <w:rPr>
          <w:rFonts w:ascii="Arial" w:eastAsia="Arial" w:hAnsi="Arial" w:cs="Arial"/>
          <w:sz w:val="18"/>
          <w:szCs w:val="18"/>
        </w:rPr>
        <w:t xml:space="preserve">achievements should be nominated for this title. The nominations are considered by the Honours and </w:t>
      </w:r>
      <w:r w:rsidR="00F52D2D" w:rsidRPr="00EC5E61">
        <w:rPr>
          <w:rFonts w:ascii="Arial" w:eastAsia="Arial" w:hAnsi="Arial" w:cs="Arial"/>
          <w:sz w:val="18"/>
          <w:szCs w:val="18"/>
        </w:rPr>
        <w:tab/>
      </w:r>
      <w:r w:rsidRPr="00EC5E61">
        <w:rPr>
          <w:rFonts w:ascii="Arial" w:eastAsia="Arial" w:hAnsi="Arial" w:cs="Arial"/>
          <w:sz w:val="18"/>
          <w:szCs w:val="18"/>
        </w:rPr>
        <w:t>Awards Committee</w:t>
      </w:r>
      <w:r w:rsidR="00EE68DC" w:rsidRPr="00EC5E61">
        <w:rPr>
          <w:rFonts w:ascii="Arial" w:eastAsia="Arial" w:hAnsi="Arial" w:cs="Arial"/>
          <w:sz w:val="18"/>
          <w:szCs w:val="18"/>
        </w:rPr>
        <w:t>,</w:t>
      </w:r>
      <w:r w:rsidRPr="00EC5E61">
        <w:rPr>
          <w:rFonts w:ascii="Arial" w:eastAsia="Arial" w:hAnsi="Arial" w:cs="Arial"/>
          <w:sz w:val="18"/>
          <w:szCs w:val="18"/>
        </w:rPr>
        <w:t xml:space="preserve"> </w:t>
      </w:r>
      <w:r w:rsidR="009324D3" w:rsidRPr="00EC5E61">
        <w:rPr>
          <w:rFonts w:ascii="Arial" w:eastAsia="Arial" w:hAnsi="Arial" w:cs="Arial"/>
          <w:sz w:val="18"/>
          <w:szCs w:val="18"/>
        </w:rPr>
        <w:t>followed by the Board recommendation to the International Council for approval</w:t>
      </w:r>
      <w:r w:rsidRPr="00EC5E61">
        <w:rPr>
          <w:rFonts w:ascii="Arial" w:eastAsia="Arial" w:hAnsi="Arial" w:cs="Arial"/>
          <w:sz w:val="18"/>
          <w:szCs w:val="18"/>
        </w:rPr>
        <w:t xml:space="preserve">. Honorary </w:t>
      </w:r>
      <w:r w:rsidR="00F52D2D" w:rsidRPr="00EC5E61">
        <w:rPr>
          <w:rFonts w:ascii="Arial" w:eastAsia="Arial" w:hAnsi="Arial" w:cs="Arial"/>
          <w:sz w:val="18"/>
          <w:szCs w:val="18"/>
        </w:rPr>
        <w:tab/>
      </w:r>
      <w:r w:rsidRPr="00EC5E61">
        <w:rPr>
          <w:rFonts w:ascii="Arial" w:eastAsia="Arial" w:hAnsi="Arial" w:cs="Arial"/>
          <w:sz w:val="18"/>
          <w:szCs w:val="18"/>
        </w:rPr>
        <w:t xml:space="preserve">membership may be terminated upon personal request. </w:t>
      </w:r>
    </w:p>
    <w:p w14:paraId="7D764989" w14:textId="77777777" w:rsidR="002C248E" w:rsidRPr="00EC5E61" w:rsidRDefault="0086106E" w:rsidP="00EC5E61">
      <w:pPr>
        <w:tabs>
          <w:tab w:val="left" w:pos="567"/>
        </w:tabs>
        <w:spacing w:after="60"/>
        <w:ind w:left="567" w:hanging="567"/>
        <w:jc w:val="both"/>
        <w:rPr>
          <w:rFonts w:ascii="Arial" w:hAnsi="Arial" w:cs="Arial"/>
          <w:sz w:val="18"/>
          <w:szCs w:val="18"/>
        </w:rPr>
      </w:pPr>
      <w:r w:rsidRPr="00EC5E61">
        <w:rPr>
          <w:rFonts w:ascii="Arial" w:eastAsia="Arial" w:hAnsi="Arial" w:cs="Arial"/>
          <w:sz w:val="18"/>
          <w:szCs w:val="18"/>
        </w:rPr>
        <w:t xml:space="preserve">7 </w:t>
      </w:r>
      <w:r w:rsidRPr="00EC5E61">
        <w:rPr>
          <w:rFonts w:ascii="Arial" w:eastAsia="Arial" w:hAnsi="Arial" w:cs="Arial"/>
          <w:sz w:val="18"/>
          <w:szCs w:val="18"/>
        </w:rPr>
        <w:tab/>
      </w:r>
      <w:r w:rsidRPr="00EC5E61">
        <w:rPr>
          <w:rFonts w:ascii="Arial" w:eastAsia="Arial" w:hAnsi="Arial" w:cs="Arial"/>
          <w:bCs/>
          <w:sz w:val="18"/>
          <w:szCs w:val="18"/>
        </w:rPr>
        <w:t>Associate Members</w:t>
      </w:r>
      <w:r w:rsidRPr="00EC5E61">
        <w:rPr>
          <w:rFonts w:ascii="Arial" w:eastAsia="Arial" w:hAnsi="Arial" w:cs="Arial"/>
          <w:b/>
          <w:sz w:val="18"/>
          <w:szCs w:val="18"/>
        </w:rPr>
        <w:t xml:space="preserve"> </w:t>
      </w:r>
      <w:r w:rsidRPr="00EC5E61">
        <w:rPr>
          <w:rFonts w:ascii="Arial" w:eastAsia="Arial" w:hAnsi="Arial" w:cs="Arial"/>
          <w:sz w:val="18"/>
          <w:szCs w:val="18"/>
        </w:rPr>
        <w:t>are Individual Members and as such they do not belong to a Member Organization. They do not vote for or nominate country representatives to the International Council.</w:t>
      </w:r>
    </w:p>
    <w:p w14:paraId="3F08C8CA" w14:textId="011EFA3A" w:rsidR="002C248E" w:rsidRPr="00E71B36" w:rsidRDefault="0086106E" w:rsidP="00EC5E61">
      <w:pPr>
        <w:tabs>
          <w:tab w:val="left" w:pos="567"/>
        </w:tabs>
        <w:spacing w:after="60"/>
        <w:ind w:left="567" w:hanging="567"/>
        <w:jc w:val="both"/>
        <w:rPr>
          <w:rFonts w:ascii="Arial" w:hAnsi="Arial" w:cs="Arial"/>
          <w:bCs/>
          <w:sz w:val="18"/>
          <w:szCs w:val="18"/>
        </w:rPr>
      </w:pPr>
      <w:r w:rsidRPr="00EC5E61">
        <w:rPr>
          <w:rFonts w:ascii="Arial" w:eastAsia="Arial" w:hAnsi="Arial" w:cs="Arial"/>
          <w:sz w:val="18"/>
          <w:szCs w:val="18"/>
        </w:rPr>
        <w:t xml:space="preserve">8 </w:t>
      </w:r>
      <w:r w:rsidRPr="00EC5E61">
        <w:rPr>
          <w:rFonts w:ascii="Arial" w:eastAsia="Arial" w:hAnsi="Arial" w:cs="Arial"/>
          <w:sz w:val="18"/>
          <w:szCs w:val="18"/>
        </w:rPr>
        <w:tab/>
      </w:r>
      <w:r w:rsidRPr="00E71B36">
        <w:rPr>
          <w:rFonts w:ascii="Arial" w:eastAsia="Arial" w:hAnsi="Arial" w:cs="Arial"/>
          <w:bCs/>
          <w:sz w:val="18"/>
          <w:szCs w:val="18"/>
        </w:rPr>
        <w:t>Continuation of benefits</w:t>
      </w:r>
      <w:r w:rsidR="00EC5E61" w:rsidRPr="00E71B36">
        <w:rPr>
          <w:rFonts w:ascii="Arial" w:hAnsi="Arial" w:cs="Arial"/>
          <w:bCs/>
          <w:sz w:val="18"/>
          <w:szCs w:val="18"/>
        </w:rPr>
        <w:t xml:space="preserve">: </w:t>
      </w:r>
      <w:r w:rsidRPr="00E71B36">
        <w:rPr>
          <w:rFonts w:ascii="Arial" w:eastAsia="Arial" w:hAnsi="Arial" w:cs="Arial"/>
          <w:bCs/>
          <w:sz w:val="18"/>
          <w:szCs w:val="18"/>
        </w:rPr>
        <w:t xml:space="preserve">On request and at the discretion of the Board, IUFRO News </w:t>
      </w:r>
      <w:r w:rsidR="00EE68DC" w:rsidRPr="00E71B36">
        <w:rPr>
          <w:rFonts w:ascii="Arial" w:eastAsia="Arial" w:hAnsi="Arial" w:cs="Arial"/>
          <w:bCs/>
          <w:sz w:val="18"/>
          <w:szCs w:val="18"/>
        </w:rPr>
        <w:t xml:space="preserve">and other IUFRO communications/publications </w:t>
      </w:r>
      <w:r w:rsidRPr="00E71B36">
        <w:rPr>
          <w:rFonts w:ascii="Arial" w:eastAsia="Arial" w:hAnsi="Arial" w:cs="Arial"/>
          <w:bCs/>
          <w:sz w:val="18"/>
          <w:szCs w:val="18"/>
        </w:rPr>
        <w:t>will continue to be sent to long-serving officeholders after their term of office ends.</w:t>
      </w:r>
    </w:p>
    <w:p w14:paraId="413F6904" w14:textId="2D064013" w:rsidR="002C248E" w:rsidRPr="00E71B36" w:rsidRDefault="00C64449" w:rsidP="00EC5E61">
      <w:pPr>
        <w:tabs>
          <w:tab w:val="left" w:pos="567"/>
        </w:tabs>
        <w:spacing w:after="60"/>
        <w:ind w:left="567" w:hanging="567"/>
        <w:jc w:val="both"/>
        <w:rPr>
          <w:rFonts w:ascii="Arial" w:hAnsi="Arial" w:cs="Arial"/>
          <w:bCs/>
          <w:sz w:val="18"/>
          <w:szCs w:val="18"/>
        </w:rPr>
      </w:pPr>
      <w:r w:rsidRPr="00E71B36">
        <w:rPr>
          <w:rFonts w:ascii="Arial" w:eastAsia="Arial" w:hAnsi="Arial" w:cs="Arial"/>
          <w:bCs/>
          <w:sz w:val="18"/>
          <w:szCs w:val="18"/>
        </w:rPr>
        <w:t>9</w:t>
      </w:r>
      <w:r w:rsidR="0086106E" w:rsidRPr="00E71B36">
        <w:rPr>
          <w:rFonts w:ascii="Arial" w:eastAsia="Arial" w:hAnsi="Arial" w:cs="Arial"/>
          <w:bCs/>
          <w:sz w:val="18"/>
          <w:szCs w:val="18"/>
        </w:rPr>
        <w:t xml:space="preserve"> </w:t>
      </w:r>
      <w:r w:rsidR="0086106E" w:rsidRPr="00E71B36">
        <w:rPr>
          <w:rFonts w:ascii="Arial" w:eastAsia="Arial" w:hAnsi="Arial" w:cs="Arial"/>
          <w:bCs/>
          <w:sz w:val="18"/>
          <w:szCs w:val="18"/>
        </w:rPr>
        <w:tab/>
        <w:t>National IUFRO Committees can be formed by IUFRO members in a country.</w:t>
      </w:r>
    </w:p>
    <w:p w14:paraId="38AC8B8E" w14:textId="6596A3C9" w:rsidR="002C248E" w:rsidRPr="00EC5E61" w:rsidRDefault="0086106E" w:rsidP="00EC5E61">
      <w:pPr>
        <w:tabs>
          <w:tab w:val="left" w:pos="567"/>
        </w:tabs>
        <w:spacing w:after="60"/>
        <w:ind w:left="567" w:hanging="567"/>
        <w:jc w:val="both"/>
        <w:rPr>
          <w:rFonts w:ascii="Arial" w:hAnsi="Arial" w:cs="Arial"/>
          <w:sz w:val="18"/>
          <w:szCs w:val="18"/>
        </w:rPr>
      </w:pPr>
      <w:r w:rsidRPr="00E71B36">
        <w:rPr>
          <w:rFonts w:ascii="Arial" w:eastAsia="Arial" w:hAnsi="Arial" w:cs="Arial"/>
          <w:bCs/>
          <w:sz w:val="18"/>
          <w:szCs w:val="18"/>
        </w:rPr>
        <w:t>1</w:t>
      </w:r>
      <w:r w:rsidR="00C64449" w:rsidRPr="00E71B36">
        <w:rPr>
          <w:rFonts w:ascii="Arial" w:eastAsia="Arial" w:hAnsi="Arial" w:cs="Arial"/>
          <w:bCs/>
          <w:sz w:val="18"/>
          <w:szCs w:val="18"/>
        </w:rPr>
        <w:t>0</w:t>
      </w:r>
      <w:r w:rsidRPr="00E71B36">
        <w:rPr>
          <w:rFonts w:ascii="Arial" w:eastAsia="Arial" w:hAnsi="Arial" w:cs="Arial"/>
          <w:bCs/>
          <w:sz w:val="18"/>
          <w:szCs w:val="18"/>
        </w:rPr>
        <w:t xml:space="preserve"> </w:t>
      </w:r>
      <w:r w:rsidRPr="00E71B36">
        <w:rPr>
          <w:rFonts w:ascii="Arial" w:eastAsia="Arial" w:hAnsi="Arial" w:cs="Arial"/>
          <w:bCs/>
          <w:sz w:val="18"/>
          <w:szCs w:val="18"/>
        </w:rPr>
        <w:tab/>
        <w:t>Membership fees/subscription</w:t>
      </w:r>
      <w:r w:rsidRPr="00EC5E61">
        <w:rPr>
          <w:rFonts w:ascii="Arial" w:eastAsia="Arial" w:hAnsi="Arial" w:cs="Arial"/>
          <w:bCs/>
          <w:sz w:val="18"/>
          <w:szCs w:val="18"/>
        </w:rPr>
        <w:t xml:space="preserve"> rates are described in detail in </w:t>
      </w:r>
      <w:r w:rsidR="001F5EEB">
        <w:rPr>
          <w:rFonts w:ascii="Arial" w:eastAsia="Arial" w:hAnsi="Arial" w:cs="Arial"/>
          <w:bCs/>
          <w:sz w:val="18"/>
          <w:szCs w:val="18"/>
        </w:rPr>
        <w:t xml:space="preserve">Internal Regulations </w:t>
      </w:r>
      <w:r w:rsidRPr="00EC5E61">
        <w:rPr>
          <w:rFonts w:ascii="Arial" w:eastAsia="Arial" w:hAnsi="Arial" w:cs="Arial"/>
          <w:bCs/>
          <w:sz w:val="18"/>
          <w:szCs w:val="18"/>
        </w:rPr>
        <w:t>Section IX</w:t>
      </w:r>
      <w:r w:rsidRPr="00EC5E61">
        <w:rPr>
          <w:rFonts w:ascii="Arial" w:eastAsia="Arial" w:hAnsi="Arial" w:cs="Arial"/>
          <w:sz w:val="18"/>
          <w:szCs w:val="18"/>
        </w:rPr>
        <w:t>.</w:t>
      </w:r>
    </w:p>
    <w:p w14:paraId="1DFA2D5A" w14:textId="77777777" w:rsidR="002C248E" w:rsidRPr="0069752D" w:rsidRDefault="0086106E">
      <w:pPr>
        <w:tabs>
          <w:tab w:val="left" w:pos="567"/>
        </w:tabs>
        <w:spacing w:after="96"/>
        <w:ind w:left="567" w:hanging="567"/>
        <w:jc w:val="both"/>
        <w:rPr>
          <w:sz w:val="22"/>
          <w:szCs w:val="22"/>
        </w:rPr>
      </w:pPr>
      <w:bookmarkStart w:id="52" w:name="h.3fwokq0" w:colFirst="0" w:colLast="0"/>
      <w:bookmarkEnd w:id="52"/>
      <w:r w:rsidRPr="0069752D">
        <w:rPr>
          <w:rFonts w:ascii="Arial" w:eastAsia="Arial" w:hAnsi="Arial" w:cs="Arial"/>
          <w:b/>
          <w:sz w:val="22"/>
          <w:szCs w:val="22"/>
        </w:rPr>
        <w:lastRenderedPageBreak/>
        <w:t xml:space="preserve">SECTION IV: </w:t>
      </w:r>
      <w:r w:rsidRPr="0069752D">
        <w:rPr>
          <w:rFonts w:ascii="Arial" w:eastAsia="Arial" w:hAnsi="Arial" w:cs="Arial"/>
          <w:b/>
          <w:i/>
          <w:sz w:val="22"/>
          <w:szCs w:val="22"/>
        </w:rPr>
        <w:t>Congress</w:t>
      </w:r>
    </w:p>
    <w:p w14:paraId="21AA8A99" w14:textId="77777777" w:rsidR="002C248E" w:rsidRDefault="0086106E">
      <w:pPr>
        <w:tabs>
          <w:tab w:val="left" w:pos="567"/>
        </w:tabs>
        <w:spacing w:after="96"/>
        <w:ind w:left="567" w:hanging="567"/>
        <w:jc w:val="both"/>
      </w:pPr>
      <w:r>
        <w:rPr>
          <w:rFonts w:ascii="Arial" w:eastAsia="Arial" w:hAnsi="Arial" w:cs="Arial"/>
          <w:sz w:val="18"/>
          <w:szCs w:val="18"/>
        </w:rPr>
        <w:t>(Statutes Article V)</w:t>
      </w:r>
    </w:p>
    <w:p w14:paraId="0F0D9859" w14:textId="0B5568A4" w:rsidR="002C248E" w:rsidRPr="009409E1" w:rsidRDefault="0086106E" w:rsidP="0069752D">
      <w:pPr>
        <w:tabs>
          <w:tab w:val="left" w:pos="567"/>
        </w:tabs>
        <w:spacing w:after="80"/>
        <w:ind w:left="567" w:hanging="567"/>
        <w:jc w:val="both"/>
        <w:rPr>
          <w:rFonts w:ascii="Arial" w:eastAsia="Arial" w:hAnsi="Arial" w:cs="Arial"/>
          <w:sz w:val="18"/>
          <w:szCs w:val="18"/>
        </w:rPr>
      </w:pPr>
      <w:r>
        <w:rPr>
          <w:rFonts w:ascii="Arial" w:eastAsia="Arial" w:hAnsi="Arial" w:cs="Arial"/>
          <w:sz w:val="18"/>
          <w:szCs w:val="18"/>
        </w:rPr>
        <w:t xml:space="preserve">1 </w:t>
      </w:r>
      <w:r>
        <w:rPr>
          <w:rFonts w:ascii="Arial" w:eastAsia="Arial" w:hAnsi="Arial" w:cs="Arial"/>
          <w:sz w:val="18"/>
          <w:szCs w:val="18"/>
        </w:rPr>
        <w:tab/>
      </w:r>
      <w:r w:rsidR="009409E1">
        <w:rPr>
          <w:rFonts w:ascii="Arial" w:eastAsia="Arial" w:hAnsi="Arial" w:cs="Arial"/>
          <w:sz w:val="18"/>
          <w:szCs w:val="18"/>
        </w:rPr>
        <w:t xml:space="preserve">The selection of the venue and host country of a Congress is based on bidding rules describing the selection criteria and process. The bidding rules are prepared by the Management Committee and approved by the Board, </w:t>
      </w:r>
      <w:r w:rsidR="009409E1" w:rsidRPr="009409E1">
        <w:rPr>
          <w:rFonts w:ascii="Arial" w:eastAsia="Arial" w:hAnsi="Arial" w:cs="Arial"/>
          <w:sz w:val="18"/>
          <w:szCs w:val="18"/>
        </w:rPr>
        <w:t>before a new selection process is initiated.</w:t>
      </w:r>
      <w:r w:rsidR="009409E1">
        <w:rPr>
          <w:rFonts w:ascii="Arial" w:eastAsia="Arial" w:hAnsi="Arial" w:cs="Arial"/>
          <w:sz w:val="18"/>
          <w:szCs w:val="18"/>
        </w:rPr>
        <w:t xml:space="preserve"> </w:t>
      </w:r>
      <w:r>
        <w:rPr>
          <w:rFonts w:ascii="Arial" w:eastAsia="Arial" w:hAnsi="Arial" w:cs="Arial"/>
          <w:sz w:val="18"/>
          <w:szCs w:val="18"/>
        </w:rPr>
        <w:t xml:space="preserve">Member Organizations that wish to invite the Union to hold a Congress in their country are advised to make their intentions known to the Secretariat according to the </w:t>
      </w:r>
      <w:r w:rsidR="009409E1">
        <w:rPr>
          <w:rFonts w:ascii="Arial" w:eastAsia="Arial" w:hAnsi="Arial" w:cs="Arial"/>
          <w:sz w:val="18"/>
          <w:szCs w:val="18"/>
        </w:rPr>
        <w:t>b</w:t>
      </w:r>
      <w:r w:rsidRPr="00BE1402">
        <w:rPr>
          <w:rFonts w:ascii="Arial" w:eastAsia="Arial" w:hAnsi="Arial" w:cs="Arial"/>
          <w:sz w:val="18"/>
          <w:szCs w:val="18"/>
        </w:rPr>
        <w:t xml:space="preserve">idding </w:t>
      </w:r>
      <w:r w:rsidR="009409E1">
        <w:rPr>
          <w:rFonts w:ascii="Arial" w:eastAsia="Arial" w:hAnsi="Arial" w:cs="Arial"/>
          <w:sz w:val="18"/>
          <w:szCs w:val="18"/>
        </w:rPr>
        <w:t>r</w:t>
      </w:r>
      <w:r w:rsidRPr="00BE1402">
        <w:rPr>
          <w:rFonts w:ascii="Arial" w:eastAsia="Arial" w:hAnsi="Arial" w:cs="Arial"/>
          <w:sz w:val="18"/>
          <w:szCs w:val="18"/>
        </w:rPr>
        <w:t>ules</w:t>
      </w:r>
      <w:r>
        <w:rPr>
          <w:rFonts w:ascii="Arial" w:eastAsia="Arial" w:hAnsi="Arial" w:cs="Arial"/>
          <w:sz w:val="18"/>
          <w:szCs w:val="18"/>
        </w:rPr>
        <w:t xml:space="preserve">. The International Council </w:t>
      </w:r>
      <w:r w:rsidR="00BD3A78" w:rsidRPr="00C55F98">
        <w:rPr>
          <w:rFonts w:ascii="Arial" w:eastAsia="Arial" w:hAnsi="Arial" w:cs="Arial"/>
          <w:color w:val="auto"/>
          <w:sz w:val="18"/>
          <w:szCs w:val="18"/>
        </w:rPr>
        <w:t xml:space="preserve">decides on the location for the next </w:t>
      </w:r>
      <w:r w:rsidRPr="00C55F98">
        <w:rPr>
          <w:rFonts w:ascii="Arial" w:eastAsia="Arial" w:hAnsi="Arial" w:cs="Arial"/>
          <w:color w:val="auto"/>
          <w:sz w:val="18"/>
          <w:szCs w:val="18"/>
        </w:rPr>
        <w:t xml:space="preserve">Congress </w:t>
      </w:r>
      <w:r w:rsidR="00BD3A78" w:rsidRPr="00C55F98">
        <w:rPr>
          <w:rFonts w:ascii="Arial" w:eastAsia="Arial" w:hAnsi="Arial" w:cs="Arial"/>
          <w:color w:val="auto"/>
          <w:sz w:val="18"/>
          <w:szCs w:val="18"/>
        </w:rPr>
        <w:t xml:space="preserve">based on a recommendation by the Board, </w:t>
      </w:r>
      <w:r w:rsidRPr="00C55F98">
        <w:rPr>
          <w:rFonts w:ascii="Arial" w:eastAsia="Arial" w:hAnsi="Arial" w:cs="Arial"/>
          <w:color w:val="auto"/>
          <w:sz w:val="18"/>
          <w:szCs w:val="18"/>
        </w:rPr>
        <w:t>and make</w:t>
      </w:r>
      <w:r w:rsidR="00BD3A78" w:rsidRPr="00C55F98">
        <w:rPr>
          <w:rFonts w:ascii="Arial" w:eastAsia="Arial" w:hAnsi="Arial" w:cs="Arial"/>
          <w:color w:val="auto"/>
          <w:sz w:val="18"/>
          <w:szCs w:val="18"/>
        </w:rPr>
        <w:t>s</w:t>
      </w:r>
      <w:r w:rsidRPr="00C55F98">
        <w:rPr>
          <w:rFonts w:ascii="Arial" w:eastAsia="Arial" w:hAnsi="Arial" w:cs="Arial"/>
          <w:color w:val="auto"/>
          <w:sz w:val="18"/>
          <w:szCs w:val="18"/>
        </w:rPr>
        <w:t xml:space="preserve"> its decision </w:t>
      </w:r>
      <w:r w:rsidR="00E90EC8">
        <w:rPr>
          <w:rFonts w:ascii="Arial" w:eastAsia="Arial" w:hAnsi="Arial" w:cs="Arial"/>
          <w:color w:val="auto"/>
          <w:sz w:val="18"/>
          <w:szCs w:val="18"/>
        </w:rPr>
        <w:t>before</w:t>
      </w:r>
      <w:r w:rsidRPr="00C55F98">
        <w:rPr>
          <w:rFonts w:ascii="Arial" w:eastAsia="Arial" w:hAnsi="Arial" w:cs="Arial"/>
          <w:color w:val="auto"/>
          <w:sz w:val="18"/>
          <w:szCs w:val="18"/>
        </w:rPr>
        <w:t xml:space="preserve"> the Closing Session of the preceding Congress. If, at the end of a Congress, the International Council has not been able to decide on the arrangements for the next Congress, the decisions are taken by the Board.</w:t>
      </w:r>
    </w:p>
    <w:p w14:paraId="179A3D51" w14:textId="15E10FF7" w:rsidR="002C248E" w:rsidRPr="0069752D" w:rsidRDefault="0086106E" w:rsidP="0069752D">
      <w:pPr>
        <w:tabs>
          <w:tab w:val="left" w:pos="567"/>
        </w:tabs>
        <w:spacing w:after="80"/>
        <w:ind w:left="567" w:hanging="567"/>
        <w:jc w:val="both"/>
        <w:rPr>
          <w:bCs/>
          <w:color w:val="auto"/>
        </w:rPr>
      </w:pPr>
      <w:r w:rsidRPr="00C55F98">
        <w:rPr>
          <w:rFonts w:ascii="Arial" w:eastAsia="Arial" w:hAnsi="Arial" w:cs="Arial"/>
          <w:color w:val="auto"/>
          <w:sz w:val="18"/>
          <w:szCs w:val="18"/>
        </w:rPr>
        <w:t xml:space="preserve">2 </w:t>
      </w:r>
      <w:r w:rsidRPr="00C55F98">
        <w:rPr>
          <w:rFonts w:ascii="Arial" w:eastAsia="Arial" w:hAnsi="Arial" w:cs="Arial"/>
          <w:color w:val="auto"/>
          <w:sz w:val="18"/>
          <w:szCs w:val="18"/>
        </w:rPr>
        <w:tab/>
      </w:r>
      <w:r w:rsidRPr="0069752D">
        <w:rPr>
          <w:rFonts w:ascii="Arial" w:eastAsia="Arial" w:hAnsi="Arial" w:cs="Arial"/>
          <w:bCs/>
          <w:color w:val="auto"/>
          <w:sz w:val="18"/>
          <w:szCs w:val="18"/>
        </w:rPr>
        <w:t>The Union’s Congresses are directed by the President in liaison with the Chair</w:t>
      </w:r>
      <w:r w:rsidR="00BD3A78" w:rsidRPr="0069752D">
        <w:rPr>
          <w:rFonts w:ascii="Arial" w:eastAsia="Arial" w:hAnsi="Arial" w:cs="Arial"/>
          <w:bCs/>
          <w:color w:val="auto"/>
          <w:sz w:val="18"/>
          <w:szCs w:val="18"/>
        </w:rPr>
        <w:t>s</w:t>
      </w:r>
      <w:r w:rsidRPr="0069752D">
        <w:rPr>
          <w:rFonts w:ascii="Arial" w:eastAsia="Arial" w:hAnsi="Arial" w:cs="Arial"/>
          <w:bCs/>
          <w:color w:val="auto"/>
          <w:sz w:val="18"/>
          <w:szCs w:val="18"/>
        </w:rPr>
        <w:t xml:space="preserve"> of the Congress Organizing Committee</w:t>
      </w:r>
      <w:r w:rsidR="00BD3A78" w:rsidRPr="0069752D">
        <w:rPr>
          <w:rFonts w:ascii="Arial" w:eastAsia="Arial" w:hAnsi="Arial" w:cs="Arial"/>
          <w:bCs/>
          <w:color w:val="auto"/>
          <w:sz w:val="18"/>
          <w:szCs w:val="18"/>
        </w:rPr>
        <w:t xml:space="preserve"> and the Congress Scientific Committee, who are</w:t>
      </w:r>
      <w:r w:rsidRPr="0069752D">
        <w:rPr>
          <w:rFonts w:ascii="Arial" w:eastAsia="Arial" w:hAnsi="Arial" w:cs="Arial"/>
          <w:bCs/>
          <w:color w:val="auto"/>
          <w:sz w:val="18"/>
          <w:szCs w:val="18"/>
        </w:rPr>
        <w:t xml:space="preserve"> a non-voting </w:t>
      </w:r>
      <w:r w:rsidRPr="0069752D">
        <w:rPr>
          <w:rFonts w:ascii="Arial" w:eastAsia="Arial" w:hAnsi="Arial" w:cs="Arial"/>
          <w:bCs/>
          <w:i/>
          <w:color w:val="auto"/>
          <w:sz w:val="18"/>
          <w:szCs w:val="18"/>
        </w:rPr>
        <w:t xml:space="preserve">ex officio </w:t>
      </w:r>
      <w:r w:rsidRPr="0069752D">
        <w:rPr>
          <w:rFonts w:ascii="Arial" w:eastAsia="Arial" w:hAnsi="Arial" w:cs="Arial"/>
          <w:bCs/>
          <w:color w:val="auto"/>
          <w:sz w:val="18"/>
          <w:szCs w:val="18"/>
        </w:rPr>
        <w:t>member of the Board. Wide discretion is left to the President with regard to preparation, organization of sessions, scientific study tours, expenses and all other matters.</w:t>
      </w:r>
    </w:p>
    <w:p w14:paraId="132EFBA2" w14:textId="581336E4" w:rsidR="002C248E" w:rsidRPr="00E71B36" w:rsidRDefault="0086106E" w:rsidP="0069752D">
      <w:pPr>
        <w:tabs>
          <w:tab w:val="left" w:pos="567"/>
        </w:tabs>
        <w:spacing w:after="80"/>
        <w:ind w:left="567" w:hanging="567"/>
        <w:jc w:val="both"/>
        <w:rPr>
          <w:bCs/>
          <w:color w:val="auto"/>
        </w:rPr>
      </w:pPr>
      <w:r w:rsidRPr="0069752D">
        <w:rPr>
          <w:rFonts w:ascii="Arial" w:eastAsia="Arial" w:hAnsi="Arial" w:cs="Arial"/>
          <w:bCs/>
          <w:color w:val="auto"/>
          <w:sz w:val="18"/>
          <w:szCs w:val="18"/>
        </w:rPr>
        <w:t xml:space="preserve">3 </w:t>
      </w:r>
      <w:r w:rsidRPr="0069752D">
        <w:rPr>
          <w:rFonts w:ascii="Arial" w:eastAsia="Arial" w:hAnsi="Arial" w:cs="Arial"/>
          <w:bCs/>
          <w:color w:val="auto"/>
          <w:sz w:val="18"/>
          <w:szCs w:val="18"/>
        </w:rPr>
        <w:tab/>
        <w:t xml:space="preserve">The </w:t>
      </w:r>
      <w:r w:rsidRPr="00E71B36">
        <w:rPr>
          <w:rFonts w:ascii="Arial" w:eastAsia="Arial" w:hAnsi="Arial" w:cs="Arial"/>
          <w:bCs/>
          <w:color w:val="auto"/>
          <w:sz w:val="18"/>
          <w:szCs w:val="18"/>
        </w:rPr>
        <w:t>President can request the Board to establish special committees in order to ensure the necessary support for the organization and the scientific programme of the Congress</w:t>
      </w:r>
      <w:r w:rsidR="00BD3A78" w:rsidRPr="00E71B36">
        <w:rPr>
          <w:rFonts w:ascii="Arial" w:eastAsia="Arial" w:hAnsi="Arial" w:cs="Arial"/>
          <w:bCs/>
          <w:color w:val="auto"/>
          <w:sz w:val="18"/>
          <w:szCs w:val="18"/>
        </w:rPr>
        <w:t>, regional Congresses and other major IUFRO events</w:t>
      </w:r>
      <w:r w:rsidRPr="00E71B36">
        <w:rPr>
          <w:rFonts w:ascii="Arial" w:eastAsia="Arial" w:hAnsi="Arial" w:cs="Arial"/>
          <w:bCs/>
          <w:color w:val="auto"/>
          <w:sz w:val="18"/>
          <w:szCs w:val="18"/>
        </w:rPr>
        <w:t>. (</w:t>
      </w:r>
      <w:r w:rsidR="0003285C" w:rsidRPr="00E71B36">
        <w:rPr>
          <w:rFonts w:ascii="Arial" w:eastAsia="Arial" w:hAnsi="Arial" w:cs="Arial"/>
          <w:bCs/>
          <w:color w:val="auto"/>
          <w:sz w:val="18"/>
          <w:szCs w:val="18"/>
        </w:rPr>
        <w:t>s</w:t>
      </w:r>
      <w:r w:rsidRPr="00E71B36">
        <w:rPr>
          <w:rFonts w:ascii="Arial" w:eastAsia="Arial" w:hAnsi="Arial" w:cs="Arial"/>
          <w:bCs/>
          <w:color w:val="auto"/>
          <w:sz w:val="18"/>
          <w:szCs w:val="18"/>
        </w:rPr>
        <w:t xml:space="preserve">ee </w:t>
      </w:r>
      <w:r w:rsidR="0003285C" w:rsidRPr="00E71B36">
        <w:rPr>
          <w:rFonts w:ascii="Arial" w:eastAsia="Arial" w:hAnsi="Arial" w:cs="Arial"/>
          <w:bCs/>
          <w:color w:val="auto"/>
          <w:sz w:val="18"/>
          <w:szCs w:val="18"/>
        </w:rPr>
        <w:t xml:space="preserve">also Internal Regulations </w:t>
      </w:r>
      <w:r w:rsidRPr="00E71B36">
        <w:rPr>
          <w:rFonts w:ascii="Arial" w:eastAsia="Arial" w:hAnsi="Arial" w:cs="Arial"/>
          <w:bCs/>
          <w:color w:val="auto"/>
          <w:sz w:val="18"/>
          <w:szCs w:val="18"/>
        </w:rPr>
        <w:t>Section V.</w:t>
      </w:r>
      <w:r w:rsidR="0003285C" w:rsidRPr="00E71B36">
        <w:rPr>
          <w:rFonts w:ascii="Arial" w:eastAsia="Arial" w:hAnsi="Arial" w:cs="Arial"/>
          <w:bCs/>
          <w:color w:val="auto"/>
          <w:sz w:val="18"/>
          <w:szCs w:val="18"/>
        </w:rPr>
        <w:t>6</w:t>
      </w:r>
      <w:r w:rsidRPr="00E71B36">
        <w:rPr>
          <w:rFonts w:ascii="Arial" w:eastAsia="Arial" w:hAnsi="Arial" w:cs="Arial"/>
          <w:bCs/>
          <w:color w:val="auto"/>
          <w:sz w:val="18"/>
          <w:szCs w:val="18"/>
        </w:rPr>
        <w:t>.2</w:t>
      </w:r>
      <w:r w:rsidR="0003285C" w:rsidRPr="00E71B36">
        <w:rPr>
          <w:rFonts w:ascii="Arial" w:eastAsia="Arial" w:hAnsi="Arial" w:cs="Arial"/>
          <w:bCs/>
          <w:color w:val="auto"/>
          <w:sz w:val="18"/>
          <w:szCs w:val="18"/>
        </w:rPr>
        <w:t xml:space="preserve"> and</w:t>
      </w:r>
      <w:r w:rsidRPr="00E71B36">
        <w:rPr>
          <w:rFonts w:ascii="Arial" w:eastAsia="Arial" w:hAnsi="Arial" w:cs="Arial"/>
          <w:bCs/>
          <w:color w:val="auto"/>
          <w:sz w:val="18"/>
          <w:szCs w:val="18"/>
        </w:rPr>
        <w:t xml:space="preserve"> Statutes Article VII.16)</w:t>
      </w:r>
    </w:p>
    <w:p w14:paraId="0C7839F7" w14:textId="729F8198" w:rsidR="002C248E" w:rsidRDefault="0086106E" w:rsidP="0069752D">
      <w:pPr>
        <w:tabs>
          <w:tab w:val="left" w:pos="567"/>
        </w:tabs>
        <w:spacing w:after="80"/>
        <w:ind w:left="567" w:hanging="567"/>
        <w:jc w:val="both"/>
      </w:pPr>
      <w:r w:rsidRPr="00E71B36">
        <w:rPr>
          <w:rFonts w:ascii="Arial" w:eastAsia="Arial" w:hAnsi="Arial" w:cs="Arial"/>
          <w:bCs/>
          <w:sz w:val="18"/>
          <w:szCs w:val="18"/>
        </w:rPr>
        <w:t xml:space="preserve">4 </w:t>
      </w:r>
      <w:r w:rsidRPr="00E71B36">
        <w:rPr>
          <w:rFonts w:ascii="Arial" w:eastAsia="Arial" w:hAnsi="Arial" w:cs="Arial"/>
          <w:bCs/>
          <w:sz w:val="18"/>
          <w:szCs w:val="18"/>
        </w:rPr>
        <w:tab/>
        <w:t>The functions of the Congress are laid dow</w:t>
      </w:r>
      <w:r w:rsidR="005F77A8" w:rsidRPr="00E71B36">
        <w:rPr>
          <w:rFonts w:ascii="Arial" w:eastAsia="Arial" w:hAnsi="Arial" w:cs="Arial"/>
          <w:bCs/>
          <w:sz w:val="18"/>
          <w:szCs w:val="18"/>
        </w:rPr>
        <w:t>n in Statutes Art</w:t>
      </w:r>
      <w:r w:rsidR="00FC5768" w:rsidRPr="00E71B36">
        <w:rPr>
          <w:rFonts w:ascii="Arial" w:eastAsia="Arial" w:hAnsi="Arial" w:cs="Arial"/>
          <w:bCs/>
          <w:sz w:val="18"/>
          <w:szCs w:val="18"/>
        </w:rPr>
        <w:t>icle</w:t>
      </w:r>
      <w:r w:rsidR="005F77A8" w:rsidRPr="00E71B36">
        <w:rPr>
          <w:rFonts w:ascii="Arial" w:eastAsia="Arial" w:hAnsi="Arial" w:cs="Arial"/>
          <w:bCs/>
          <w:sz w:val="18"/>
          <w:szCs w:val="18"/>
        </w:rPr>
        <w:t xml:space="preserve"> V</w:t>
      </w:r>
      <w:r w:rsidR="005F77A8" w:rsidRPr="00E71B36">
        <w:rPr>
          <w:rFonts w:ascii="Arial" w:eastAsia="Arial" w:hAnsi="Arial" w:cs="Arial"/>
          <w:sz w:val="18"/>
          <w:szCs w:val="18"/>
        </w:rPr>
        <w:t>.1.</w:t>
      </w:r>
      <w:r w:rsidRPr="00E71B36">
        <w:rPr>
          <w:rFonts w:ascii="Arial" w:eastAsia="Arial" w:hAnsi="Arial" w:cs="Arial"/>
          <w:sz w:val="18"/>
          <w:szCs w:val="18"/>
        </w:rPr>
        <w:t>The Plenary Sessions of the Congress include the Opening Session, the Closing Session and other sessions of</w:t>
      </w:r>
      <w:r>
        <w:rPr>
          <w:rFonts w:ascii="Arial" w:eastAsia="Arial" w:hAnsi="Arial" w:cs="Arial"/>
          <w:sz w:val="18"/>
          <w:szCs w:val="18"/>
        </w:rPr>
        <w:t xml:space="preserve"> the Congress designated as plenary.</w:t>
      </w:r>
    </w:p>
    <w:p w14:paraId="7B547079" w14:textId="77777777" w:rsidR="002C248E" w:rsidRDefault="0086106E" w:rsidP="0069752D">
      <w:pPr>
        <w:tabs>
          <w:tab w:val="left" w:pos="567"/>
        </w:tabs>
        <w:spacing w:after="80"/>
        <w:ind w:left="567" w:hanging="567"/>
        <w:jc w:val="both"/>
      </w:pPr>
      <w:r>
        <w:rPr>
          <w:rFonts w:ascii="Arial" w:eastAsia="Arial" w:hAnsi="Arial" w:cs="Arial"/>
          <w:sz w:val="18"/>
          <w:szCs w:val="18"/>
        </w:rPr>
        <w:t xml:space="preserve">5 </w:t>
      </w:r>
      <w:r>
        <w:rPr>
          <w:rFonts w:ascii="Arial" w:eastAsia="Arial" w:hAnsi="Arial" w:cs="Arial"/>
          <w:sz w:val="18"/>
          <w:szCs w:val="18"/>
        </w:rPr>
        <w:tab/>
        <w:t xml:space="preserve">IUFRO Member Organizations and Individual Members are entitled to </w:t>
      </w:r>
      <w:r w:rsidRPr="00DF736A">
        <w:rPr>
          <w:rFonts w:ascii="Arial" w:eastAsia="Arial" w:hAnsi="Arial" w:cs="Arial"/>
          <w:bCs/>
          <w:sz w:val="18"/>
          <w:szCs w:val="18"/>
        </w:rPr>
        <w:t>present motions, resolutions or recommendations</w:t>
      </w:r>
      <w:r>
        <w:rPr>
          <w:rFonts w:ascii="Arial" w:eastAsia="Arial" w:hAnsi="Arial" w:cs="Arial"/>
          <w:b/>
          <w:sz w:val="18"/>
          <w:szCs w:val="18"/>
        </w:rPr>
        <w:t xml:space="preserve"> </w:t>
      </w:r>
      <w:r>
        <w:rPr>
          <w:rFonts w:ascii="Arial" w:eastAsia="Arial" w:hAnsi="Arial" w:cs="Arial"/>
          <w:sz w:val="18"/>
          <w:szCs w:val="18"/>
        </w:rPr>
        <w:t>for consideration by the International Council. These are to be submitted to the Secretariat six weeks before the Congress.</w:t>
      </w:r>
    </w:p>
    <w:p w14:paraId="716BD78D" w14:textId="05A5C25E" w:rsidR="002C248E" w:rsidRPr="00C55F98" w:rsidRDefault="005F77A8" w:rsidP="0069752D">
      <w:pPr>
        <w:tabs>
          <w:tab w:val="left" w:pos="567"/>
        </w:tabs>
        <w:ind w:left="567" w:hanging="567"/>
        <w:jc w:val="both"/>
        <w:rPr>
          <w:rFonts w:ascii="Arial" w:hAnsi="Arial" w:cs="Arial"/>
          <w:color w:val="auto"/>
          <w:sz w:val="18"/>
          <w:szCs w:val="18"/>
        </w:rPr>
      </w:pPr>
      <w:bookmarkStart w:id="53" w:name="h.1v1yuxt" w:colFirst="0" w:colLast="0"/>
      <w:bookmarkEnd w:id="53"/>
      <w:r w:rsidRPr="00C55F98">
        <w:rPr>
          <w:rFonts w:ascii="Arial" w:hAnsi="Arial" w:cs="Arial"/>
          <w:color w:val="auto"/>
          <w:sz w:val="18"/>
          <w:szCs w:val="18"/>
        </w:rPr>
        <w:t>6</w:t>
      </w:r>
      <w:r w:rsidRPr="00C55F98">
        <w:rPr>
          <w:rFonts w:ascii="Arial" w:hAnsi="Arial" w:cs="Arial"/>
          <w:color w:val="auto"/>
          <w:sz w:val="18"/>
          <w:szCs w:val="18"/>
        </w:rPr>
        <w:tab/>
        <w:t>Regional Cong</w:t>
      </w:r>
      <w:r w:rsidR="001D7E4C" w:rsidRPr="00C55F98">
        <w:rPr>
          <w:rFonts w:ascii="Arial" w:hAnsi="Arial" w:cs="Arial"/>
          <w:color w:val="auto"/>
          <w:sz w:val="18"/>
          <w:szCs w:val="18"/>
        </w:rPr>
        <w:t xml:space="preserve">resses, with special emphasis on scientific, technical and policy questions related to forests and forestry in a </w:t>
      </w:r>
      <w:r w:rsidR="001D7E4C" w:rsidRPr="007100D8">
        <w:rPr>
          <w:rFonts w:ascii="Arial" w:hAnsi="Arial" w:cs="Arial"/>
          <w:color w:val="auto"/>
          <w:sz w:val="18"/>
          <w:szCs w:val="18"/>
        </w:rPr>
        <w:t>particular region</w:t>
      </w:r>
      <w:r w:rsidRPr="007100D8">
        <w:rPr>
          <w:rFonts w:ascii="Arial" w:hAnsi="Arial" w:cs="Arial"/>
          <w:color w:val="auto"/>
          <w:sz w:val="18"/>
          <w:szCs w:val="18"/>
        </w:rPr>
        <w:t xml:space="preserve"> can be held subject to approval by the Board. </w:t>
      </w:r>
      <w:r w:rsidR="001D7E4C" w:rsidRPr="007100D8">
        <w:rPr>
          <w:rFonts w:ascii="Arial" w:hAnsi="Arial" w:cs="Arial"/>
          <w:color w:val="auto"/>
          <w:sz w:val="18"/>
          <w:szCs w:val="18"/>
        </w:rPr>
        <w:t xml:space="preserve">They shall be organized in accordance with the Best Practice Guidelines </w:t>
      </w:r>
      <w:r w:rsidRPr="007100D8">
        <w:rPr>
          <w:rFonts w:ascii="Arial" w:hAnsi="Arial" w:cs="Arial"/>
          <w:color w:val="auto"/>
          <w:sz w:val="18"/>
          <w:szCs w:val="18"/>
        </w:rPr>
        <w:t>available on</w:t>
      </w:r>
      <w:r w:rsidRPr="00C55F98">
        <w:rPr>
          <w:rFonts w:ascii="Arial" w:hAnsi="Arial" w:cs="Arial"/>
          <w:color w:val="auto"/>
          <w:sz w:val="18"/>
          <w:szCs w:val="18"/>
        </w:rPr>
        <w:t xml:space="preserve"> the IUFRO Website. </w:t>
      </w:r>
    </w:p>
    <w:p w14:paraId="39C2EA35" w14:textId="77777777" w:rsidR="00551031" w:rsidRPr="00C55F98" w:rsidRDefault="00551031" w:rsidP="0069752D">
      <w:pPr>
        <w:tabs>
          <w:tab w:val="left" w:pos="567"/>
        </w:tabs>
        <w:ind w:left="567" w:hanging="567"/>
        <w:jc w:val="both"/>
        <w:rPr>
          <w:rFonts w:ascii="Arial" w:eastAsia="Arial" w:hAnsi="Arial" w:cs="Arial"/>
          <w:b/>
          <w:color w:val="auto"/>
        </w:rPr>
      </w:pPr>
    </w:p>
    <w:p w14:paraId="51393754" w14:textId="77777777" w:rsidR="002C248E" w:rsidRDefault="0086106E">
      <w:pPr>
        <w:tabs>
          <w:tab w:val="left" w:pos="567"/>
        </w:tabs>
        <w:spacing w:after="96"/>
        <w:ind w:left="567" w:hanging="567"/>
        <w:jc w:val="both"/>
      </w:pPr>
      <w:r>
        <w:rPr>
          <w:rFonts w:ascii="Arial" w:eastAsia="Arial" w:hAnsi="Arial" w:cs="Arial"/>
          <w:b/>
        </w:rPr>
        <w:t xml:space="preserve">SECTION V: </w:t>
      </w:r>
      <w:r>
        <w:rPr>
          <w:rFonts w:ascii="Arial" w:eastAsia="Arial" w:hAnsi="Arial" w:cs="Arial"/>
          <w:b/>
          <w:i/>
        </w:rPr>
        <w:t>Board</w:t>
      </w:r>
    </w:p>
    <w:p w14:paraId="1B0C7C24" w14:textId="77777777" w:rsidR="002C248E" w:rsidRDefault="0086106E">
      <w:pPr>
        <w:tabs>
          <w:tab w:val="left" w:pos="567"/>
        </w:tabs>
        <w:spacing w:after="96"/>
        <w:ind w:left="567" w:hanging="567"/>
        <w:jc w:val="both"/>
      </w:pPr>
      <w:r>
        <w:rPr>
          <w:rFonts w:ascii="Arial" w:eastAsia="Arial" w:hAnsi="Arial" w:cs="Arial"/>
          <w:sz w:val="18"/>
          <w:szCs w:val="18"/>
        </w:rPr>
        <w:t>(Statutes Article VII)</w:t>
      </w:r>
    </w:p>
    <w:p w14:paraId="1B58ADD6" w14:textId="03B36027" w:rsidR="002C248E" w:rsidRPr="00E71B36" w:rsidRDefault="0086106E" w:rsidP="0069752D">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DF736A">
        <w:rPr>
          <w:rFonts w:ascii="Arial" w:eastAsia="Arial" w:hAnsi="Arial" w:cs="Arial"/>
          <w:bCs/>
          <w:sz w:val="18"/>
          <w:szCs w:val="18"/>
        </w:rPr>
        <w:t>The Board’s recommendations, agreements, conclusions and decisions</w:t>
      </w:r>
      <w:r>
        <w:rPr>
          <w:rFonts w:ascii="Arial" w:eastAsia="Arial" w:hAnsi="Arial" w:cs="Arial"/>
          <w:b/>
          <w:sz w:val="18"/>
          <w:szCs w:val="18"/>
        </w:rPr>
        <w:t xml:space="preserve"> </w:t>
      </w:r>
      <w:r>
        <w:rPr>
          <w:rFonts w:ascii="Arial" w:eastAsia="Arial" w:hAnsi="Arial" w:cs="Arial"/>
          <w:sz w:val="18"/>
          <w:szCs w:val="18"/>
        </w:rPr>
        <w:t xml:space="preserve">are based on discussions of agenda topics including reports of officeholders and Committees. </w:t>
      </w:r>
      <w:r w:rsidR="00DF736A" w:rsidRPr="00DF736A">
        <w:rPr>
          <w:rFonts w:ascii="Arial" w:eastAsia="Arial" w:hAnsi="Arial" w:cs="Arial"/>
          <w:sz w:val="18"/>
          <w:szCs w:val="18"/>
        </w:rPr>
        <w:t>Detailed background information shall be provided to the voting members of the Board</w:t>
      </w:r>
      <w:r w:rsidR="00DF736A" w:rsidRPr="00DF736A">
        <w:t xml:space="preserve"> </w:t>
      </w:r>
      <w:r w:rsidR="00DF736A" w:rsidRPr="00DF736A">
        <w:rPr>
          <w:rFonts w:ascii="Arial" w:eastAsia="Arial" w:hAnsi="Arial" w:cs="Arial"/>
          <w:sz w:val="18"/>
          <w:szCs w:val="18"/>
        </w:rPr>
        <w:t xml:space="preserve">for each substantive agenda item. </w:t>
      </w:r>
      <w:r>
        <w:rPr>
          <w:rFonts w:ascii="Arial" w:eastAsia="Arial" w:hAnsi="Arial" w:cs="Arial"/>
          <w:sz w:val="18"/>
          <w:szCs w:val="18"/>
        </w:rPr>
        <w:t xml:space="preserve">Minutes of Board meetings shall be made available to all </w:t>
      </w:r>
      <w:r w:rsidRPr="00E71B36">
        <w:rPr>
          <w:rFonts w:ascii="Arial" w:eastAsia="Arial" w:hAnsi="Arial" w:cs="Arial"/>
          <w:sz w:val="18"/>
          <w:szCs w:val="18"/>
        </w:rPr>
        <w:t>Enlarged Board members.</w:t>
      </w:r>
    </w:p>
    <w:p w14:paraId="28AC507D" w14:textId="1BC505F9" w:rsidR="004A7B7B" w:rsidRPr="00E71B36" w:rsidRDefault="0086106E" w:rsidP="0069752D">
      <w:pPr>
        <w:tabs>
          <w:tab w:val="left" w:pos="567"/>
        </w:tabs>
        <w:spacing w:after="80"/>
        <w:ind w:left="567" w:hanging="425"/>
        <w:jc w:val="both"/>
        <w:rPr>
          <w:rFonts w:ascii="Arial" w:eastAsia="Arial" w:hAnsi="Arial" w:cs="Arial"/>
          <w:sz w:val="18"/>
          <w:szCs w:val="18"/>
        </w:rPr>
      </w:pPr>
      <w:r w:rsidRPr="00E71B36">
        <w:rPr>
          <w:rFonts w:ascii="Arial" w:eastAsia="Arial" w:hAnsi="Arial" w:cs="Arial"/>
          <w:sz w:val="18"/>
          <w:szCs w:val="18"/>
        </w:rPr>
        <w:t>1.</w:t>
      </w:r>
      <w:r w:rsidR="00DF736A" w:rsidRPr="00E71B36">
        <w:rPr>
          <w:rFonts w:ascii="Arial" w:eastAsia="Arial" w:hAnsi="Arial" w:cs="Arial"/>
          <w:sz w:val="18"/>
          <w:szCs w:val="18"/>
        </w:rPr>
        <w:t>1</w:t>
      </w:r>
      <w:r w:rsidRPr="00E71B36">
        <w:rPr>
          <w:rFonts w:ascii="Arial" w:eastAsia="Arial" w:hAnsi="Arial" w:cs="Arial"/>
          <w:sz w:val="18"/>
          <w:szCs w:val="18"/>
        </w:rPr>
        <w:t xml:space="preserve"> </w:t>
      </w:r>
      <w:r w:rsidRPr="00E71B36">
        <w:rPr>
          <w:rFonts w:ascii="Arial" w:eastAsia="Arial" w:hAnsi="Arial" w:cs="Arial"/>
          <w:sz w:val="18"/>
          <w:szCs w:val="18"/>
        </w:rPr>
        <w:tab/>
        <w:t>Art</w:t>
      </w:r>
      <w:r w:rsidR="00FC5768" w:rsidRPr="00E71B36">
        <w:rPr>
          <w:rFonts w:ascii="Arial" w:eastAsia="Arial" w:hAnsi="Arial" w:cs="Arial"/>
          <w:sz w:val="18"/>
          <w:szCs w:val="18"/>
        </w:rPr>
        <w:t>icle</w:t>
      </w:r>
      <w:r w:rsidRPr="00E71B36">
        <w:rPr>
          <w:rFonts w:ascii="Arial" w:eastAsia="Arial" w:hAnsi="Arial" w:cs="Arial"/>
          <w:sz w:val="18"/>
          <w:szCs w:val="18"/>
        </w:rPr>
        <w:t xml:space="preserve"> VII.15 of the Statutes requires a simple majority of votes provided that more than half of the voting members of the Board are present. </w:t>
      </w:r>
      <w:r w:rsidR="00F750AF" w:rsidRPr="00E71B36">
        <w:rPr>
          <w:rFonts w:ascii="Arial" w:eastAsia="Arial" w:hAnsi="Arial" w:cs="Arial"/>
          <w:sz w:val="18"/>
          <w:szCs w:val="18"/>
        </w:rPr>
        <w:t>Each Division Co-Coordinators will have 0.5 (one-half) votes; all other voting members of the Board will each have one vote.</w:t>
      </w:r>
      <w:r w:rsidR="00DF736A" w:rsidRPr="00E71B36">
        <w:rPr>
          <w:rFonts w:ascii="Arial" w:eastAsia="Arial" w:hAnsi="Arial" w:cs="Arial"/>
          <w:sz w:val="18"/>
          <w:szCs w:val="18"/>
        </w:rPr>
        <w:t xml:space="preserve"> If one of the two Division Co-Coordinators is unable to attend a Board meeting, the other Co-Coordinator will have one full vote.</w:t>
      </w:r>
      <w:r w:rsidR="00FD73AC" w:rsidRPr="00E71B36">
        <w:rPr>
          <w:rFonts w:ascii="Arial" w:eastAsia="Arial" w:hAnsi="Arial" w:cs="Arial"/>
          <w:sz w:val="18"/>
          <w:szCs w:val="18"/>
        </w:rPr>
        <w:t xml:space="preserve"> </w:t>
      </w:r>
    </w:p>
    <w:p w14:paraId="224603A6" w14:textId="661B8766" w:rsidR="002C248E" w:rsidRPr="00E71B36" w:rsidRDefault="004A7B7B" w:rsidP="0069752D">
      <w:pPr>
        <w:tabs>
          <w:tab w:val="left" w:pos="567"/>
        </w:tabs>
        <w:spacing w:after="80"/>
        <w:ind w:left="567" w:hanging="425"/>
        <w:jc w:val="both"/>
      </w:pPr>
      <w:r w:rsidRPr="00E71B36">
        <w:rPr>
          <w:rFonts w:ascii="Arial" w:eastAsia="Arial" w:hAnsi="Arial" w:cs="Arial"/>
          <w:sz w:val="18"/>
          <w:szCs w:val="18"/>
        </w:rPr>
        <w:t>1.2    For easier and timely conduct of business, the Board may be asked by the President through the Executive Director to vote by electronic ballot on all matters not requiring a qualified majority in the Statutes.</w:t>
      </w:r>
      <w:r w:rsidR="00DF736A" w:rsidRPr="00E71B36">
        <w:rPr>
          <w:rFonts w:ascii="Arial" w:eastAsia="Arial" w:hAnsi="Arial" w:cs="Arial"/>
          <w:sz w:val="18"/>
          <w:szCs w:val="18"/>
        </w:rPr>
        <w:t xml:space="preserve"> </w:t>
      </w:r>
      <w:r w:rsidR="0086106E" w:rsidRPr="00E71B36">
        <w:rPr>
          <w:rFonts w:ascii="Arial" w:eastAsia="Arial" w:hAnsi="Arial" w:cs="Arial"/>
          <w:sz w:val="18"/>
          <w:szCs w:val="18"/>
        </w:rPr>
        <w:t xml:space="preserve">As no discussion can take place in the case of vote by </w:t>
      </w:r>
      <w:r w:rsidR="00E90EC8" w:rsidRPr="00E71B36">
        <w:rPr>
          <w:rFonts w:ascii="Arial" w:eastAsia="Arial" w:hAnsi="Arial" w:cs="Arial"/>
          <w:sz w:val="18"/>
          <w:szCs w:val="18"/>
        </w:rPr>
        <w:t>electronic</w:t>
      </w:r>
      <w:r w:rsidR="0086106E" w:rsidRPr="00E71B36">
        <w:rPr>
          <w:rFonts w:ascii="Arial" w:eastAsia="Arial" w:hAnsi="Arial" w:cs="Arial"/>
          <w:sz w:val="18"/>
          <w:szCs w:val="18"/>
        </w:rPr>
        <w:t xml:space="preserve"> ballot, motions must be supported by either 50% plus 1 vote based on all of the voting Board members or a simple majority of a quorum of two thirds of the voting members. </w:t>
      </w:r>
    </w:p>
    <w:p w14:paraId="596C85BB" w14:textId="2D9E63B4" w:rsidR="00636A79" w:rsidRPr="00E71B36" w:rsidRDefault="0086106E" w:rsidP="0069752D">
      <w:pPr>
        <w:tabs>
          <w:tab w:val="left" w:pos="567"/>
        </w:tabs>
        <w:spacing w:after="80"/>
        <w:ind w:left="567" w:hanging="567"/>
        <w:jc w:val="both"/>
        <w:rPr>
          <w:rFonts w:ascii="Arial" w:eastAsia="Arial" w:hAnsi="Arial" w:cs="Arial"/>
          <w:sz w:val="18"/>
          <w:szCs w:val="18"/>
        </w:rPr>
      </w:pPr>
      <w:r w:rsidRPr="00E71B36">
        <w:rPr>
          <w:rFonts w:ascii="Arial" w:eastAsia="Arial" w:hAnsi="Arial" w:cs="Arial"/>
          <w:sz w:val="18"/>
          <w:szCs w:val="18"/>
        </w:rPr>
        <w:t xml:space="preserve">2 </w:t>
      </w:r>
      <w:r w:rsidRPr="00E71B36">
        <w:rPr>
          <w:rFonts w:ascii="Arial" w:eastAsia="Arial" w:hAnsi="Arial" w:cs="Arial"/>
          <w:sz w:val="18"/>
          <w:szCs w:val="18"/>
        </w:rPr>
        <w:tab/>
      </w:r>
      <w:r w:rsidRPr="00252EB4">
        <w:rPr>
          <w:rFonts w:ascii="Arial" w:eastAsia="Arial" w:hAnsi="Arial" w:cs="Arial"/>
          <w:bCs/>
          <w:sz w:val="18"/>
          <w:szCs w:val="18"/>
        </w:rPr>
        <w:t>Nominations for the Board</w:t>
      </w:r>
      <w:r w:rsidR="004B13B8" w:rsidRPr="00E9087A">
        <w:rPr>
          <w:rFonts w:ascii="Arial" w:eastAsia="Arial" w:hAnsi="Arial" w:cs="Arial"/>
          <w:bCs/>
          <w:sz w:val="18"/>
          <w:szCs w:val="18"/>
        </w:rPr>
        <w:t>, except for the Division Co-Coordinator positions and President’s Nominees</w:t>
      </w:r>
      <w:r w:rsidRPr="00252EB4">
        <w:rPr>
          <w:rFonts w:ascii="Arial" w:eastAsia="Arial" w:hAnsi="Arial" w:cs="Arial"/>
          <w:b/>
          <w:sz w:val="18"/>
          <w:szCs w:val="18"/>
        </w:rPr>
        <w:t xml:space="preserve"> </w:t>
      </w:r>
      <w:r w:rsidRPr="00252EB4">
        <w:rPr>
          <w:rFonts w:ascii="Arial" w:eastAsia="Arial" w:hAnsi="Arial" w:cs="Arial"/>
          <w:sz w:val="18"/>
          <w:szCs w:val="18"/>
        </w:rPr>
        <w:t>may be made by any category of IUFRO member and must be sent to the President. The Board then makes recommendations for approval by the International Council.</w:t>
      </w:r>
      <w:r w:rsidRPr="00E71B36">
        <w:rPr>
          <w:rFonts w:ascii="Arial" w:eastAsia="Arial" w:hAnsi="Arial" w:cs="Arial"/>
          <w:sz w:val="18"/>
          <w:szCs w:val="18"/>
        </w:rPr>
        <w:t xml:space="preserve"> </w:t>
      </w:r>
    </w:p>
    <w:p w14:paraId="379B5279" w14:textId="6523415E" w:rsidR="00BE2B6A" w:rsidRDefault="00636A79" w:rsidP="004B13B8">
      <w:pPr>
        <w:tabs>
          <w:tab w:val="left" w:pos="567"/>
        </w:tabs>
        <w:spacing w:after="80"/>
        <w:ind w:left="567" w:hanging="425"/>
        <w:jc w:val="both"/>
        <w:rPr>
          <w:rFonts w:ascii="Arial" w:eastAsia="Arial" w:hAnsi="Arial" w:cs="Arial"/>
          <w:sz w:val="18"/>
          <w:szCs w:val="18"/>
        </w:rPr>
      </w:pPr>
      <w:r w:rsidRPr="00E71B36">
        <w:rPr>
          <w:rFonts w:ascii="Arial" w:eastAsia="Arial" w:hAnsi="Arial" w:cs="Arial"/>
          <w:sz w:val="18"/>
          <w:szCs w:val="18"/>
        </w:rPr>
        <w:t xml:space="preserve">2.1 </w:t>
      </w:r>
      <w:r w:rsidRPr="00E71B36">
        <w:rPr>
          <w:rFonts w:ascii="Arial" w:eastAsia="Arial" w:hAnsi="Arial" w:cs="Arial"/>
          <w:sz w:val="18"/>
          <w:szCs w:val="18"/>
        </w:rPr>
        <w:tab/>
      </w:r>
      <w:r w:rsidR="00E90EC8" w:rsidRPr="00E71B36">
        <w:rPr>
          <w:rFonts w:ascii="Arial" w:eastAsia="Arial" w:hAnsi="Arial" w:cs="Arial"/>
          <w:sz w:val="18"/>
          <w:szCs w:val="18"/>
        </w:rPr>
        <w:t>The Board may be assisted in this task by a Nominating Committee chaired by the Immediate Past President and composed of individuals who</w:t>
      </w:r>
      <w:r w:rsidR="00F750AF" w:rsidRPr="00E71B36">
        <w:rPr>
          <w:rFonts w:ascii="Arial" w:eastAsia="Arial" w:hAnsi="Arial" w:cs="Arial"/>
          <w:sz w:val="18"/>
          <w:szCs w:val="18"/>
        </w:rPr>
        <w:t xml:space="preserve"> do not have</w:t>
      </w:r>
      <w:r w:rsidR="00E90EC8" w:rsidRPr="00E71B36">
        <w:rPr>
          <w:rFonts w:ascii="Arial" w:eastAsia="Arial" w:hAnsi="Arial" w:cs="Arial"/>
          <w:sz w:val="18"/>
          <w:szCs w:val="18"/>
        </w:rPr>
        <w:t xml:space="preserve"> interest in holding a position on the next Board. The President and Executive Director of IUFRO are </w:t>
      </w:r>
      <w:r w:rsidR="00E90EC8" w:rsidRPr="00E71B36">
        <w:rPr>
          <w:rFonts w:ascii="Arial" w:eastAsia="Arial" w:hAnsi="Arial" w:cs="Arial"/>
          <w:i/>
          <w:iCs/>
          <w:sz w:val="18"/>
          <w:szCs w:val="18"/>
        </w:rPr>
        <w:t>ex officio</w:t>
      </w:r>
      <w:r w:rsidR="00E90EC8" w:rsidRPr="00E71B36">
        <w:rPr>
          <w:rFonts w:ascii="Arial" w:eastAsia="Arial" w:hAnsi="Arial" w:cs="Arial"/>
          <w:sz w:val="18"/>
          <w:szCs w:val="18"/>
        </w:rPr>
        <w:t xml:space="preserve"> members of the Nominating Committee. </w:t>
      </w:r>
      <w:r w:rsidR="000309FE" w:rsidRPr="00E71B36">
        <w:rPr>
          <w:rFonts w:ascii="Arial" w:eastAsia="Arial" w:hAnsi="Arial" w:cs="Arial"/>
          <w:sz w:val="18"/>
          <w:szCs w:val="18"/>
        </w:rPr>
        <w:t>In its work, the Nominating Committee follows</w:t>
      </w:r>
      <w:r w:rsidRPr="00E71B36">
        <w:rPr>
          <w:rFonts w:ascii="Arial" w:eastAsia="Arial" w:hAnsi="Arial" w:cs="Arial"/>
          <w:sz w:val="18"/>
          <w:szCs w:val="18"/>
        </w:rPr>
        <w:t xml:space="preserve"> </w:t>
      </w:r>
      <w:r w:rsidR="000309FE" w:rsidRPr="00E71B36">
        <w:rPr>
          <w:rFonts w:ascii="Arial" w:eastAsia="Arial" w:hAnsi="Arial" w:cs="Arial"/>
          <w:sz w:val="18"/>
          <w:szCs w:val="18"/>
        </w:rPr>
        <w:t xml:space="preserve">Terms of Reference approved by the Board. Nominations are sought for the positions of the President, Vice-Presidents and the Division Co-Coordinators. </w:t>
      </w:r>
      <w:r w:rsidR="0086106E" w:rsidRPr="00E71B36">
        <w:rPr>
          <w:rFonts w:ascii="Arial" w:eastAsia="Arial" w:hAnsi="Arial" w:cs="Arial"/>
          <w:sz w:val="18"/>
          <w:szCs w:val="18"/>
        </w:rPr>
        <w:t xml:space="preserve">Nominees must </w:t>
      </w:r>
      <w:r w:rsidR="0086106E" w:rsidRPr="00252EB4">
        <w:rPr>
          <w:rFonts w:ascii="Arial" w:eastAsia="Arial" w:hAnsi="Arial" w:cs="Arial"/>
          <w:sz w:val="18"/>
          <w:szCs w:val="18"/>
        </w:rPr>
        <w:t>be IUFRO members.</w:t>
      </w:r>
      <w:r w:rsidR="00A30571" w:rsidRPr="00E71B36">
        <w:rPr>
          <w:rFonts w:ascii="Arial" w:eastAsia="Arial" w:hAnsi="Arial" w:cs="Arial"/>
          <w:sz w:val="18"/>
          <w:szCs w:val="18"/>
        </w:rPr>
        <w:t xml:space="preserve"> </w:t>
      </w:r>
    </w:p>
    <w:p w14:paraId="148F8E6A" w14:textId="1816AE3D" w:rsidR="004B13B8" w:rsidRPr="00E71B36" w:rsidRDefault="004B13B8" w:rsidP="004B13B8">
      <w:pPr>
        <w:tabs>
          <w:tab w:val="left" w:pos="567"/>
        </w:tabs>
        <w:spacing w:after="80"/>
        <w:ind w:left="567" w:hanging="425"/>
        <w:jc w:val="both"/>
        <w:rPr>
          <w:rFonts w:ascii="Arial" w:eastAsia="Arial" w:hAnsi="Arial" w:cs="Arial"/>
          <w:sz w:val="18"/>
          <w:szCs w:val="18"/>
        </w:rPr>
      </w:pPr>
      <w:r>
        <w:rPr>
          <w:rFonts w:ascii="Arial" w:eastAsia="Arial" w:hAnsi="Arial" w:cs="Arial"/>
          <w:sz w:val="18"/>
          <w:szCs w:val="18"/>
        </w:rPr>
        <w:t>2.2</w:t>
      </w:r>
      <w:r>
        <w:rPr>
          <w:rFonts w:ascii="Arial" w:eastAsia="Arial" w:hAnsi="Arial" w:cs="Arial"/>
          <w:sz w:val="18"/>
          <w:szCs w:val="18"/>
        </w:rPr>
        <w:tab/>
        <w:t xml:space="preserve">Candidates for the Division Co-Coordinators </w:t>
      </w:r>
      <w:r w:rsidRPr="00BE2B6A">
        <w:rPr>
          <w:rFonts w:ascii="Arial" w:eastAsia="Arial" w:hAnsi="Arial" w:cs="Arial"/>
          <w:sz w:val="18"/>
          <w:szCs w:val="18"/>
        </w:rPr>
        <w:t xml:space="preserve">will </w:t>
      </w:r>
      <w:r>
        <w:rPr>
          <w:rFonts w:ascii="Arial" w:eastAsia="Arial" w:hAnsi="Arial" w:cs="Arial"/>
          <w:sz w:val="18"/>
          <w:szCs w:val="18"/>
        </w:rPr>
        <w:t xml:space="preserve">normally </w:t>
      </w:r>
      <w:r w:rsidRPr="00BE2B6A">
        <w:rPr>
          <w:rFonts w:ascii="Arial" w:eastAsia="Arial" w:hAnsi="Arial" w:cs="Arial"/>
          <w:sz w:val="18"/>
          <w:szCs w:val="18"/>
        </w:rPr>
        <w:t>be proposed by the Divisions concerned and will be elected by the International Council on the recommendation of the Board. At least one of the two Division Co-Coordinators must be female and/or from a region of the world currently under-represented in the voting Board.</w:t>
      </w:r>
    </w:p>
    <w:p w14:paraId="7306B74A" w14:textId="68EB9A64" w:rsidR="002C248E" w:rsidRPr="00E71B36" w:rsidRDefault="00636A79" w:rsidP="001F5EEB">
      <w:pPr>
        <w:tabs>
          <w:tab w:val="left" w:pos="567"/>
        </w:tabs>
        <w:spacing w:after="80"/>
        <w:ind w:left="567" w:hanging="425"/>
        <w:jc w:val="both"/>
        <w:rPr>
          <w:color w:val="auto"/>
        </w:rPr>
      </w:pPr>
      <w:r w:rsidRPr="00E71B36">
        <w:rPr>
          <w:rFonts w:ascii="Arial" w:eastAsia="Arial" w:hAnsi="Arial" w:cs="Arial"/>
          <w:sz w:val="18"/>
          <w:szCs w:val="18"/>
        </w:rPr>
        <w:t>2.</w:t>
      </w:r>
      <w:r w:rsidR="004B13B8">
        <w:rPr>
          <w:rFonts w:ascii="Arial" w:eastAsia="Arial" w:hAnsi="Arial" w:cs="Arial"/>
          <w:color w:val="auto"/>
          <w:sz w:val="18"/>
          <w:szCs w:val="18"/>
        </w:rPr>
        <w:t>3</w:t>
      </w:r>
      <w:r w:rsidRPr="00E71B36">
        <w:rPr>
          <w:rFonts w:ascii="Arial" w:eastAsia="Arial" w:hAnsi="Arial" w:cs="Arial"/>
          <w:color w:val="auto"/>
          <w:sz w:val="18"/>
          <w:szCs w:val="18"/>
        </w:rPr>
        <w:t xml:space="preserve">  </w:t>
      </w:r>
      <w:r w:rsidR="00A30571" w:rsidRPr="00E71B36">
        <w:rPr>
          <w:rFonts w:ascii="Arial" w:eastAsia="Arial" w:hAnsi="Arial" w:cs="Arial"/>
          <w:color w:val="auto"/>
          <w:sz w:val="18"/>
          <w:szCs w:val="18"/>
        </w:rPr>
        <w:t xml:space="preserve">The </w:t>
      </w:r>
      <w:r w:rsidR="001F5EEB">
        <w:rPr>
          <w:rFonts w:ascii="Arial" w:eastAsia="Arial" w:hAnsi="Arial" w:cs="Arial"/>
          <w:color w:val="auto"/>
          <w:sz w:val="18"/>
          <w:szCs w:val="18"/>
        </w:rPr>
        <w:t xml:space="preserve">IUFRO Headquarters </w:t>
      </w:r>
      <w:r w:rsidR="00A30571" w:rsidRPr="00E71B36">
        <w:rPr>
          <w:rFonts w:ascii="Arial" w:eastAsia="Arial" w:hAnsi="Arial" w:cs="Arial"/>
          <w:color w:val="auto"/>
          <w:sz w:val="18"/>
          <w:szCs w:val="18"/>
        </w:rPr>
        <w:t xml:space="preserve">Host Country Representative is nominated by the Austrian Federal Ministry </w:t>
      </w:r>
      <w:r w:rsidR="007100D8" w:rsidRPr="00E71B36">
        <w:rPr>
          <w:rFonts w:ascii="Arial" w:eastAsia="Arial" w:hAnsi="Arial" w:cs="Arial"/>
          <w:color w:val="auto"/>
          <w:sz w:val="18"/>
          <w:szCs w:val="18"/>
        </w:rPr>
        <w:t>responsible for forestry</w:t>
      </w:r>
      <w:r w:rsidR="00A30571" w:rsidRPr="00E71B36">
        <w:rPr>
          <w:rFonts w:ascii="Arial" w:eastAsia="Arial" w:hAnsi="Arial" w:cs="Arial"/>
          <w:color w:val="auto"/>
          <w:sz w:val="18"/>
          <w:szCs w:val="18"/>
        </w:rPr>
        <w:t xml:space="preserve"> in coordination with the Austrian Federal Ministry </w:t>
      </w:r>
      <w:r w:rsidR="007100D8" w:rsidRPr="00E71B36">
        <w:rPr>
          <w:rFonts w:ascii="Arial" w:eastAsia="Arial" w:hAnsi="Arial" w:cs="Arial"/>
          <w:color w:val="auto"/>
          <w:sz w:val="18"/>
          <w:szCs w:val="18"/>
        </w:rPr>
        <w:t>responsible for f</w:t>
      </w:r>
      <w:r w:rsidR="00A30571" w:rsidRPr="00E71B36">
        <w:rPr>
          <w:rFonts w:ascii="Arial" w:eastAsia="Arial" w:hAnsi="Arial" w:cs="Arial"/>
          <w:color w:val="auto"/>
          <w:sz w:val="18"/>
          <w:szCs w:val="18"/>
        </w:rPr>
        <w:t xml:space="preserve">oreign </w:t>
      </w:r>
      <w:r w:rsidR="007100D8" w:rsidRPr="00E71B36">
        <w:rPr>
          <w:rFonts w:ascii="Arial" w:eastAsia="Arial" w:hAnsi="Arial" w:cs="Arial"/>
          <w:color w:val="auto"/>
          <w:sz w:val="18"/>
          <w:szCs w:val="18"/>
        </w:rPr>
        <w:t>a</w:t>
      </w:r>
      <w:r w:rsidR="00A30571" w:rsidRPr="00E71B36">
        <w:rPr>
          <w:rFonts w:ascii="Arial" w:eastAsia="Arial" w:hAnsi="Arial" w:cs="Arial"/>
          <w:color w:val="auto"/>
          <w:sz w:val="18"/>
          <w:szCs w:val="18"/>
        </w:rPr>
        <w:t>ffairs and in consultation with the IUFRO Member Organizations in Austria.</w:t>
      </w:r>
    </w:p>
    <w:p w14:paraId="63B296BB" w14:textId="1B23A40B" w:rsidR="002C248E" w:rsidRPr="00E71B36" w:rsidRDefault="0086106E" w:rsidP="0069752D">
      <w:pPr>
        <w:tabs>
          <w:tab w:val="left" w:pos="567"/>
        </w:tabs>
        <w:spacing w:after="80"/>
        <w:ind w:left="567" w:hanging="567"/>
        <w:jc w:val="both"/>
      </w:pPr>
      <w:r w:rsidRPr="00E71B36">
        <w:rPr>
          <w:rFonts w:ascii="Arial" w:eastAsia="Arial" w:hAnsi="Arial" w:cs="Arial"/>
          <w:sz w:val="18"/>
          <w:szCs w:val="18"/>
        </w:rPr>
        <w:t xml:space="preserve">3 </w:t>
      </w:r>
      <w:r w:rsidRPr="00E71B36">
        <w:rPr>
          <w:rFonts w:ascii="Arial" w:eastAsia="Arial" w:hAnsi="Arial" w:cs="Arial"/>
          <w:sz w:val="18"/>
          <w:szCs w:val="18"/>
        </w:rPr>
        <w:tab/>
      </w:r>
      <w:r w:rsidRPr="00E71B36">
        <w:rPr>
          <w:rFonts w:ascii="Arial" w:eastAsia="Arial" w:hAnsi="Arial" w:cs="Arial"/>
          <w:bCs/>
          <w:sz w:val="18"/>
          <w:szCs w:val="18"/>
        </w:rPr>
        <w:t>President’s Nominees</w:t>
      </w:r>
      <w:r w:rsidRPr="00E71B36">
        <w:rPr>
          <w:rFonts w:ascii="Arial" w:eastAsia="Arial" w:hAnsi="Arial" w:cs="Arial"/>
          <w:b/>
          <w:sz w:val="18"/>
          <w:szCs w:val="18"/>
        </w:rPr>
        <w:t xml:space="preserve"> </w:t>
      </w:r>
      <w:r w:rsidRPr="00E71B36">
        <w:rPr>
          <w:rFonts w:ascii="Arial" w:eastAsia="Arial" w:hAnsi="Arial" w:cs="Arial"/>
          <w:sz w:val="18"/>
          <w:szCs w:val="18"/>
        </w:rPr>
        <w:t>will have special tasks</w:t>
      </w:r>
      <w:r w:rsidR="00E90EC8" w:rsidRPr="00E71B36">
        <w:rPr>
          <w:rFonts w:ascii="Arial" w:eastAsia="Arial" w:hAnsi="Arial" w:cs="Arial"/>
          <w:sz w:val="18"/>
          <w:szCs w:val="18"/>
        </w:rPr>
        <w:t xml:space="preserve"> mutually agreed upon by the </w:t>
      </w:r>
      <w:r w:rsidR="00636A79" w:rsidRPr="00E71B36">
        <w:rPr>
          <w:rFonts w:ascii="Arial" w:eastAsia="Arial" w:hAnsi="Arial" w:cs="Arial"/>
          <w:sz w:val="18"/>
          <w:szCs w:val="18"/>
        </w:rPr>
        <w:t xml:space="preserve">President and the </w:t>
      </w:r>
      <w:r w:rsidR="00E90EC8" w:rsidRPr="00E71B36">
        <w:rPr>
          <w:rFonts w:ascii="Arial" w:eastAsia="Arial" w:hAnsi="Arial" w:cs="Arial"/>
          <w:sz w:val="18"/>
          <w:szCs w:val="18"/>
        </w:rPr>
        <w:t>President’s Nominees</w:t>
      </w:r>
      <w:r w:rsidR="00636A79" w:rsidRPr="00E71B36">
        <w:rPr>
          <w:rFonts w:ascii="Arial" w:eastAsia="Arial" w:hAnsi="Arial" w:cs="Arial"/>
          <w:sz w:val="18"/>
          <w:szCs w:val="18"/>
        </w:rPr>
        <w:t xml:space="preserve"> with approval by the Board</w:t>
      </w:r>
      <w:r w:rsidR="00E90EC8" w:rsidRPr="00E71B36">
        <w:rPr>
          <w:rFonts w:ascii="Arial" w:eastAsia="Arial" w:hAnsi="Arial" w:cs="Arial"/>
          <w:sz w:val="18"/>
          <w:szCs w:val="18"/>
        </w:rPr>
        <w:t>.</w:t>
      </w:r>
      <w:r w:rsidRPr="00E71B36">
        <w:rPr>
          <w:rFonts w:ascii="Arial" w:eastAsia="Arial" w:hAnsi="Arial" w:cs="Arial"/>
          <w:sz w:val="18"/>
          <w:szCs w:val="18"/>
        </w:rPr>
        <w:t xml:space="preserve"> </w:t>
      </w:r>
    </w:p>
    <w:p w14:paraId="554D5FB8" w14:textId="468CC0F0" w:rsidR="002C248E" w:rsidRPr="00E71B36" w:rsidRDefault="00366659" w:rsidP="0069752D">
      <w:pPr>
        <w:tabs>
          <w:tab w:val="left" w:pos="567"/>
        </w:tabs>
        <w:spacing w:after="80"/>
        <w:ind w:left="567" w:hanging="425"/>
        <w:jc w:val="both"/>
      </w:pPr>
      <w:r w:rsidRPr="00E71B36">
        <w:rPr>
          <w:rFonts w:ascii="Arial" w:eastAsia="Arial" w:hAnsi="Arial" w:cs="Arial"/>
          <w:sz w:val="18"/>
          <w:szCs w:val="18"/>
        </w:rPr>
        <w:t xml:space="preserve">3.1 </w:t>
      </w:r>
      <w:r w:rsidRPr="00E71B36">
        <w:rPr>
          <w:rFonts w:ascii="Arial" w:eastAsia="Arial" w:hAnsi="Arial" w:cs="Arial"/>
          <w:sz w:val="18"/>
          <w:szCs w:val="18"/>
        </w:rPr>
        <w:tab/>
        <w:t xml:space="preserve">Up to </w:t>
      </w:r>
      <w:r w:rsidR="000E736A" w:rsidRPr="00E71B36">
        <w:rPr>
          <w:rFonts w:ascii="Arial" w:eastAsia="Arial" w:hAnsi="Arial" w:cs="Arial"/>
          <w:sz w:val="18"/>
          <w:szCs w:val="18"/>
        </w:rPr>
        <w:t xml:space="preserve">five </w:t>
      </w:r>
      <w:r w:rsidR="0086106E" w:rsidRPr="00E71B36">
        <w:rPr>
          <w:rFonts w:ascii="Arial" w:eastAsia="Arial" w:hAnsi="Arial" w:cs="Arial"/>
          <w:sz w:val="18"/>
          <w:szCs w:val="18"/>
        </w:rPr>
        <w:t xml:space="preserve">President’s Nominees are </w:t>
      </w:r>
      <w:r w:rsidR="00295CC1" w:rsidRPr="00E71B36">
        <w:rPr>
          <w:rFonts w:ascii="Arial" w:eastAsia="Arial" w:hAnsi="Arial" w:cs="Arial"/>
          <w:sz w:val="18"/>
          <w:szCs w:val="18"/>
        </w:rPr>
        <w:t xml:space="preserve">selected by the incoming President-elect and </w:t>
      </w:r>
      <w:r w:rsidR="0086106E" w:rsidRPr="00E71B36">
        <w:rPr>
          <w:rFonts w:ascii="Arial" w:eastAsia="Arial" w:hAnsi="Arial" w:cs="Arial"/>
          <w:sz w:val="18"/>
          <w:szCs w:val="18"/>
        </w:rPr>
        <w:t xml:space="preserve">elected by the International Council </w:t>
      </w:r>
      <w:r w:rsidR="00CA76B2" w:rsidRPr="00E71B36">
        <w:rPr>
          <w:rFonts w:ascii="Arial" w:eastAsia="Arial" w:hAnsi="Arial" w:cs="Arial"/>
          <w:sz w:val="18"/>
          <w:szCs w:val="18"/>
        </w:rPr>
        <w:t xml:space="preserve">based on the </w:t>
      </w:r>
      <w:r w:rsidR="0086106E" w:rsidRPr="00E71B36">
        <w:rPr>
          <w:rFonts w:ascii="Arial" w:eastAsia="Arial" w:hAnsi="Arial" w:cs="Arial"/>
          <w:sz w:val="18"/>
          <w:szCs w:val="18"/>
        </w:rPr>
        <w:t>recommendation by the Board. They may come from any part of the world and any forest-related research discipline. One of the objectives of their membership is to achieve on the Board a more equitable representation of geography, gender, nationality and scientific discipline than might otherwise be the case.</w:t>
      </w:r>
    </w:p>
    <w:p w14:paraId="145E033E" w14:textId="20D2A14A" w:rsidR="002C248E" w:rsidRPr="00E71B36" w:rsidRDefault="0086106E" w:rsidP="0069752D">
      <w:pPr>
        <w:tabs>
          <w:tab w:val="left" w:pos="567"/>
        </w:tabs>
        <w:spacing w:after="80"/>
        <w:ind w:left="711" w:hanging="567"/>
        <w:jc w:val="both"/>
      </w:pPr>
      <w:r w:rsidRPr="00E71B36">
        <w:rPr>
          <w:rFonts w:ascii="Arial" w:eastAsia="Arial" w:hAnsi="Arial" w:cs="Arial"/>
          <w:sz w:val="18"/>
          <w:szCs w:val="18"/>
        </w:rPr>
        <w:lastRenderedPageBreak/>
        <w:t xml:space="preserve">3.2 </w:t>
      </w:r>
      <w:r w:rsidRPr="00E71B36">
        <w:rPr>
          <w:rFonts w:ascii="Arial" w:eastAsia="Arial" w:hAnsi="Arial" w:cs="Arial"/>
          <w:sz w:val="18"/>
          <w:szCs w:val="18"/>
        </w:rPr>
        <w:tab/>
        <w:t>Terms of Reference for President’s Nominees are developed by the President and approved by the Board.</w:t>
      </w:r>
    </w:p>
    <w:p w14:paraId="75AF1C7D" w14:textId="4B824F27" w:rsidR="002C248E" w:rsidRDefault="0086106E" w:rsidP="0069752D">
      <w:pPr>
        <w:tabs>
          <w:tab w:val="left" w:pos="567"/>
        </w:tabs>
        <w:spacing w:after="80"/>
        <w:ind w:left="567" w:hanging="425"/>
        <w:jc w:val="both"/>
      </w:pPr>
      <w:r w:rsidRPr="00E71B36">
        <w:rPr>
          <w:rFonts w:ascii="Arial" w:eastAsia="Arial" w:hAnsi="Arial" w:cs="Arial"/>
          <w:sz w:val="18"/>
          <w:szCs w:val="18"/>
        </w:rPr>
        <w:t xml:space="preserve">3.3 </w:t>
      </w:r>
      <w:r w:rsidRPr="00E71B36">
        <w:rPr>
          <w:rFonts w:ascii="Arial" w:eastAsia="Arial" w:hAnsi="Arial" w:cs="Arial"/>
          <w:sz w:val="18"/>
          <w:szCs w:val="18"/>
        </w:rPr>
        <w:tab/>
        <w:t>If, for any reason, a President’s Nominee is unable to fill the position effectively, the President,</w:t>
      </w:r>
      <w:r w:rsidRPr="00E71B36">
        <w:rPr>
          <w:rFonts w:ascii="Arial" w:eastAsia="Arial" w:hAnsi="Arial" w:cs="Arial"/>
          <w:b/>
          <w:sz w:val="18"/>
          <w:szCs w:val="18"/>
        </w:rPr>
        <w:t xml:space="preserve"> </w:t>
      </w:r>
      <w:r w:rsidRPr="00E71B36">
        <w:rPr>
          <w:rFonts w:ascii="Arial" w:eastAsia="Arial" w:hAnsi="Arial" w:cs="Arial"/>
          <w:sz w:val="18"/>
          <w:szCs w:val="18"/>
        </w:rPr>
        <w:t>with the agreement of the Board</w:t>
      </w:r>
      <w:r w:rsidRPr="00E71B36">
        <w:rPr>
          <w:rFonts w:ascii="Arial" w:eastAsia="Arial" w:hAnsi="Arial" w:cs="Arial"/>
          <w:b/>
          <w:sz w:val="18"/>
          <w:szCs w:val="18"/>
        </w:rPr>
        <w:t xml:space="preserve">, </w:t>
      </w:r>
      <w:r w:rsidRPr="00E71B36">
        <w:rPr>
          <w:rFonts w:ascii="Arial" w:eastAsia="Arial" w:hAnsi="Arial" w:cs="Arial"/>
          <w:sz w:val="18"/>
          <w:szCs w:val="18"/>
        </w:rPr>
        <w:t>selects a replacement</w:t>
      </w:r>
      <w:r w:rsidRPr="00E71B36">
        <w:rPr>
          <w:rFonts w:ascii="Arial" w:eastAsia="Arial" w:hAnsi="Arial" w:cs="Arial"/>
          <w:b/>
          <w:sz w:val="18"/>
          <w:szCs w:val="18"/>
        </w:rPr>
        <w:t xml:space="preserve"> </w:t>
      </w:r>
      <w:r w:rsidRPr="00E71B36">
        <w:rPr>
          <w:rFonts w:ascii="Arial" w:eastAsia="Arial" w:hAnsi="Arial" w:cs="Arial"/>
          <w:sz w:val="18"/>
          <w:szCs w:val="18"/>
        </w:rPr>
        <w:t>and reports the replacement to the International Council.</w:t>
      </w:r>
    </w:p>
    <w:p w14:paraId="3D4E6717" w14:textId="0E558DF5" w:rsidR="002C248E" w:rsidRDefault="0086106E" w:rsidP="0069752D">
      <w:pPr>
        <w:tabs>
          <w:tab w:val="left" w:pos="567"/>
        </w:tabs>
        <w:spacing w:after="80"/>
        <w:ind w:left="567" w:hanging="567"/>
        <w:jc w:val="both"/>
      </w:pPr>
      <w:r>
        <w:rPr>
          <w:rFonts w:ascii="Arial" w:eastAsia="Arial" w:hAnsi="Arial" w:cs="Arial"/>
          <w:sz w:val="18"/>
          <w:szCs w:val="18"/>
        </w:rPr>
        <w:t xml:space="preserve">4 </w:t>
      </w:r>
      <w:r>
        <w:rPr>
          <w:rFonts w:ascii="Arial" w:eastAsia="Arial" w:hAnsi="Arial" w:cs="Arial"/>
          <w:sz w:val="18"/>
          <w:szCs w:val="18"/>
        </w:rPr>
        <w:tab/>
        <w:t>The Board may adopt</w:t>
      </w:r>
      <w:r>
        <w:rPr>
          <w:rFonts w:ascii="Arial" w:eastAsia="Arial" w:hAnsi="Arial" w:cs="Arial"/>
          <w:b/>
          <w:sz w:val="18"/>
          <w:szCs w:val="18"/>
        </w:rPr>
        <w:t xml:space="preserve"> </w:t>
      </w:r>
      <w:r>
        <w:rPr>
          <w:rFonts w:ascii="Arial" w:eastAsia="Arial" w:hAnsi="Arial" w:cs="Arial"/>
          <w:sz w:val="18"/>
          <w:szCs w:val="18"/>
        </w:rPr>
        <w:t>new or improved administrative procedures and operational guidelines for the Secretariat or any of the Union’s administrative or technical bodies.</w:t>
      </w:r>
    </w:p>
    <w:p w14:paraId="03D5B89F" w14:textId="66D6B543" w:rsidR="002C248E" w:rsidRDefault="00FF6571" w:rsidP="0069752D">
      <w:pPr>
        <w:tabs>
          <w:tab w:val="left" w:pos="567"/>
        </w:tabs>
        <w:spacing w:after="80"/>
        <w:ind w:left="567" w:hanging="567"/>
        <w:jc w:val="both"/>
      </w:pPr>
      <w:r>
        <w:rPr>
          <w:rFonts w:ascii="Arial" w:eastAsia="Arial" w:hAnsi="Arial" w:cs="Arial"/>
          <w:b/>
          <w:sz w:val="18"/>
          <w:szCs w:val="18"/>
        </w:rPr>
        <w:t>5</w:t>
      </w:r>
      <w:r w:rsidR="0086106E">
        <w:rPr>
          <w:rFonts w:ascii="Arial" w:eastAsia="Arial" w:hAnsi="Arial" w:cs="Arial"/>
          <w:b/>
          <w:sz w:val="18"/>
          <w:szCs w:val="18"/>
        </w:rPr>
        <w:tab/>
        <w:t>Functions</w:t>
      </w:r>
    </w:p>
    <w:p w14:paraId="39186861" w14:textId="77777777" w:rsidR="002C248E" w:rsidRDefault="0086106E" w:rsidP="0069752D">
      <w:pPr>
        <w:tabs>
          <w:tab w:val="left" w:pos="567"/>
        </w:tabs>
        <w:spacing w:after="80"/>
        <w:ind w:left="567" w:hanging="567"/>
        <w:jc w:val="both"/>
      </w:pPr>
      <w:r>
        <w:rPr>
          <w:rFonts w:ascii="Arial" w:eastAsia="Arial" w:hAnsi="Arial" w:cs="Arial"/>
          <w:sz w:val="18"/>
          <w:szCs w:val="18"/>
        </w:rPr>
        <w:tab/>
        <w:t>The main functions of the Board are:</w:t>
      </w:r>
    </w:p>
    <w:p w14:paraId="7869290D" w14:textId="22374ED4" w:rsidR="002C248E" w:rsidRPr="00C55F98" w:rsidRDefault="00FF6571" w:rsidP="00FB3C14">
      <w:pPr>
        <w:tabs>
          <w:tab w:val="left" w:pos="567"/>
        </w:tabs>
        <w:spacing w:after="80"/>
        <w:ind w:left="567" w:hanging="423"/>
        <w:jc w:val="both"/>
        <w:rPr>
          <w:color w:val="auto"/>
        </w:rPr>
      </w:pPr>
      <w:r>
        <w:rPr>
          <w:rFonts w:ascii="Arial" w:eastAsia="Arial" w:hAnsi="Arial" w:cs="Arial"/>
          <w:sz w:val="18"/>
          <w:szCs w:val="18"/>
        </w:rPr>
        <w:t>5</w:t>
      </w:r>
      <w:r w:rsidR="004A7D89">
        <w:rPr>
          <w:rFonts w:ascii="Arial" w:eastAsia="Arial" w:hAnsi="Arial" w:cs="Arial"/>
          <w:sz w:val="18"/>
          <w:szCs w:val="18"/>
        </w:rPr>
        <w:t>.1</w:t>
      </w:r>
      <w:r w:rsidR="004A7D89">
        <w:rPr>
          <w:rFonts w:ascii="Arial" w:eastAsia="Arial" w:hAnsi="Arial" w:cs="Arial"/>
          <w:sz w:val="18"/>
          <w:szCs w:val="18"/>
        </w:rPr>
        <w:tab/>
        <w:t>To approve Terms of R</w:t>
      </w:r>
      <w:r w:rsidR="0086106E">
        <w:rPr>
          <w:rFonts w:ascii="Arial" w:eastAsia="Arial" w:hAnsi="Arial" w:cs="Arial"/>
          <w:sz w:val="18"/>
          <w:szCs w:val="18"/>
        </w:rPr>
        <w:t xml:space="preserve">eference for new Research Groups and Working Parties and to terminate such IUFRO </w:t>
      </w:r>
      <w:r w:rsidR="0086106E" w:rsidRPr="00C55F98">
        <w:rPr>
          <w:rFonts w:ascii="Arial" w:eastAsia="Arial" w:hAnsi="Arial" w:cs="Arial"/>
          <w:color w:val="auto"/>
          <w:sz w:val="18"/>
          <w:szCs w:val="18"/>
        </w:rPr>
        <w:t>Units  where appropriate.</w:t>
      </w:r>
    </w:p>
    <w:p w14:paraId="7558D36D" w14:textId="6D1E7197" w:rsidR="002C248E" w:rsidRDefault="00FF6571" w:rsidP="0069752D">
      <w:pPr>
        <w:tabs>
          <w:tab w:val="left" w:pos="567"/>
        </w:tabs>
        <w:spacing w:after="80"/>
        <w:ind w:left="711" w:hanging="567"/>
        <w:jc w:val="both"/>
      </w:pPr>
      <w:r>
        <w:rPr>
          <w:rFonts w:ascii="Arial" w:eastAsia="Arial" w:hAnsi="Arial" w:cs="Arial"/>
          <w:sz w:val="18"/>
          <w:szCs w:val="18"/>
        </w:rPr>
        <w:t>5</w:t>
      </w:r>
      <w:r w:rsidR="0086106E">
        <w:rPr>
          <w:rFonts w:ascii="Arial" w:eastAsia="Arial" w:hAnsi="Arial" w:cs="Arial"/>
          <w:sz w:val="18"/>
          <w:szCs w:val="18"/>
        </w:rPr>
        <w:t>.2</w:t>
      </w:r>
      <w:r w:rsidR="0086106E">
        <w:rPr>
          <w:rFonts w:ascii="Arial" w:eastAsia="Arial" w:hAnsi="Arial" w:cs="Arial"/>
          <w:sz w:val="18"/>
          <w:szCs w:val="18"/>
        </w:rPr>
        <w:tab/>
        <w:t>To review periodically, and coordinate where possible, the programmes of the Research Groups.</w:t>
      </w:r>
    </w:p>
    <w:p w14:paraId="6BB3F89A" w14:textId="435EF4D8" w:rsidR="002C248E" w:rsidRDefault="00FF6571" w:rsidP="0069752D">
      <w:pPr>
        <w:tabs>
          <w:tab w:val="left" w:pos="567"/>
        </w:tabs>
        <w:spacing w:after="80"/>
        <w:ind w:left="711" w:hanging="567"/>
        <w:jc w:val="both"/>
      </w:pPr>
      <w:r>
        <w:rPr>
          <w:rFonts w:ascii="Arial" w:eastAsia="Arial" w:hAnsi="Arial" w:cs="Arial"/>
          <w:sz w:val="18"/>
          <w:szCs w:val="18"/>
        </w:rPr>
        <w:t>5</w:t>
      </w:r>
      <w:r w:rsidR="0086106E">
        <w:rPr>
          <w:rFonts w:ascii="Arial" w:eastAsia="Arial" w:hAnsi="Arial" w:cs="Arial"/>
          <w:sz w:val="18"/>
          <w:szCs w:val="18"/>
        </w:rPr>
        <w:t>.3</w:t>
      </w:r>
      <w:r w:rsidR="0086106E">
        <w:rPr>
          <w:rFonts w:ascii="Arial" w:eastAsia="Arial" w:hAnsi="Arial" w:cs="Arial"/>
          <w:sz w:val="18"/>
          <w:szCs w:val="18"/>
        </w:rPr>
        <w:tab/>
        <w:t xml:space="preserve">To </w:t>
      </w:r>
      <w:r w:rsidR="0086106E" w:rsidRPr="006E1C19">
        <w:rPr>
          <w:rFonts w:ascii="Arial" w:eastAsia="Arial" w:hAnsi="Arial" w:cs="Arial"/>
          <w:sz w:val="18"/>
          <w:szCs w:val="18"/>
        </w:rPr>
        <w:t>approve nominees for Coordinator and Deputy Coordinator</w:t>
      </w:r>
      <w:r w:rsidR="0086106E">
        <w:rPr>
          <w:rFonts w:ascii="Arial" w:eastAsia="Arial" w:hAnsi="Arial" w:cs="Arial"/>
          <w:sz w:val="18"/>
          <w:szCs w:val="18"/>
        </w:rPr>
        <w:t xml:space="preserve"> offices of Research Groups.</w:t>
      </w:r>
    </w:p>
    <w:p w14:paraId="72551D75" w14:textId="558E0394" w:rsidR="002C248E" w:rsidRDefault="00FF6571" w:rsidP="00FB3C14">
      <w:pPr>
        <w:tabs>
          <w:tab w:val="left" w:pos="567"/>
        </w:tabs>
        <w:spacing w:after="80"/>
        <w:ind w:left="567" w:hanging="425"/>
        <w:jc w:val="both"/>
      </w:pPr>
      <w:r>
        <w:rPr>
          <w:rFonts w:ascii="Arial" w:eastAsia="Arial" w:hAnsi="Arial" w:cs="Arial"/>
          <w:sz w:val="18"/>
          <w:szCs w:val="18"/>
        </w:rPr>
        <w:t>5</w:t>
      </w:r>
      <w:r w:rsidR="0086106E">
        <w:rPr>
          <w:rFonts w:ascii="Arial" w:eastAsia="Arial" w:hAnsi="Arial" w:cs="Arial"/>
          <w:sz w:val="18"/>
          <w:szCs w:val="18"/>
        </w:rPr>
        <w:t>.4</w:t>
      </w:r>
      <w:r w:rsidR="0086106E">
        <w:rPr>
          <w:rFonts w:ascii="Arial" w:eastAsia="Arial" w:hAnsi="Arial" w:cs="Arial"/>
          <w:sz w:val="18"/>
          <w:szCs w:val="18"/>
        </w:rPr>
        <w:tab/>
        <w:t xml:space="preserve">To </w:t>
      </w:r>
      <w:r w:rsidR="0086106E" w:rsidRPr="006E1C19">
        <w:rPr>
          <w:rFonts w:ascii="Arial" w:eastAsia="Arial" w:hAnsi="Arial" w:cs="Arial"/>
          <w:sz w:val="18"/>
          <w:szCs w:val="18"/>
        </w:rPr>
        <w:t>develop the scientific programme of the Congress</w:t>
      </w:r>
      <w:r w:rsidR="0086106E">
        <w:rPr>
          <w:rFonts w:ascii="Arial" w:eastAsia="Arial" w:hAnsi="Arial" w:cs="Arial"/>
          <w:sz w:val="18"/>
          <w:szCs w:val="18"/>
        </w:rPr>
        <w:t xml:space="preserve">, for which a Congress Scientific Committee may be established. </w:t>
      </w:r>
    </w:p>
    <w:p w14:paraId="465818E6" w14:textId="53D1CCDC" w:rsidR="002C248E" w:rsidRDefault="00FF6571" w:rsidP="00FB3C14">
      <w:pPr>
        <w:tabs>
          <w:tab w:val="left" w:pos="567"/>
        </w:tabs>
        <w:spacing w:after="80"/>
        <w:ind w:left="567" w:hanging="425"/>
        <w:jc w:val="both"/>
      </w:pPr>
      <w:r>
        <w:rPr>
          <w:rFonts w:ascii="Arial" w:eastAsia="Arial" w:hAnsi="Arial" w:cs="Arial"/>
          <w:sz w:val="18"/>
          <w:szCs w:val="18"/>
        </w:rPr>
        <w:t>5</w:t>
      </w:r>
      <w:r w:rsidR="0086106E">
        <w:rPr>
          <w:rFonts w:ascii="Arial" w:eastAsia="Arial" w:hAnsi="Arial" w:cs="Arial"/>
          <w:sz w:val="18"/>
          <w:szCs w:val="18"/>
        </w:rPr>
        <w:t>.5</w:t>
      </w:r>
      <w:r w:rsidR="0086106E">
        <w:rPr>
          <w:rFonts w:ascii="Arial" w:eastAsia="Arial" w:hAnsi="Arial" w:cs="Arial"/>
          <w:sz w:val="18"/>
          <w:szCs w:val="18"/>
        </w:rPr>
        <w:tab/>
        <w:t xml:space="preserve">To guide the </w:t>
      </w:r>
      <w:r w:rsidR="00E90EC8">
        <w:rPr>
          <w:rFonts w:ascii="Arial" w:eastAsia="Arial" w:hAnsi="Arial" w:cs="Arial"/>
          <w:sz w:val="18"/>
          <w:szCs w:val="18"/>
        </w:rPr>
        <w:t xml:space="preserve">development and review process of </w:t>
      </w:r>
      <w:r w:rsidR="0086106E">
        <w:rPr>
          <w:rFonts w:ascii="Arial" w:eastAsia="Arial" w:hAnsi="Arial" w:cs="Arial"/>
          <w:sz w:val="18"/>
          <w:szCs w:val="18"/>
        </w:rPr>
        <w:t xml:space="preserve">Task Forces </w:t>
      </w:r>
      <w:r w:rsidR="00804854">
        <w:rPr>
          <w:rFonts w:ascii="Arial" w:eastAsia="Arial" w:hAnsi="Arial" w:cs="Arial"/>
          <w:sz w:val="18"/>
          <w:szCs w:val="18"/>
        </w:rPr>
        <w:t xml:space="preserve">established </w:t>
      </w:r>
      <w:r w:rsidR="0086106E">
        <w:rPr>
          <w:rFonts w:ascii="Arial" w:eastAsia="Arial" w:hAnsi="Arial" w:cs="Arial"/>
          <w:sz w:val="18"/>
          <w:szCs w:val="18"/>
        </w:rPr>
        <w:t xml:space="preserve">by the Board, as well as </w:t>
      </w:r>
      <w:r w:rsidR="00804854">
        <w:rPr>
          <w:rFonts w:ascii="Arial" w:eastAsia="Arial" w:hAnsi="Arial" w:cs="Arial"/>
          <w:sz w:val="18"/>
          <w:szCs w:val="18"/>
        </w:rPr>
        <w:t xml:space="preserve">activities of </w:t>
      </w:r>
      <w:r w:rsidR="0086106E">
        <w:rPr>
          <w:rFonts w:ascii="Arial" w:eastAsia="Arial" w:hAnsi="Arial" w:cs="Arial"/>
          <w:sz w:val="18"/>
          <w:szCs w:val="18"/>
        </w:rPr>
        <w:t>Special Programmes, Projects and IUFRO-led International Initiatives of the Union.</w:t>
      </w:r>
    </w:p>
    <w:p w14:paraId="3CC01216" w14:textId="34523E0E" w:rsidR="002C248E" w:rsidRDefault="00FF6571" w:rsidP="00FB3C14">
      <w:pPr>
        <w:tabs>
          <w:tab w:val="left" w:pos="567"/>
        </w:tabs>
        <w:spacing w:after="80"/>
        <w:ind w:left="567" w:hanging="425"/>
        <w:jc w:val="both"/>
      </w:pPr>
      <w:r>
        <w:rPr>
          <w:rFonts w:ascii="Arial" w:eastAsia="Arial" w:hAnsi="Arial" w:cs="Arial"/>
          <w:sz w:val="18"/>
          <w:szCs w:val="18"/>
        </w:rPr>
        <w:t>5</w:t>
      </w:r>
      <w:r w:rsidR="0086106E">
        <w:rPr>
          <w:rFonts w:ascii="Arial" w:eastAsia="Arial" w:hAnsi="Arial" w:cs="Arial"/>
          <w:sz w:val="18"/>
          <w:szCs w:val="18"/>
        </w:rPr>
        <w:t>.6</w:t>
      </w:r>
      <w:r w:rsidR="0086106E">
        <w:rPr>
          <w:rFonts w:ascii="Arial" w:eastAsia="Arial" w:hAnsi="Arial" w:cs="Arial"/>
          <w:sz w:val="18"/>
          <w:szCs w:val="18"/>
        </w:rPr>
        <w:tab/>
        <w:t>To assist the President and the Executive Director in the participation and activities of international processes and intergovernmental organizations.</w:t>
      </w:r>
    </w:p>
    <w:p w14:paraId="2F82AA5D" w14:textId="7FA5BCCB" w:rsidR="002C248E" w:rsidRDefault="00FF6571" w:rsidP="0069752D">
      <w:pPr>
        <w:tabs>
          <w:tab w:val="left" w:pos="567"/>
        </w:tabs>
        <w:spacing w:after="80"/>
        <w:ind w:left="711" w:hanging="567"/>
        <w:jc w:val="both"/>
      </w:pPr>
      <w:r>
        <w:rPr>
          <w:rFonts w:ascii="Arial" w:eastAsia="Arial" w:hAnsi="Arial" w:cs="Arial"/>
          <w:sz w:val="18"/>
          <w:szCs w:val="18"/>
        </w:rPr>
        <w:t>5</w:t>
      </w:r>
      <w:r w:rsidR="0086106E">
        <w:rPr>
          <w:rFonts w:ascii="Arial" w:eastAsia="Arial" w:hAnsi="Arial" w:cs="Arial"/>
          <w:sz w:val="18"/>
          <w:szCs w:val="18"/>
        </w:rPr>
        <w:t>.7</w:t>
      </w:r>
      <w:r w:rsidR="0086106E">
        <w:rPr>
          <w:rFonts w:ascii="Arial" w:eastAsia="Arial" w:hAnsi="Arial" w:cs="Arial"/>
          <w:sz w:val="18"/>
          <w:szCs w:val="18"/>
        </w:rPr>
        <w:tab/>
        <w:t>To approve position papers of the Union for international processes and intergovernmental organizations.</w:t>
      </w:r>
    </w:p>
    <w:p w14:paraId="42CE797E" w14:textId="06820A5B" w:rsidR="002C248E" w:rsidRDefault="00FF6571" w:rsidP="0069752D">
      <w:pPr>
        <w:tabs>
          <w:tab w:val="left" w:pos="567"/>
        </w:tabs>
        <w:spacing w:after="80"/>
        <w:ind w:left="567" w:hanging="567"/>
        <w:jc w:val="both"/>
      </w:pPr>
      <w:r>
        <w:rPr>
          <w:rFonts w:ascii="Arial" w:eastAsia="Arial" w:hAnsi="Arial" w:cs="Arial"/>
          <w:sz w:val="18"/>
          <w:szCs w:val="18"/>
        </w:rPr>
        <w:t>6</w:t>
      </w:r>
      <w:r w:rsidR="0086106E">
        <w:rPr>
          <w:rFonts w:ascii="Arial" w:eastAsia="Arial" w:hAnsi="Arial" w:cs="Arial"/>
          <w:sz w:val="18"/>
          <w:szCs w:val="18"/>
        </w:rPr>
        <w:t xml:space="preserve"> </w:t>
      </w:r>
      <w:r w:rsidR="0086106E">
        <w:rPr>
          <w:rFonts w:ascii="Arial" w:eastAsia="Arial" w:hAnsi="Arial" w:cs="Arial"/>
          <w:sz w:val="18"/>
          <w:szCs w:val="18"/>
        </w:rPr>
        <w:tab/>
      </w:r>
      <w:r w:rsidR="0086106E">
        <w:rPr>
          <w:rFonts w:ascii="Arial" w:eastAsia="Arial" w:hAnsi="Arial" w:cs="Arial"/>
          <w:b/>
          <w:sz w:val="18"/>
          <w:szCs w:val="18"/>
        </w:rPr>
        <w:t>Committees</w:t>
      </w:r>
    </w:p>
    <w:p w14:paraId="0617AA19" w14:textId="77777777" w:rsidR="002C248E" w:rsidRDefault="0086106E" w:rsidP="0069752D">
      <w:pPr>
        <w:tabs>
          <w:tab w:val="left" w:pos="567"/>
        </w:tabs>
        <w:spacing w:after="80"/>
        <w:ind w:left="567" w:hanging="567"/>
        <w:jc w:val="both"/>
      </w:pPr>
      <w:r>
        <w:rPr>
          <w:rFonts w:ascii="Arial" w:eastAsia="Arial" w:hAnsi="Arial" w:cs="Arial"/>
          <w:sz w:val="18"/>
          <w:szCs w:val="18"/>
        </w:rPr>
        <w:tab/>
        <w:t xml:space="preserve">The Board conducts as much of its business as possible through committees. </w:t>
      </w:r>
    </w:p>
    <w:p w14:paraId="54E533F5" w14:textId="6E881A07" w:rsidR="002C248E" w:rsidRDefault="00FF6571" w:rsidP="00FB3C14">
      <w:pPr>
        <w:tabs>
          <w:tab w:val="left" w:pos="567"/>
        </w:tabs>
        <w:spacing w:after="80"/>
        <w:ind w:left="567" w:hanging="425"/>
        <w:jc w:val="both"/>
      </w:pPr>
      <w:r>
        <w:rPr>
          <w:rFonts w:ascii="Arial" w:eastAsia="Arial" w:hAnsi="Arial" w:cs="Arial"/>
          <w:sz w:val="18"/>
          <w:szCs w:val="18"/>
        </w:rPr>
        <w:t>6</w:t>
      </w:r>
      <w:r w:rsidR="0086106E">
        <w:rPr>
          <w:rFonts w:ascii="Arial" w:eastAsia="Arial" w:hAnsi="Arial" w:cs="Arial"/>
          <w:sz w:val="18"/>
          <w:szCs w:val="18"/>
        </w:rPr>
        <w:t>.1</w:t>
      </w:r>
      <w:r w:rsidR="0086106E">
        <w:rPr>
          <w:rFonts w:ascii="Arial" w:eastAsia="Arial" w:hAnsi="Arial" w:cs="Arial"/>
          <w:sz w:val="18"/>
          <w:szCs w:val="18"/>
        </w:rPr>
        <w:tab/>
      </w:r>
      <w:r w:rsidR="0086106E">
        <w:rPr>
          <w:rFonts w:ascii="Arial" w:eastAsia="Arial" w:hAnsi="Arial" w:cs="Arial"/>
          <w:b/>
          <w:sz w:val="18"/>
          <w:szCs w:val="18"/>
        </w:rPr>
        <w:t xml:space="preserve">Permanent Committees </w:t>
      </w:r>
      <w:r w:rsidR="0086106E">
        <w:rPr>
          <w:rFonts w:ascii="Arial" w:eastAsia="Arial" w:hAnsi="Arial" w:cs="Arial"/>
          <w:sz w:val="18"/>
          <w:szCs w:val="18"/>
        </w:rPr>
        <w:t>carry out a major management function</w:t>
      </w:r>
      <w:r w:rsidR="00804854">
        <w:rPr>
          <w:rFonts w:ascii="Arial" w:eastAsia="Arial" w:hAnsi="Arial" w:cs="Arial"/>
          <w:sz w:val="18"/>
          <w:szCs w:val="18"/>
        </w:rPr>
        <w:t>s on a continuous basis</w:t>
      </w:r>
      <w:r w:rsidR="0086106E">
        <w:rPr>
          <w:rFonts w:ascii="Arial" w:eastAsia="Arial" w:hAnsi="Arial" w:cs="Arial"/>
          <w:sz w:val="18"/>
          <w:szCs w:val="18"/>
        </w:rPr>
        <w:t xml:space="preserve"> throughout the term of a Board. They include:</w:t>
      </w:r>
    </w:p>
    <w:p w14:paraId="780724A7" w14:textId="3510E56A" w:rsidR="002C248E" w:rsidRDefault="00FF6571" w:rsidP="0069752D">
      <w:pPr>
        <w:tabs>
          <w:tab w:val="left" w:pos="567"/>
        </w:tabs>
        <w:spacing w:after="80"/>
        <w:ind w:left="855" w:hanging="567"/>
        <w:jc w:val="both"/>
      </w:pPr>
      <w:r>
        <w:rPr>
          <w:rFonts w:ascii="Arial" w:eastAsia="Arial" w:hAnsi="Arial" w:cs="Arial"/>
          <w:sz w:val="18"/>
          <w:szCs w:val="18"/>
        </w:rPr>
        <w:t>6</w:t>
      </w:r>
      <w:r w:rsidR="0086106E">
        <w:rPr>
          <w:rFonts w:ascii="Arial" w:eastAsia="Arial" w:hAnsi="Arial" w:cs="Arial"/>
          <w:sz w:val="18"/>
          <w:szCs w:val="18"/>
        </w:rPr>
        <w:t xml:space="preserve">.1.1 </w:t>
      </w:r>
      <w:r w:rsidR="0086106E">
        <w:rPr>
          <w:rFonts w:ascii="Arial" w:eastAsia="Arial" w:hAnsi="Arial" w:cs="Arial"/>
          <w:sz w:val="18"/>
          <w:szCs w:val="18"/>
        </w:rPr>
        <w:tab/>
      </w:r>
      <w:r w:rsidR="0086106E">
        <w:rPr>
          <w:rFonts w:ascii="Arial" w:eastAsia="Arial" w:hAnsi="Arial" w:cs="Arial"/>
          <w:b/>
          <w:sz w:val="18"/>
          <w:szCs w:val="18"/>
        </w:rPr>
        <w:t xml:space="preserve">The Management Committee </w:t>
      </w:r>
      <w:r w:rsidR="0086106E">
        <w:rPr>
          <w:rFonts w:ascii="Arial" w:eastAsia="Arial" w:hAnsi="Arial" w:cs="Arial"/>
          <w:sz w:val="18"/>
          <w:szCs w:val="18"/>
        </w:rPr>
        <w:t xml:space="preserve">which is comprised of the President as Chair, the Vice-Presidents, the Immediate Past President and the Executive Director, one </w:t>
      </w:r>
      <w:r w:rsidR="0086106E" w:rsidRPr="00E71B36">
        <w:rPr>
          <w:rFonts w:ascii="Arial" w:eastAsia="Arial" w:hAnsi="Arial" w:cs="Arial"/>
          <w:sz w:val="18"/>
          <w:szCs w:val="18"/>
        </w:rPr>
        <w:t xml:space="preserve">Division </w:t>
      </w:r>
      <w:r w:rsidR="00CD4CDF" w:rsidRPr="00E71B36">
        <w:rPr>
          <w:rFonts w:ascii="Arial" w:eastAsia="Arial" w:hAnsi="Arial" w:cs="Arial"/>
          <w:sz w:val="18"/>
          <w:szCs w:val="18"/>
        </w:rPr>
        <w:t>Co-</w:t>
      </w:r>
      <w:r w:rsidR="0086106E" w:rsidRPr="00E71B36">
        <w:rPr>
          <w:rFonts w:ascii="Arial" w:eastAsia="Arial" w:hAnsi="Arial" w:cs="Arial"/>
          <w:sz w:val="18"/>
          <w:szCs w:val="18"/>
        </w:rPr>
        <w:t>Coordinator</w:t>
      </w:r>
      <w:r w:rsidR="0086106E">
        <w:rPr>
          <w:rFonts w:ascii="Arial" w:eastAsia="Arial" w:hAnsi="Arial" w:cs="Arial"/>
          <w:sz w:val="18"/>
          <w:szCs w:val="18"/>
        </w:rPr>
        <w:t xml:space="preserve"> and one President’s Nominee appointed by the President after consultation with the Board. The Chair of the Congress Organizing Committee and the Chair of the Congress Scientific Committee are non-voting members of this committee. To assist the work of the Management Committee, the President can invite other individuals to participate in Committee activities. The Management Committee oversees the management of the Union and reports to the Board. Its main functions are, (see also Statutes Article VII.16.1):</w:t>
      </w:r>
    </w:p>
    <w:p w14:paraId="45161507" w14:textId="70AFDD34" w:rsidR="002C248E" w:rsidRDefault="00FF6571" w:rsidP="00BE1402">
      <w:pPr>
        <w:tabs>
          <w:tab w:val="left" w:pos="567"/>
        </w:tabs>
        <w:spacing w:after="80"/>
        <w:ind w:left="1134" w:hanging="708"/>
        <w:jc w:val="both"/>
      </w:pPr>
      <w:r>
        <w:rPr>
          <w:rFonts w:ascii="Arial" w:eastAsia="Arial" w:hAnsi="Arial" w:cs="Arial"/>
          <w:sz w:val="18"/>
          <w:szCs w:val="18"/>
        </w:rPr>
        <w:t>6</w:t>
      </w:r>
      <w:r w:rsidR="0086106E">
        <w:rPr>
          <w:rFonts w:ascii="Arial" w:eastAsia="Arial" w:hAnsi="Arial" w:cs="Arial"/>
          <w:sz w:val="18"/>
          <w:szCs w:val="18"/>
        </w:rPr>
        <w:t>.1.1.1</w:t>
      </w:r>
      <w:r w:rsidR="0086106E">
        <w:rPr>
          <w:rFonts w:ascii="Arial" w:eastAsia="Arial" w:hAnsi="Arial" w:cs="Arial"/>
          <w:sz w:val="18"/>
          <w:szCs w:val="18"/>
        </w:rPr>
        <w:tab/>
        <w:t>To prepare and recommend overall policy and planning to the Board.</w:t>
      </w:r>
    </w:p>
    <w:p w14:paraId="7B3178D8" w14:textId="1CAD5A9F" w:rsidR="002C248E" w:rsidRDefault="00FF6571" w:rsidP="00BE1402">
      <w:pPr>
        <w:tabs>
          <w:tab w:val="left" w:pos="567"/>
        </w:tabs>
        <w:spacing w:after="80"/>
        <w:ind w:left="1134" w:hanging="708"/>
        <w:jc w:val="both"/>
      </w:pPr>
      <w:r>
        <w:rPr>
          <w:rFonts w:ascii="Arial" w:eastAsia="Arial" w:hAnsi="Arial" w:cs="Arial"/>
          <w:sz w:val="18"/>
          <w:szCs w:val="18"/>
        </w:rPr>
        <w:t>6</w:t>
      </w:r>
      <w:r w:rsidR="0086106E">
        <w:rPr>
          <w:rFonts w:ascii="Arial" w:eastAsia="Arial" w:hAnsi="Arial" w:cs="Arial"/>
          <w:sz w:val="18"/>
          <w:szCs w:val="18"/>
        </w:rPr>
        <w:t>.1</w:t>
      </w:r>
      <w:r w:rsidR="004A7D89">
        <w:rPr>
          <w:rFonts w:ascii="Arial" w:eastAsia="Arial" w:hAnsi="Arial" w:cs="Arial"/>
          <w:sz w:val="18"/>
          <w:szCs w:val="18"/>
        </w:rPr>
        <w:t>.1.2</w:t>
      </w:r>
      <w:r w:rsidR="004A7D89">
        <w:rPr>
          <w:rFonts w:ascii="Arial" w:eastAsia="Arial" w:hAnsi="Arial" w:cs="Arial"/>
          <w:sz w:val="18"/>
          <w:szCs w:val="18"/>
        </w:rPr>
        <w:tab/>
        <w:t xml:space="preserve">On behalf of the Board, to </w:t>
      </w:r>
      <w:r w:rsidR="0086106E">
        <w:rPr>
          <w:rFonts w:ascii="Arial" w:eastAsia="Arial" w:hAnsi="Arial" w:cs="Arial"/>
          <w:sz w:val="18"/>
          <w:szCs w:val="18"/>
        </w:rPr>
        <w:t>serve</w:t>
      </w:r>
      <w:r w:rsidR="004A7D89">
        <w:rPr>
          <w:rFonts w:ascii="Arial" w:eastAsia="Arial" w:hAnsi="Arial" w:cs="Arial"/>
          <w:sz w:val="18"/>
          <w:szCs w:val="18"/>
        </w:rPr>
        <w:t xml:space="preserve"> </w:t>
      </w:r>
      <w:r w:rsidR="0086106E">
        <w:rPr>
          <w:rFonts w:ascii="Arial" w:eastAsia="Arial" w:hAnsi="Arial" w:cs="Arial"/>
          <w:sz w:val="18"/>
          <w:szCs w:val="18"/>
        </w:rPr>
        <w:t>in an advisory capacity to the President in the interim period between Board meetings.</w:t>
      </w:r>
    </w:p>
    <w:p w14:paraId="33F5E55D" w14:textId="6C27AA6C" w:rsidR="002C248E" w:rsidRDefault="00FF6571" w:rsidP="00BE1402">
      <w:pPr>
        <w:tabs>
          <w:tab w:val="left" w:pos="567"/>
        </w:tabs>
        <w:spacing w:after="80"/>
        <w:ind w:left="1134" w:hanging="708"/>
        <w:jc w:val="both"/>
      </w:pPr>
      <w:r>
        <w:rPr>
          <w:rFonts w:ascii="Arial" w:eastAsia="Arial" w:hAnsi="Arial" w:cs="Arial"/>
          <w:sz w:val="18"/>
          <w:szCs w:val="18"/>
        </w:rPr>
        <w:t>6</w:t>
      </w:r>
      <w:r w:rsidR="0086106E">
        <w:rPr>
          <w:rFonts w:ascii="Arial" w:eastAsia="Arial" w:hAnsi="Arial" w:cs="Arial"/>
          <w:sz w:val="18"/>
          <w:szCs w:val="18"/>
        </w:rPr>
        <w:t>.1.1.3</w:t>
      </w:r>
      <w:r w:rsidR="0086106E">
        <w:rPr>
          <w:rFonts w:ascii="Arial" w:eastAsia="Arial" w:hAnsi="Arial" w:cs="Arial"/>
          <w:sz w:val="18"/>
          <w:szCs w:val="18"/>
        </w:rPr>
        <w:tab/>
        <w:t xml:space="preserve">To </w:t>
      </w:r>
      <w:r w:rsidR="00804854">
        <w:rPr>
          <w:rFonts w:ascii="Arial" w:eastAsia="Arial" w:hAnsi="Arial" w:cs="Arial"/>
          <w:sz w:val="18"/>
          <w:szCs w:val="18"/>
        </w:rPr>
        <w:t xml:space="preserve">implement </w:t>
      </w:r>
      <w:r w:rsidR="0086106E">
        <w:rPr>
          <w:rFonts w:ascii="Arial" w:eastAsia="Arial" w:hAnsi="Arial" w:cs="Arial"/>
          <w:sz w:val="18"/>
          <w:szCs w:val="18"/>
        </w:rPr>
        <w:t>policies and management actions accepted by the Board.</w:t>
      </w:r>
    </w:p>
    <w:p w14:paraId="7B6CF407" w14:textId="6BC95BF0" w:rsidR="002C248E" w:rsidRDefault="00FF6571" w:rsidP="00BE1402">
      <w:pPr>
        <w:tabs>
          <w:tab w:val="left" w:pos="567"/>
        </w:tabs>
        <w:spacing w:after="80"/>
        <w:ind w:left="1134" w:hanging="708"/>
        <w:jc w:val="both"/>
      </w:pPr>
      <w:r>
        <w:rPr>
          <w:rFonts w:ascii="Arial" w:eastAsia="Arial" w:hAnsi="Arial" w:cs="Arial"/>
          <w:sz w:val="18"/>
          <w:szCs w:val="18"/>
        </w:rPr>
        <w:t>6</w:t>
      </w:r>
      <w:r w:rsidR="0086106E">
        <w:rPr>
          <w:rFonts w:ascii="Arial" w:eastAsia="Arial" w:hAnsi="Arial" w:cs="Arial"/>
          <w:sz w:val="18"/>
          <w:szCs w:val="18"/>
        </w:rPr>
        <w:t>.1.1.4</w:t>
      </w:r>
      <w:r w:rsidR="0086106E">
        <w:rPr>
          <w:rFonts w:ascii="Arial" w:eastAsia="Arial" w:hAnsi="Arial" w:cs="Arial"/>
          <w:sz w:val="18"/>
          <w:szCs w:val="18"/>
        </w:rPr>
        <w:tab/>
        <w:t xml:space="preserve">To review periodically the financial status of the Union, to oversee the preparation of financial reports, such as income statements, balance sheets, analyses for future earnings or expenses and to summarize and forecast the Union’s financial position. </w:t>
      </w:r>
    </w:p>
    <w:p w14:paraId="1DDAA92E" w14:textId="4DD138D0" w:rsidR="002C248E" w:rsidRDefault="00FF6571" w:rsidP="00BE1402">
      <w:pPr>
        <w:tabs>
          <w:tab w:val="left" w:pos="567"/>
        </w:tabs>
        <w:spacing w:after="80"/>
        <w:ind w:left="1134" w:hanging="708"/>
        <w:jc w:val="both"/>
      </w:pPr>
      <w:r>
        <w:rPr>
          <w:rFonts w:ascii="Arial" w:eastAsia="Arial" w:hAnsi="Arial" w:cs="Arial"/>
          <w:sz w:val="18"/>
          <w:szCs w:val="18"/>
        </w:rPr>
        <w:t>6</w:t>
      </w:r>
      <w:r w:rsidR="0086106E">
        <w:rPr>
          <w:rFonts w:ascii="Arial" w:eastAsia="Arial" w:hAnsi="Arial" w:cs="Arial"/>
          <w:sz w:val="18"/>
          <w:szCs w:val="18"/>
        </w:rPr>
        <w:t>.1.1.5</w:t>
      </w:r>
      <w:r w:rsidR="0086106E">
        <w:rPr>
          <w:rFonts w:ascii="Arial" w:eastAsia="Arial" w:hAnsi="Arial" w:cs="Arial"/>
          <w:sz w:val="18"/>
          <w:szCs w:val="18"/>
        </w:rPr>
        <w:tab/>
        <w:t xml:space="preserve">To develop fundraising strategies for the long-term goals of the Union and to report </w:t>
      </w:r>
      <w:r w:rsidR="00804854">
        <w:rPr>
          <w:rFonts w:ascii="Arial" w:eastAsia="Arial" w:hAnsi="Arial" w:cs="Arial"/>
          <w:sz w:val="18"/>
          <w:szCs w:val="18"/>
        </w:rPr>
        <w:t xml:space="preserve">on these </w:t>
      </w:r>
      <w:r w:rsidR="0086106E">
        <w:rPr>
          <w:rFonts w:ascii="Arial" w:eastAsia="Arial" w:hAnsi="Arial" w:cs="Arial"/>
          <w:sz w:val="18"/>
          <w:szCs w:val="18"/>
        </w:rPr>
        <w:t xml:space="preserve">to the Board. </w:t>
      </w:r>
    </w:p>
    <w:p w14:paraId="68990E45" w14:textId="1EE4C99E" w:rsidR="002C248E" w:rsidRDefault="00FF6571" w:rsidP="00BE1402">
      <w:pPr>
        <w:tabs>
          <w:tab w:val="left" w:pos="567"/>
        </w:tabs>
        <w:spacing w:after="80"/>
        <w:ind w:left="1134" w:hanging="708"/>
        <w:jc w:val="both"/>
      </w:pPr>
      <w:r>
        <w:rPr>
          <w:rFonts w:ascii="Arial" w:eastAsia="Arial" w:hAnsi="Arial" w:cs="Arial"/>
          <w:sz w:val="18"/>
          <w:szCs w:val="18"/>
        </w:rPr>
        <w:t>6</w:t>
      </w:r>
      <w:r w:rsidR="0086106E">
        <w:rPr>
          <w:rFonts w:ascii="Arial" w:eastAsia="Arial" w:hAnsi="Arial" w:cs="Arial"/>
          <w:sz w:val="18"/>
          <w:szCs w:val="18"/>
        </w:rPr>
        <w:t>.1.1.6</w:t>
      </w:r>
      <w:r w:rsidR="0086106E">
        <w:rPr>
          <w:rFonts w:ascii="Arial" w:eastAsia="Arial" w:hAnsi="Arial" w:cs="Arial"/>
          <w:sz w:val="18"/>
          <w:szCs w:val="18"/>
        </w:rPr>
        <w:tab/>
        <w:t xml:space="preserve">To advise the Headquarters </w:t>
      </w:r>
      <w:r w:rsidR="00804854">
        <w:rPr>
          <w:rFonts w:ascii="Arial" w:eastAsia="Arial" w:hAnsi="Arial" w:cs="Arial"/>
          <w:sz w:val="18"/>
          <w:szCs w:val="18"/>
        </w:rPr>
        <w:t>on</w:t>
      </w:r>
      <w:r w:rsidR="0086106E">
        <w:rPr>
          <w:rFonts w:ascii="Arial" w:eastAsia="Arial" w:hAnsi="Arial" w:cs="Arial"/>
          <w:sz w:val="18"/>
          <w:szCs w:val="18"/>
        </w:rPr>
        <w:t xml:space="preserve"> deposit funds, investment securities and other valuable effects in the name and to the credit of the Union.</w:t>
      </w:r>
    </w:p>
    <w:p w14:paraId="52C54E9F" w14:textId="0D0F8C5E" w:rsidR="002C248E" w:rsidRPr="00C55F98" w:rsidRDefault="00FF6571" w:rsidP="00FB3C14">
      <w:pPr>
        <w:tabs>
          <w:tab w:val="left" w:pos="567"/>
        </w:tabs>
        <w:spacing w:after="80"/>
        <w:ind w:left="567" w:hanging="425"/>
        <w:jc w:val="both"/>
        <w:rPr>
          <w:color w:val="auto"/>
        </w:rPr>
      </w:pPr>
      <w:r>
        <w:rPr>
          <w:rFonts w:ascii="Arial" w:eastAsia="Arial" w:hAnsi="Arial" w:cs="Arial"/>
          <w:sz w:val="18"/>
          <w:szCs w:val="18"/>
        </w:rPr>
        <w:t>6</w:t>
      </w:r>
      <w:r w:rsidR="0086106E">
        <w:rPr>
          <w:rFonts w:ascii="Arial" w:eastAsia="Arial" w:hAnsi="Arial" w:cs="Arial"/>
          <w:sz w:val="18"/>
          <w:szCs w:val="18"/>
        </w:rPr>
        <w:t xml:space="preserve">.2. </w:t>
      </w:r>
      <w:r w:rsidR="0086106E">
        <w:rPr>
          <w:rFonts w:ascii="Arial" w:eastAsia="Arial" w:hAnsi="Arial" w:cs="Arial"/>
          <w:sz w:val="18"/>
          <w:szCs w:val="18"/>
        </w:rPr>
        <w:tab/>
      </w:r>
      <w:r w:rsidR="0086106E">
        <w:rPr>
          <w:rFonts w:ascii="Arial" w:eastAsia="Arial" w:hAnsi="Arial" w:cs="Arial"/>
          <w:b/>
          <w:sz w:val="18"/>
          <w:szCs w:val="18"/>
        </w:rPr>
        <w:t xml:space="preserve">Special Committees </w:t>
      </w:r>
      <w:r w:rsidR="0086106E">
        <w:rPr>
          <w:rFonts w:ascii="Arial" w:eastAsia="Arial" w:hAnsi="Arial" w:cs="Arial"/>
          <w:sz w:val="18"/>
          <w:szCs w:val="18"/>
        </w:rPr>
        <w:t xml:space="preserve">are appointed by the President with approval of the Board, to carry out specific tasks at times for extended periods. </w:t>
      </w:r>
      <w:r w:rsidR="001A4574">
        <w:rPr>
          <w:rFonts w:ascii="Arial" w:eastAsia="Arial" w:hAnsi="Arial" w:cs="Arial"/>
          <w:sz w:val="18"/>
          <w:szCs w:val="18"/>
        </w:rPr>
        <w:t xml:space="preserve">They </w:t>
      </w:r>
      <w:r w:rsidR="00804854">
        <w:rPr>
          <w:rFonts w:ascii="Arial" w:eastAsia="Arial" w:hAnsi="Arial" w:cs="Arial"/>
          <w:sz w:val="18"/>
          <w:szCs w:val="18"/>
        </w:rPr>
        <w:t xml:space="preserve">may </w:t>
      </w:r>
      <w:r w:rsidR="0086106E">
        <w:rPr>
          <w:rFonts w:ascii="Arial" w:eastAsia="Arial" w:hAnsi="Arial" w:cs="Arial"/>
          <w:sz w:val="18"/>
          <w:szCs w:val="18"/>
        </w:rPr>
        <w:t xml:space="preserve">include, for example, </w:t>
      </w:r>
      <w:r w:rsidR="00804854">
        <w:rPr>
          <w:rFonts w:ascii="Arial" w:eastAsia="Arial" w:hAnsi="Arial" w:cs="Arial"/>
          <w:sz w:val="18"/>
          <w:szCs w:val="18"/>
        </w:rPr>
        <w:t>a</w:t>
      </w:r>
      <w:r w:rsidR="0086106E">
        <w:rPr>
          <w:rFonts w:ascii="Arial" w:eastAsia="Arial" w:hAnsi="Arial" w:cs="Arial"/>
          <w:sz w:val="18"/>
          <w:szCs w:val="18"/>
        </w:rPr>
        <w:t xml:space="preserve"> Nominating Committee, Honours and Awards Committee, Publications Committee, Resolutions Committee, Statutes and Internal Regulations Committee</w:t>
      </w:r>
      <w:r w:rsidR="001A4574">
        <w:rPr>
          <w:rFonts w:ascii="Arial" w:eastAsia="Arial" w:hAnsi="Arial" w:cs="Arial"/>
          <w:sz w:val="18"/>
          <w:szCs w:val="18"/>
        </w:rPr>
        <w:t xml:space="preserve">, </w:t>
      </w:r>
      <w:r w:rsidR="001A4574" w:rsidRPr="00C55F98">
        <w:rPr>
          <w:rFonts w:ascii="Arial" w:eastAsia="Arial" w:hAnsi="Arial" w:cs="Arial"/>
          <w:color w:val="auto"/>
          <w:sz w:val="18"/>
          <w:szCs w:val="18"/>
        </w:rPr>
        <w:t>and operate on the basis of Terms of Reference subject to approval by the Board</w:t>
      </w:r>
      <w:r w:rsidR="0086106E" w:rsidRPr="00C55F98">
        <w:rPr>
          <w:rFonts w:ascii="Arial" w:eastAsia="Arial" w:hAnsi="Arial" w:cs="Arial"/>
          <w:color w:val="auto"/>
          <w:sz w:val="18"/>
          <w:szCs w:val="18"/>
        </w:rPr>
        <w:t>.</w:t>
      </w:r>
      <w:r w:rsidR="00C45171" w:rsidRPr="00C55F98">
        <w:rPr>
          <w:rFonts w:ascii="Arial" w:eastAsia="Arial" w:hAnsi="Arial" w:cs="Arial"/>
          <w:color w:val="auto"/>
          <w:sz w:val="18"/>
          <w:szCs w:val="18"/>
        </w:rPr>
        <w:t xml:space="preserve"> The Nominating Committee is chaired by the Immediate Past President</w:t>
      </w:r>
      <w:r w:rsidR="00C45171" w:rsidRPr="00636A79">
        <w:rPr>
          <w:rFonts w:ascii="Arial" w:eastAsia="Arial" w:hAnsi="Arial" w:cs="Arial"/>
          <w:color w:val="auto"/>
          <w:sz w:val="18"/>
          <w:szCs w:val="18"/>
        </w:rPr>
        <w:t>.</w:t>
      </w:r>
    </w:p>
    <w:p w14:paraId="766616A1" w14:textId="382ADFE8" w:rsidR="002C248E" w:rsidRDefault="00FF6571" w:rsidP="00FB3C14">
      <w:pPr>
        <w:tabs>
          <w:tab w:val="left" w:pos="567"/>
        </w:tabs>
        <w:spacing w:after="80"/>
        <w:ind w:left="567" w:hanging="425"/>
        <w:jc w:val="both"/>
      </w:pPr>
      <w:r>
        <w:rPr>
          <w:rFonts w:ascii="Arial" w:eastAsia="Arial" w:hAnsi="Arial" w:cs="Arial"/>
          <w:sz w:val="18"/>
          <w:szCs w:val="18"/>
        </w:rPr>
        <w:t>6</w:t>
      </w:r>
      <w:r w:rsidR="0086106E">
        <w:rPr>
          <w:rFonts w:ascii="Arial" w:eastAsia="Arial" w:hAnsi="Arial" w:cs="Arial"/>
          <w:sz w:val="18"/>
          <w:szCs w:val="18"/>
        </w:rPr>
        <w:t xml:space="preserve">.3 </w:t>
      </w:r>
      <w:r w:rsidR="0086106E">
        <w:rPr>
          <w:rFonts w:ascii="Arial" w:eastAsia="Arial" w:hAnsi="Arial" w:cs="Arial"/>
          <w:sz w:val="18"/>
          <w:szCs w:val="18"/>
        </w:rPr>
        <w:tab/>
      </w:r>
      <w:r w:rsidR="0086106E">
        <w:rPr>
          <w:rFonts w:ascii="Arial" w:eastAsia="Arial" w:hAnsi="Arial" w:cs="Arial"/>
          <w:b/>
          <w:sz w:val="18"/>
          <w:szCs w:val="18"/>
        </w:rPr>
        <w:t xml:space="preserve">Ad hoc Committees </w:t>
      </w:r>
      <w:r w:rsidR="00341E7F">
        <w:rPr>
          <w:rFonts w:ascii="Arial" w:eastAsia="Arial" w:hAnsi="Arial" w:cs="Arial"/>
          <w:sz w:val="18"/>
          <w:szCs w:val="18"/>
        </w:rPr>
        <w:t>may be established</w:t>
      </w:r>
      <w:r w:rsidR="0086106E">
        <w:rPr>
          <w:rFonts w:ascii="Arial" w:eastAsia="Arial" w:hAnsi="Arial" w:cs="Arial"/>
          <w:sz w:val="18"/>
          <w:szCs w:val="18"/>
        </w:rPr>
        <w:t xml:space="preserve"> by the President with approval of the Board </w:t>
      </w:r>
      <w:r w:rsidR="00341E7F" w:rsidRPr="00341E7F">
        <w:rPr>
          <w:rFonts w:ascii="Arial" w:eastAsia="Arial" w:hAnsi="Arial" w:cs="Arial"/>
          <w:sz w:val="18"/>
          <w:szCs w:val="18"/>
        </w:rPr>
        <w:t>for less than a full Board period.</w:t>
      </w:r>
    </w:p>
    <w:p w14:paraId="457F1BC5" w14:textId="2986851F" w:rsidR="002C248E" w:rsidRDefault="00FF6571" w:rsidP="0069752D">
      <w:pPr>
        <w:tabs>
          <w:tab w:val="left" w:pos="567"/>
        </w:tabs>
        <w:spacing w:after="80"/>
        <w:ind w:left="567" w:hanging="567"/>
        <w:jc w:val="both"/>
      </w:pPr>
      <w:r>
        <w:rPr>
          <w:rFonts w:ascii="Arial" w:eastAsia="Arial" w:hAnsi="Arial" w:cs="Arial"/>
          <w:sz w:val="18"/>
          <w:szCs w:val="18"/>
        </w:rPr>
        <w:t>7</w:t>
      </w:r>
      <w:r w:rsidR="0086106E">
        <w:rPr>
          <w:rFonts w:ascii="Arial" w:eastAsia="Arial" w:hAnsi="Arial" w:cs="Arial"/>
          <w:sz w:val="18"/>
          <w:szCs w:val="18"/>
        </w:rPr>
        <w:t xml:space="preserve"> </w:t>
      </w:r>
      <w:r w:rsidR="0086106E">
        <w:rPr>
          <w:rFonts w:ascii="Arial" w:eastAsia="Arial" w:hAnsi="Arial" w:cs="Arial"/>
          <w:sz w:val="18"/>
          <w:szCs w:val="18"/>
        </w:rPr>
        <w:tab/>
      </w:r>
      <w:r w:rsidR="0086106E">
        <w:rPr>
          <w:rFonts w:ascii="Arial" w:eastAsia="Arial" w:hAnsi="Arial" w:cs="Arial"/>
          <w:b/>
          <w:sz w:val="18"/>
          <w:szCs w:val="18"/>
        </w:rPr>
        <w:t>Task Forces, Special Programmes and Projects, and IUFRO-led International Initiatives</w:t>
      </w:r>
      <w:r w:rsidR="0086106E">
        <w:rPr>
          <w:rFonts w:ascii="Arial" w:eastAsia="Arial" w:hAnsi="Arial" w:cs="Arial"/>
          <w:sz w:val="18"/>
          <w:szCs w:val="18"/>
        </w:rPr>
        <w:t>. In order to carry out functions of the Union that are beyond the scope or ability of any</w:t>
      </w:r>
      <w:r w:rsidR="00341E7F">
        <w:rPr>
          <w:rFonts w:ascii="Arial" w:eastAsia="Arial" w:hAnsi="Arial" w:cs="Arial"/>
          <w:sz w:val="18"/>
          <w:szCs w:val="18"/>
        </w:rPr>
        <w:t xml:space="preserve"> single</w:t>
      </w:r>
      <w:r w:rsidR="0086106E">
        <w:rPr>
          <w:rFonts w:ascii="Arial" w:eastAsia="Arial" w:hAnsi="Arial" w:cs="Arial"/>
          <w:sz w:val="18"/>
          <w:szCs w:val="18"/>
        </w:rPr>
        <w:t xml:space="preserve"> Division or Research Group, the Board may establish a Task Force, a Special Programme or a Project, or an IUFRO-led International Initiative. A Coordinator of a Task Force, a Special Programme or a Project, or an IUFRO-led International Initiative will be responsible for specific programme activities during a specified period of time (</w:t>
      </w:r>
      <w:r w:rsidR="00C703E7">
        <w:rPr>
          <w:rFonts w:ascii="Arial" w:eastAsia="Arial" w:hAnsi="Arial" w:cs="Arial"/>
          <w:sz w:val="18"/>
          <w:szCs w:val="18"/>
        </w:rPr>
        <w:t>s</w:t>
      </w:r>
      <w:r w:rsidR="0086106E">
        <w:rPr>
          <w:rFonts w:ascii="Arial" w:eastAsia="Arial" w:hAnsi="Arial" w:cs="Arial"/>
          <w:sz w:val="18"/>
          <w:szCs w:val="18"/>
        </w:rPr>
        <w:t>ee also Statutes Article XIII).</w:t>
      </w:r>
    </w:p>
    <w:p w14:paraId="38592304" w14:textId="271BD38C" w:rsidR="002C248E" w:rsidRDefault="00FF6571" w:rsidP="00FB3C14">
      <w:pPr>
        <w:tabs>
          <w:tab w:val="left" w:pos="567"/>
        </w:tabs>
        <w:spacing w:after="80"/>
        <w:ind w:left="567" w:hanging="425"/>
        <w:jc w:val="both"/>
      </w:pPr>
      <w:r>
        <w:rPr>
          <w:rFonts w:ascii="Arial" w:eastAsia="Arial" w:hAnsi="Arial" w:cs="Arial"/>
          <w:sz w:val="18"/>
          <w:szCs w:val="18"/>
        </w:rPr>
        <w:t>7</w:t>
      </w:r>
      <w:r w:rsidR="0086106E">
        <w:rPr>
          <w:rFonts w:ascii="Arial" w:eastAsia="Arial" w:hAnsi="Arial" w:cs="Arial"/>
          <w:sz w:val="18"/>
          <w:szCs w:val="18"/>
        </w:rPr>
        <w:t xml:space="preserve">.1 </w:t>
      </w:r>
      <w:r w:rsidR="0086106E">
        <w:rPr>
          <w:rFonts w:ascii="Arial" w:eastAsia="Arial" w:hAnsi="Arial" w:cs="Arial"/>
          <w:sz w:val="18"/>
          <w:szCs w:val="18"/>
        </w:rPr>
        <w:tab/>
        <w:t xml:space="preserve">The Board approves the appointment of Task Force Coordinators. Deputy Task Force Coordinators are appointed by the respective Task Force Coordinators. A Coordinator of a Task Force will report to the Board </w:t>
      </w:r>
      <w:r w:rsidR="0086106E" w:rsidRPr="009D2784">
        <w:rPr>
          <w:rFonts w:ascii="Arial" w:eastAsia="Arial" w:hAnsi="Arial" w:cs="Arial"/>
          <w:sz w:val="18"/>
          <w:szCs w:val="18"/>
        </w:rPr>
        <w:t xml:space="preserve">through the Vice-President responsible for Task Force on its activities and will inform the Executive Director. Task Forces </w:t>
      </w:r>
      <w:r w:rsidR="0086106E" w:rsidRPr="009D2784">
        <w:rPr>
          <w:rFonts w:ascii="Arial" w:eastAsia="Arial" w:hAnsi="Arial" w:cs="Arial"/>
          <w:color w:val="auto"/>
          <w:sz w:val="18"/>
          <w:szCs w:val="18"/>
        </w:rPr>
        <w:t>may be establishe</w:t>
      </w:r>
      <w:r w:rsidR="00B00FE7" w:rsidRPr="009D2784">
        <w:rPr>
          <w:rFonts w:ascii="Arial" w:eastAsia="Arial" w:hAnsi="Arial" w:cs="Arial"/>
          <w:color w:val="auto"/>
          <w:sz w:val="18"/>
          <w:szCs w:val="18"/>
        </w:rPr>
        <w:t>d for one or more years, and will normally be</w:t>
      </w:r>
      <w:r w:rsidR="0086106E" w:rsidRPr="009D2784">
        <w:rPr>
          <w:rFonts w:ascii="Arial" w:eastAsia="Arial" w:hAnsi="Arial" w:cs="Arial"/>
          <w:color w:val="auto"/>
          <w:sz w:val="18"/>
          <w:szCs w:val="18"/>
        </w:rPr>
        <w:t xml:space="preserve"> terminated prior to or at the end</w:t>
      </w:r>
      <w:r w:rsidR="0086106E" w:rsidRPr="00C55F98">
        <w:rPr>
          <w:rFonts w:ascii="Arial" w:eastAsia="Arial" w:hAnsi="Arial" w:cs="Arial"/>
          <w:color w:val="auto"/>
          <w:sz w:val="18"/>
          <w:szCs w:val="18"/>
        </w:rPr>
        <w:t xml:space="preserve"> of a five-year inter-Congress period.</w:t>
      </w:r>
    </w:p>
    <w:p w14:paraId="4EA1311C" w14:textId="5BE242F0" w:rsidR="002C248E" w:rsidRDefault="00FF6571" w:rsidP="00FB3C14">
      <w:pPr>
        <w:tabs>
          <w:tab w:val="left" w:pos="567"/>
        </w:tabs>
        <w:ind w:left="567" w:hanging="425"/>
        <w:jc w:val="both"/>
      </w:pPr>
      <w:r>
        <w:rPr>
          <w:rFonts w:ascii="Arial" w:eastAsia="Arial" w:hAnsi="Arial" w:cs="Arial"/>
          <w:sz w:val="18"/>
          <w:szCs w:val="18"/>
        </w:rPr>
        <w:lastRenderedPageBreak/>
        <w:t>7</w:t>
      </w:r>
      <w:r w:rsidR="0086106E">
        <w:rPr>
          <w:rFonts w:ascii="Arial" w:eastAsia="Arial" w:hAnsi="Arial" w:cs="Arial"/>
          <w:sz w:val="18"/>
          <w:szCs w:val="18"/>
        </w:rPr>
        <w:t xml:space="preserve">.2 </w:t>
      </w:r>
      <w:r w:rsidR="0086106E">
        <w:rPr>
          <w:rFonts w:ascii="Arial" w:eastAsia="Arial" w:hAnsi="Arial" w:cs="Arial"/>
          <w:sz w:val="18"/>
          <w:szCs w:val="18"/>
        </w:rPr>
        <w:tab/>
        <w:t>Special Programmes and Projects, and IUFRO-led International Initiatives are re-evaluated at the end of each IUFRO term and may be continued. Special Programmes or Projects located at the Headquarters are an integral part of the Secretariat and the Executive Director acts as their supervisor. A Coordinator of a Special Programme or Project or of an IUFRO-led International Initiative reports to the Board through the Executive Director.</w:t>
      </w:r>
    </w:p>
    <w:p w14:paraId="18E5E527" w14:textId="77777777" w:rsidR="002C248E" w:rsidRDefault="002C248E" w:rsidP="00FB3C14">
      <w:pPr>
        <w:tabs>
          <w:tab w:val="left" w:pos="567"/>
        </w:tabs>
        <w:ind w:left="567" w:hanging="425"/>
        <w:jc w:val="both"/>
      </w:pPr>
      <w:bookmarkStart w:id="54" w:name="h.4f1mdlm" w:colFirst="0" w:colLast="0"/>
      <w:bookmarkEnd w:id="54"/>
    </w:p>
    <w:p w14:paraId="4694C4D0" w14:textId="77777777" w:rsidR="002C248E" w:rsidRPr="00FB3C14" w:rsidRDefault="0086106E">
      <w:pPr>
        <w:tabs>
          <w:tab w:val="left" w:pos="567"/>
        </w:tabs>
        <w:spacing w:after="96"/>
        <w:ind w:left="567" w:hanging="567"/>
        <w:jc w:val="both"/>
        <w:rPr>
          <w:sz w:val="22"/>
          <w:szCs w:val="22"/>
        </w:rPr>
      </w:pPr>
      <w:r w:rsidRPr="00FB3C14">
        <w:rPr>
          <w:rFonts w:ascii="Arial" w:eastAsia="Arial" w:hAnsi="Arial" w:cs="Arial"/>
          <w:b/>
          <w:sz w:val="22"/>
          <w:szCs w:val="22"/>
        </w:rPr>
        <w:t xml:space="preserve">SECTION VI: </w:t>
      </w:r>
      <w:r w:rsidRPr="00FB3C14">
        <w:rPr>
          <w:rFonts w:ascii="Arial" w:eastAsia="Arial" w:hAnsi="Arial" w:cs="Arial"/>
          <w:b/>
          <w:i/>
          <w:sz w:val="22"/>
          <w:szCs w:val="22"/>
        </w:rPr>
        <w:t>President</w:t>
      </w:r>
    </w:p>
    <w:p w14:paraId="544F2984" w14:textId="77777777" w:rsidR="002C248E" w:rsidRDefault="0086106E" w:rsidP="00FB3C14">
      <w:pPr>
        <w:tabs>
          <w:tab w:val="left" w:pos="567"/>
        </w:tabs>
        <w:spacing w:after="80"/>
        <w:ind w:left="567" w:hanging="567"/>
        <w:jc w:val="both"/>
      </w:pPr>
      <w:r>
        <w:rPr>
          <w:rFonts w:ascii="Arial" w:eastAsia="Arial" w:hAnsi="Arial" w:cs="Arial"/>
          <w:sz w:val="18"/>
          <w:szCs w:val="18"/>
        </w:rPr>
        <w:t>(Statutes Article VIII)</w:t>
      </w:r>
    </w:p>
    <w:p w14:paraId="09F2F8EE" w14:textId="77777777" w:rsidR="002C248E" w:rsidRDefault="0086106E" w:rsidP="00FB3C14">
      <w:pPr>
        <w:tabs>
          <w:tab w:val="left" w:pos="567"/>
        </w:tabs>
        <w:spacing w:after="60"/>
        <w:ind w:left="567" w:hanging="567"/>
        <w:jc w:val="both"/>
      </w:pPr>
      <w:r>
        <w:rPr>
          <w:rFonts w:ascii="Arial" w:eastAsia="Arial" w:hAnsi="Arial" w:cs="Arial"/>
          <w:sz w:val="18"/>
          <w:szCs w:val="18"/>
        </w:rPr>
        <w:t xml:space="preserve">1 </w:t>
      </w:r>
      <w:r>
        <w:rPr>
          <w:rFonts w:ascii="Arial" w:eastAsia="Arial" w:hAnsi="Arial" w:cs="Arial"/>
          <w:sz w:val="18"/>
          <w:szCs w:val="18"/>
        </w:rPr>
        <w:tab/>
        <w:t xml:space="preserve">In guiding the Union, the President chairs the International Council, the Board and the Management Committee, and is an </w:t>
      </w:r>
      <w:r>
        <w:rPr>
          <w:rFonts w:ascii="Arial" w:eastAsia="Arial" w:hAnsi="Arial" w:cs="Arial"/>
          <w:i/>
          <w:sz w:val="18"/>
          <w:szCs w:val="18"/>
        </w:rPr>
        <w:t xml:space="preserve">ex officio </w:t>
      </w:r>
      <w:r>
        <w:rPr>
          <w:rFonts w:ascii="Arial" w:eastAsia="Arial" w:hAnsi="Arial" w:cs="Arial"/>
          <w:sz w:val="18"/>
          <w:szCs w:val="18"/>
        </w:rPr>
        <w:t>member of all other Board Committees.</w:t>
      </w:r>
    </w:p>
    <w:p w14:paraId="494467B3" w14:textId="77777777" w:rsidR="002C248E" w:rsidRDefault="0086106E" w:rsidP="00FB3C14">
      <w:pPr>
        <w:tabs>
          <w:tab w:val="left" w:pos="567"/>
        </w:tabs>
        <w:spacing w:after="60"/>
        <w:ind w:left="567" w:hanging="567"/>
        <w:jc w:val="both"/>
      </w:pPr>
      <w:r>
        <w:rPr>
          <w:rFonts w:ascii="Arial" w:eastAsia="Arial" w:hAnsi="Arial" w:cs="Arial"/>
          <w:sz w:val="18"/>
          <w:szCs w:val="18"/>
        </w:rPr>
        <w:t xml:space="preserve">2 </w:t>
      </w:r>
      <w:r>
        <w:rPr>
          <w:rFonts w:ascii="Arial" w:eastAsia="Arial" w:hAnsi="Arial" w:cs="Arial"/>
          <w:sz w:val="18"/>
          <w:szCs w:val="18"/>
        </w:rPr>
        <w:tab/>
        <w:t>The President serves as Chair of IUFRO Congresses.</w:t>
      </w:r>
    </w:p>
    <w:p w14:paraId="604B226E" w14:textId="77777777" w:rsidR="002C248E" w:rsidRDefault="0086106E" w:rsidP="00FB3C14">
      <w:pPr>
        <w:tabs>
          <w:tab w:val="left" w:pos="567"/>
        </w:tabs>
        <w:spacing w:after="60"/>
        <w:ind w:left="567" w:hanging="567"/>
        <w:jc w:val="both"/>
      </w:pPr>
      <w:r>
        <w:rPr>
          <w:rFonts w:ascii="Arial" w:eastAsia="Arial" w:hAnsi="Arial" w:cs="Arial"/>
          <w:sz w:val="18"/>
          <w:szCs w:val="18"/>
        </w:rPr>
        <w:t xml:space="preserve">3 </w:t>
      </w:r>
      <w:r>
        <w:rPr>
          <w:rFonts w:ascii="Arial" w:eastAsia="Arial" w:hAnsi="Arial" w:cs="Arial"/>
          <w:sz w:val="18"/>
          <w:szCs w:val="18"/>
        </w:rPr>
        <w:tab/>
        <w:t>The President is responsible for liaison and relations with other international or national organizations.</w:t>
      </w:r>
    </w:p>
    <w:p w14:paraId="3D74BF16" w14:textId="77777777" w:rsidR="002C248E" w:rsidRDefault="0086106E" w:rsidP="00FB3C14">
      <w:pPr>
        <w:tabs>
          <w:tab w:val="left" w:pos="567"/>
        </w:tabs>
        <w:spacing w:after="60"/>
        <w:ind w:left="567" w:hanging="567"/>
        <w:jc w:val="both"/>
      </w:pPr>
      <w:r>
        <w:rPr>
          <w:rFonts w:ascii="Arial" w:eastAsia="Arial" w:hAnsi="Arial" w:cs="Arial"/>
          <w:sz w:val="18"/>
          <w:szCs w:val="18"/>
        </w:rPr>
        <w:t xml:space="preserve">4 </w:t>
      </w:r>
      <w:r>
        <w:rPr>
          <w:rFonts w:ascii="Arial" w:eastAsia="Arial" w:hAnsi="Arial" w:cs="Arial"/>
          <w:sz w:val="18"/>
          <w:szCs w:val="18"/>
        </w:rPr>
        <w:tab/>
        <w:t>The President oversees the preparation and publication of the Annual Report of IUFRO’s activities.</w:t>
      </w:r>
    </w:p>
    <w:p w14:paraId="42D382C3" w14:textId="77777777" w:rsidR="002C248E" w:rsidRDefault="002C248E" w:rsidP="00FB3C14">
      <w:pPr>
        <w:tabs>
          <w:tab w:val="left" w:pos="567"/>
        </w:tabs>
        <w:ind w:left="567" w:hanging="567"/>
        <w:jc w:val="both"/>
      </w:pPr>
      <w:bookmarkStart w:id="55" w:name="h.2u6wntf" w:colFirst="0" w:colLast="0"/>
      <w:bookmarkEnd w:id="55"/>
    </w:p>
    <w:p w14:paraId="474C4F87" w14:textId="77777777" w:rsidR="002C248E" w:rsidRPr="00FB3C14" w:rsidRDefault="0086106E">
      <w:pPr>
        <w:tabs>
          <w:tab w:val="left" w:pos="567"/>
        </w:tabs>
        <w:spacing w:after="96"/>
        <w:rPr>
          <w:sz w:val="22"/>
          <w:szCs w:val="22"/>
          <w:lang w:val="fr-FR"/>
        </w:rPr>
      </w:pPr>
      <w:r w:rsidRPr="00FB3C14">
        <w:rPr>
          <w:rFonts w:ascii="Arial" w:eastAsia="Arial" w:hAnsi="Arial" w:cs="Arial"/>
          <w:b/>
          <w:sz w:val="22"/>
          <w:szCs w:val="22"/>
          <w:lang w:val="fr-FR"/>
        </w:rPr>
        <w:t xml:space="preserve">SECTION VII: </w:t>
      </w:r>
      <w:r w:rsidRPr="00FB3C14">
        <w:rPr>
          <w:rFonts w:ascii="Arial" w:eastAsia="Arial" w:hAnsi="Arial" w:cs="Arial"/>
          <w:b/>
          <w:i/>
          <w:sz w:val="22"/>
          <w:szCs w:val="22"/>
          <w:lang w:val="fr-FR"/>
        </w:rPr>
        <w:t>Divisions</w:t>
      </w:r>
    </w:p>
    <w:p w14:paraId="5593BBF8" w14:textId="77777777" w:rsidR="002C248E" w:rsidRPr="0086106E" w:rsidRDefault="0086106E" w:rsidP="00FB3C14">
      <w:pPr>
        <w:tabs>
          <w:tab w:val="left" w:pos="567"/>
        </w:tabs>
        <w:spacing w:after="80"/>
        <w:rPr>
          <w:lang w:val="fr-FR"/>
        </w:rPr>
      </w:pPr>
      <w:r w:rsidRPr="0086106E">
        <w:rPr>
          <w:rFonts w:ascii="Arial" w:eastAsia="Arial" w:hAnsi="Arial" w:cs="Arial"/>
          <w:sz w:val="18"/>
          <w:szCs w:val="18"/>
          <w:lang w:val="fr-FR"/>
        </w:rPr>
        <w:t>(</w:t>
      </w:r>
      <w:proofErr w:type="spellStart"/>
      <w:r w:rsidRPr="0086106E">
        <w:rPr>
          <w:rFonts w:ascii="Arial" w:eastAsia="Arial" w:hAnsi="Arial" w:cs="Arial"/>
          <w:sz w:val="18"/>
          <w:szCs w:val="18"/>
          <w:lang w:val="fr-FR"/>
        </w:rPr>
        <w:t>Statutes</w:t>
      </w:r>
      <w:proofErr w:type="spellEnd"/>
      <w:r w:rsidRPr="0086106E">
        <w:rPr>
          <w:rFonts w:ascii="Arial" w:eastAsia="Arial" w:hAnsi="Arial" w:cs="Arial"/>
          <w:sz w:val="18"/>
          <w:szCs w:val="18"/>
          <w:lang w:val="fr-FR"/>
        </w:rPr>
        <w:t xml:space="preserve"> Article XI)</w:t>
      </w:r>
    </w:p>
    <w:p w14:paraId="2F5092B4" w14:textId="7E4AB2A4" w:rsidR="002C248E" w:rsidRDefault="0086106E" w:rsidP="00FB3C14">
      <w:pPr>
        <w:numPr>
          <w:ilvl w:val="0"/>
          <w:numId w:val="6"/>
        </w:numPr>
        <w:tabs>
          <w:tab w:val="left" w:pos="567"/>
        </w:tabs>
        <w:spacing w:after="80"/>
        <w:ind w:left="567" w:hanging="567"/>
        <w:jc w:val="both"/>
        <w:rPr>
          <w:rFonts w:ascii="Arial" w:eastAsia="Arial" w:hAnsi="Arial" w:cs="Arial"/>
          <w:sz w:val="18"/>
          <w:szCs w:val="18"/>
        </w:rPr>
      </w:pPr>
      <w:r>
        <w:rPr>
          <w:rFonts w:ascii="Arial" w:eastAsia="Arial" w:hAnsi="Arial" w:cs="Arial"/>
          <w:sz w:val="18"/>
          <w:szCs w:val="18"/>
        </w:rPr>
        <w:t xml:space="preserve">There are nine Divisions, subdivided into Research Groups and Working Parties. The Terms of Reference for Division </w:t>
      </w:r>
      <w:r w:rsidR="00CD4CDF" w:rsidRPr="00E71B36">
        <w:rPr>
          <w:rFonts w:ascii="Arial" w:eastAsia="Arial" w:hAnsi="Arial" w:cs="Arial"/>
          <w:sz w:val="18"/>
          <w:szCs w:val="18"/>
        </w:rPr>
        <w:t>Co-</w:t>
      </w:r>
      <w:r w:rsidRPr="00E71B36">
        <w:rPr>
          <w:rFonts w:ascii="Arial" w:eastAsia="Arial" w:hAnsi="Arial" w:cs="Arial"/>
          <w:sz w:val="18"/>
          <w:szCs w:val="18"/>
        </w:rPr>
        <w:t>C</w:t>
      </w:r>
      <w:r>
        <w:rPr>
          <w:rFonts w:ascii="Arial" w:eastAsia="Arial" w:hAnsi="Arial" w:cs="Arial"/>
          <w:sz w:val="18"/>
          <w:szCs w:val="18"/>
        </w:rPr>
        <w:t>oordinators are given in part 2 of this Section. The scope of activities for each Division is as follows:</w:t>
      </w:r>
    </w:p>
    <w:p w14:paraId="72C0A888" w14:textId="6D7EA2C7"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1 – Silviculture</w:t>
      </w:r>
    </w:p>
    <w:p w14:paraId="640E6B1B" w14:textId="77777777" w:rsidR="002C248E" w:rsidRDefault="0086106E" w:rsidP="00FB3C14">
      <w:pPr>
        <w:tabs>
          <w:tab w:val="left" w:pos="567"/>
        </w:tabs>
        <w:spacing w:after="80"/>
        <w:ind w:left="567" w:hanging="567"/>
        <w:jc w:val="both"/>
      </w:pPr>
      <w:r>
        <w:rPr>
          <w:rFonts w:ascii="Arial" w:eastAsia="Arial" w:hAnsi="Arial" w:cs="Arial"/>
          <w:sz w:val="18"/>
          <w:szCs w:val="18"/>
        </w:rPr>
        <w:tab/>
        <w:t>This Division includes the study of forest and ecosystem management; stand establishment and treatment (including fertilization); agroforestry; biomass for energy; restoration of degraded sites; mountain zone and arid zone silviculture; tropical, boreal and temperate zone silviculture; and natural (extensive) and artificial (intensive) silvicultural systems.</w:t>
      </w:r>
    </w:p>
    <w:p w14:paraId="7E04CA0A" w14:textId="2E37908C"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2 – Physiology and Genetics</w:t>
      </w:r>
    </w:p>
    <w:p w14:paraId="18C7D999" w14:textId="77777777" w:rsidR="002C248E" w:rsidRDefault="0086106E" w:rsidP="00FB3C14">
      <w:pPr>
        <w:tabs>
          <w:tab w:val="left" w:pos="567"/>
        </w:tabs>
        <w:spacing w:after="80"/>
        <w:ind w:left="567" w:hanging="567"/>
        <w:jc w:val="both"/>
      </w:pPr>
      <w:r>
        <w:rPr>
          <w:rFonts w:ascii="Arial" w:eastAsia="Arial" w:hAnsi="Arial" w:cs="Arial"/>
          <w:sz w:val="18"/>
          <w:szCs w:val="18"/>
        </w:rPr>
        <w:tab/>
        <w:t>This Division includes research on: the physiology of tree xylem, stem, canopy and roots, the tree as a whole and sexual and vegetative reproduction; breeding and genetic resources of conifers, hardwoods and tropical woody plants; mathematical and biological genetics of trees and tree populations, including molecular and cellular genetics; seed physiology and technology; and the legislation of reproductive material.</w:t>
      </w:r>
    </w:p>
    <w:p w14:paraId="26EB3BCC" w14:textId="24B12633"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3 – Forest Operations Engineering and Management</w:t>
      </w:r>
    </w:p>
    <w:p w14:paraId="2961C85E" w14:textId="77777777" w:rsidR="002C248E" w:rsidRDefault="0086106E" w:rsidP="00FB3C14">
      <w:pPr>
        <w:tabs>
          <w:tab w:val="left" w:pos="567"/>
        </w:tabs>
        <w:spacing w:after="80"/>
        <w:ind w:left="567" w:hanging="567"/>
        <w:jc w:val="both"/>
      </w:pPr>
      <w:r>
        <w:rPr>
          <w:rFonts w:ascii="Arial" w:eastAsia="Arial" w:hAnsi="Arial" w:cs="Arial"/>
          <w:sz w:val="18"/>
          <w:szCs w:val="18"/>
        </w:rPr>
        <w:tab/>
        <w:t>The Division’s area of activity includes all aspects of forest engineering (including forest infrastructure, machinery, and operational methods in all forestry practices and in all types and ages of forests); operations in forest nurseries; operations related to silvicultural activities; operational planning, management, modelling, information systems, and control; work study, payment methods and labour productivity; ergonomics, including health and safety; operations related to small-scale forestry; harvesting and in-woods utilization of both timber and non-timber forest products; logistics; and the interface between forest operations and environmental protection, including site impacts.</w:t>
      </w:r>
    </w:p>
    <w:p w14:paraId="586547C8" w14:textId="3B13361D" w:rsidR="002C248E" w:rsidRDefault="00FB3C14" w:rsidP="00FB3C14">
      <w:pPr>
        <w:tabs>
          <w:tab w:val="left" w:pos="567"/>
        </w:tabs>
        <w:spacing w:after="80"/>
        <w:jc w:val="both"/>
      </w:pPr>
      <w:r>
        <w:rPr>
          <w:rFonts w:ascii="Arial" w:eastAsia="Arial" w:hAnsi="Arial" w:cs="Arial"/>
          <w:b/>
          <w:sz w:val="18"/>
          <w:szCs w:val="18"/>
        </w:rPr>
        <w:tab/>
      </w:r>
      <w:r w:rsidR="0086106E">
        <w:rPr>
          <w:rFonts w:ascii="Arial" w:eastAsia="Arial" w:hAnsi="Arial" w:cs="Arial"/>
          <w:b/>
          <w:sz w:val="18"/>
          <w:szCs w:val="18"/>
        </w:rPr>
        <w:t>Division 4 – Forest Assessment, Modelling and Management</w:t>
      </w:r>
    </w:p>
    <w:p w14:paraId="407FA80F" w14:textId="474A2AD2" w:rsidR="002C248E" w:rsidRDefault="0086106E" w:rsidP="00FB3C14">
      <w:pPr>
        <w:tabs>
          <w:tab w:val="left" w:pos="567"/>
        </w:tabs>
        <w:spacing w:after="80"/>
        <w:ind w:left="567" w:hanging="567"/>
        <w:jc w:val="both"/>
      </w:pPr>
      <w:r>
        <w:rPr>
          <w:rFonts w:ascii="Arial" w:eastAsia="Arial" w:hAnsi="Arial" w:cs="Arial"/>
          <w:sz w:val="18"/>
          <w:szCs w:val="18"/>
        </w:rPr>
        <w:tab/>
        <w:t xml:space="preserve">This Division includes: studies of growth and yield (including mensuration); forest resource inventory (collection and analysis of resource data); planning </w:t>
      </w:r>
      <w:r w:rsidR="001E455A">
        <w:rPr>
          <w:rFonts w:ascii="Arial" w:eastAsia="Arial" w:hAnsi="Arial" w:cs="Arial"/>
          <w:sz w:val="18"/>
          <w:szCs w:val="18"/>
        </w:rPr>
        <w:t xml:space="preserve">for sustainable forest management; </w:t>
      </w:r>
      <w:r>
        <w:rPr>
          <w:rFonts w:ascii="Arial" w:eastAsia="Arial" w:hAnsi="Arial" w:cs="Arial"/>
          <w:sz w:val="18"/>
          <w:szCs w:val="18"/>
        </w:rPr>
        <w:t>managerial economics; remote sensing</w:t>
      </w:r>
      <w:r w:rsidR="001E455A">
        <w:rPr>
          <w:rFonts w:ascii="Arial" w:eastAsia="Arial" w:hAnsi="Arial" w:cs="Arial"/>
          <w:sz w:val="18"/>
          <w:szCs w:val="18"/>
        </w:rPr>
        <w:t xml:space="preserve"> technology</w:t>
      </w:r>
      <w:r>
        <w:rPr>
          <w:rFonts w:ascii="Arial" w:eastAsia="Arial" w:hAnsi="Arial" w:cs="Arial"/>
          <w:sz w:val="18"/>
          <w:szCs w:val="18"/>
        </w:rPr>
        <w:t xml:space="preserve">; </w:t>
      </w:r>
      <w:r w:rsidR="001E455A">
        <w:rPr>
          <w:rFonts w:ascii="Arial" w:eastAsia="Arial" w:hAnsi="Arial" w:cs="Arial"/>
          <w:sz w:val="18"/>
          <w:szCs w:val="18"/>
        </w:rPr>
        <w:t xml:space="preserve">forest </w:t>
      </w:r>
      <w:r>
        <w:rPr>
          <w:rFonts w:ascii="Arial" w:eastAsia="Arial" w:hAnsi="Arial" w:cs="Arial"/>
          <w:sz w:val="18"/>
          <w:szCs w:val="18"/>
        </w:rPr>
        <w:t xml:space="preserve">management </w:t>
      </w:r>
      <w:r w:rsidR="001E455A">
        <w:rPr>
          <w:rFonts w:ascii="Arial" w:eastAsia="Arial" w:hAnsi="Arial" w:cs="Arial"/>
          <w:sz w:val="18"/>
          <w:szCs w:val="18"/>
        </w:rPr>
        <w:t xml:space="preserve">systems for </w:t>
      </w:r>
      <w:r>
        <w:rPr>
          <w:rFonts w:ascii="Arial" w:eastAsia="Arial" w:hAnsi="Arial" w:cs="Arial"/>
          <w:sz w:val="18"/>
          <w:szCs w:val="18"/>
        </w:rPr>
        <w:t xml:space="preserve">forest enterprises; statistical methods, </w:t>
      </w:r>
      <w:r w:rsidR="001E455A">
        <w:rPr>
          <w:rFonts w:ascii="Arial" w:eastAsia="Arial" w:hAnsi="Arial" w:cs="Arial"/>
          <w:sz w:val="18"/>
          <w:szCs w:val="18"/>
        </w:rPr>
        <w:t xml:space="preserve">an </w:t>
      </w:r>
      <w:r>
        <w:rPr>
          <w:rFonts w:ascii="Arial" w:eastAsia="Arial" w:hAnsi="Arial" w:cs="Arial"/>
          <w:sz w:val="18"/>
          <w:szCs w:val="18"/>
        </w:rPr>
        <w:t xml:space="preserve">mathematics and computer </w:t>
      </w:r>
      <w:r w:rsidR="001E455A">
        <w:rPr>
          <w:rFonts w:ascii="Arial" w:eastAsia="Arial" w:hAnsi="Arial" w:cs="Arial"/>
          <w:sz w:val="18"/>
          <w:szCs w:val="18"/>
        </w:rPr>
        <w:t>applications</w:t>
      </w:r>
      <w:r>
        <w:rPr>
          <w:rFonts w:ascii="Arial" w:eastAsia="Arial" w:hAnsi="Arial" w:cs="Arial"/>
          <w:sz w:val="18"/>
          <w:szCs w:val="18"/>
        </w:rPr>
        <w:t>.</w:t>
      </w:r>
    </w:p>
    <w:p w14:paraId="6AD74B2B" w14:textId="6B0FCA3A"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5 – Forest Products</w:t>
      </w:r>
    </w:p>
    <w:p w14:paraId="606BB3D2" w14:textId="77777777" w:rsidR="002C248E" w:rsidRDefault="0086106E" w:rsidP="00FB3C14">
      <w:pPr>
        <w:tabs>
          <w:tab w:val="left" w:pos="567"/>
        </w:tabs>
        <w:spacing w:after="80"/>
        <w:ind w:left="567" w:hanging="567"/>
        <w:jc w:val="both"/>
      </w:pPr>
      <w:r>
        <w:rPr>
          <w:rFonts w:ascii="Arial" w:eastAsia="Arial" w:hAnsi="Arial" w:cs="Arial"/>
          <w:sz w:val="18"/>
          <w:szCs w:val="18"/>
        </w:rPr>
        <w:tab/>
        <w:t>This Division includes research on the fundamental nature of wood and other forest products, and their utilization, including: their microscopic and macroscopic properties; their engineering properties and structural utilization; their protection in storage and use; and their physics, drying, conversion, and performance in use. It includes also research on the production, characteristics, and use of non-wood forest products.</w:t>
      </w:r>
    </w:p>
    <w:p w14:paraId="535E950A" w14:textId="57CE0F27"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6 – Social Aspects of Forests and Forestry</w:t>
      </w:r>
    </w:p>
    <w:p w14:paraId="6E8879B8" w14:textId="6A2B18A7" w:rsidR="002C248E" w:rsidRDefault="0086106E" w:rsidP="00FB3C14">
      <w:pPr>
        <w:tabs>
          <w:tab w:val="left" w:pos="567"/>
        </w:tabs>
        <w:spacing w:after="80"/>
        <w:ind w:left="567" w:hanging="567"/>
        <w:jc w:val="both"/>
      </w:pPr>
      <w:r>
        <w:rPr>
          <w:rFonts w:ascii="Arial" w:eastAsia="Arial" w:hAnsi="Arial" w:cs="Arial"/>
          <w:sz w:val="18"/>
          <w:szCs w:val="18"/>
        </w:rPr>
        <w:tab/>
        <w:t xml:space="preserve">This Division includes: forest </w:t>
      </w:r>
      <w:r w:rsidR="001E455A">
        <w:rPr>
          <w:rFonts w:ascii="Arial" w:eastAsia="Arial" w:hAnsi="Arial" w:cs="Arial"/>
          <w:sz w:val="18"/>
          <w:szCs w:val="18"/>
        </w:rPr>
        <w:t xml:space="preserve">and human health; forest education; forest ethics; gender and forestry; landscape planning and management; nature-based tourism; nature conservation and protected areas; </w:t>
      </w:r>
      <w:r>
        <w:rPr>
          <w:rFonts w:ascii="Arial" w:eastAsia="Arial" w:hAnsi="Arial" w:cs="Arial"/>
          <w:sz w:val="18"/>
          <w:szCs w:val="18"/>
        </w:rPr>
        <w:t>recreation</w:t>
      </w:r>
      <w:r w:rsidR="001E455A">
        <w:rPr>
          <w:rFonts w:ascii="Arial" w:eastAsia="Arial" w:hAnsi="Arial" w:cs="Arial"/>
          <w:sz w:val="18"/>
          <w:szCs w:val="18"/>
        </w:rPr>
        <w:t xml:space="preserve">; rural development and </w:t>
      </w:r>
      <w:r>
        <w:rPr>
          <w:rFonts w:ascii="Arial" w:eastAsia="Arial" w:hAnsi="Arial" w:cs="Arial"/>
          <w:sz w:val="18"/>
          <w:szCs w:val="18"/>
        </w:rPr>
        <w:t>urban forestry</w:t>
      </w:r>
      <w:r w:rsidR="001E455A">
        <w:rPr>
          <w:rFonts w:ascii="Arial" w:eastAsia="Arial" w:hAnsi="Arial" w:cs="Arial"/>
          <w:sz w:val="18"/>
          <w:szCs w:val="18"/>
        </w:rPr>
        <w:t>.</w:t>
      </w:r>
      <w:r>
        <w:rPr>
          <w:rFonts w:ascii="Arial" w:eastAsia="Arial" w:hAnsi="Arial" w:cs="Arial"/>
          <w:sz w:val="18"/>
          <w:szCs w:val="18"/>
        </w:rPr>
        <w:t xml:space="preserve">  </w:t>
      </w:r>
    </w:p>
    <w:p w14:paraId="4FEEE7F8" w14:textId="17281D38"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7 – Forest Health</w:t>
      </w:r>
    </w:p>
    <w:p w14:paraId="1B4605F0" w14:textId="77777777" w:rsidR="002C248E" w:rsidRDefault="0086106E" w:rsidP="00FB3C14">
      <w:pPr>
        <w:tabs>
          <w:tab w:val="left" w:pos="567"/>
        </w:tabs>
        <w:spacing w:after="80"/>
        <w:ind w:left="567" w:hanging="567"/>
        <w:jc w:val="both"/>
      </w:pPr>
      <w:r>
        <w:rPr>
          <w:rFonts w:ascii="Arial" w:eastAsia="Arial" w:hAnsi="Arial" w:cs="Arial"/>
          <w:sz w:val="18"/>
          <w:szCs w:val="18"/>
        </w:rPr>
        <w:tab/>
        <w:t>This Division includes research on: physiological and genetic interactions between trees and harmful biotic impacts, including resistance mechanisms; biological and applied aspects of tree diseases; environment/pathogen interactions in forest decline; the biology and control of forest tree insects; and impacts of air pollution on forest trees and forest ecosystems, including diagnosis, monitoring, biology, genetics and treatment of polluted forests and other wooded lands.</w:t>
      </w:r>
    </w:p>
    <w:p w14:paraId="0EE595F7" w14:textId="78F59CD8"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8 – Forest Environment</w:t>
      </w:r>
    </w:p>
    <w:p w14:paraId="18B6CC85" w14:textId="2EFEA3B1" w:rsidR="002C248E" w:rsidRDefault="0086106E" w:rsidP="00FB3C14">
      <w:pPr>
        <w:tabs>
          <w:tab w:val="left" w:pos="567"/>
        </w:tabs>
        <w:spacing w:after="80"/>
        <w:ind w:left="567" w:hanging="567"/>
        <w:jc w:val="both"/>
      </w:pPr>
      <w:r>
        <w:rPr>
          <w:rFonts w:ascii="Arial" w:eastAsia="Arial" w:hAnsi="Arial" w:cs="Arial"/>
          <w:sz w:val="18"/>
          <w:szCs w:val="18"/>
        </w:rPr>
        <w:lastRenderedPageBreak/>
        <w:tab/>
        <w:t xml:space="preserve">This Division includes study of forest ecosystems; site research and site classification; forest hydrology (including water quality); natural disasters and mitigation measures; forest fire prevention and control; wildlife and its habitats; biodiversity; </w:t>
      </w:r>
      <w:r w:rsidR="005400EB">
        <w:rPr>
          <w:rFonts w:ascii="Arial" w:eastAsia="Arial" w:hAnsi="Arial" w:cs="Arial"/>
          <w:sz w:val="18"/>
          <w:szCs w:val="18"/>
        </w:rPr>
        <w:t>air pollution, climate change and forests.</w:t>
      </w:r>
    </w:p>
    <w:p w14:paraId="60A5E88B" w14:textId="018F10D2" w:rsidR="002C248E" w:rsidRDefault="00FB3C14" w:rsidP="00FB3C14">
      <w:pPr>
        <w:tabs>
          <w:tab w:val="left" w:pos="567"/>
        </w:tabs>
        <w:spacing w:after="80"/>
        <w:ind w:left="567" w:hanging="567"/>
        <w:jc w:val="both"/>
      </w:pPr>
      <w:r>
        <w:rPr>
          <w:rFonts w:ascii="Arial" w:eastAsia="Arial" w:hAnsi="Arial" w:cs="Arial"/>
          <w:b/>
          <w:sz w:val="18"/>
          <w:szCs w:val="18"/>
        </w:rPr>
        <w:tab/>
      </w:r>
      <w:r w:rsidR="0086106E">
        <w:rPr>
          <w:rFonts w:ascii="Arial" w:eastAsia="Arial" w:hAnsi="Arial" w:cs="Arial"/>
          <w:b/>
          <w:sz w:val="18"/>
          <w:szCs w:val="18"/>
        </w:rPr>
        <w:t>Division 9 – Forest Policy and Economics</w:t>
      </w:r>
    </w:p>
    <w:p w14:paraId="57D6FD01" w14:textId="75E03B17" w:rsidR="002C248E" w:rsidRDefault="0086106E" w:rsidP="00FB3C14">
      <w:pPr>
        <w:tabs>
          <w:tab w:val="left" w:pos="567"/>
        </w:tabs>
        <w:ind w:left="567" w:hanging="567"/>
        <w:jc w:val="both"/>
        <w:rPr>
          <w:rFonts w:ascii="Arial" w:eastAsia="Arial" w:hAnsi="Arial" w:cs="Arial"/>
          <w:sz w:val="18"/>
          <w:szCs w:val="18"/>
        </w:rPr>
      </w:pPr>
      <w:r>
        <w:rPr>
          <w:rFonts w:ascii="Arial" w:eastAsia="Arial" w:hAnsi="Arial" w:cs="Arial"/>
          <w:sz w:val="18"/>
          <w:szCs w:val="18"/>
        </w:rPr>
        <w:tab/>
        <w:t>The Division includes: information services and knowledge organization; management of forest research; forest and woodland history; forest sector analysis; social and economic aspects of forestry; forest policy and governance; forest law and environmental legislation.</w:t>
      </w:r>
    </w:p>
    <w:p w14:paraId="3647E023" w14:textId="77777777" w:rsidR="004B13B8" w:rsidRDefault="004B13B8" w:rsidP="00FB3C14">
      <w:pPr>
        <w:tabs>
          <w:tab w:val="left" w:pos="567"/>
        </w:tabs>
        <w:ind w:left="567" w:hanging="567"/>
        <w:jc w:val="both"/>
        <w:rPr>
          <w:rFonts w:ascii="Arial" w:eastAsia="Arial" w:hAnsi="Arial" w:cs="Arial"/>
          <w:sz w:val="18"/>
          <w:szCs w:val="18"/>
        </w:rPr>
      </w:pPr>
    </w:p>
    <w:p w14:paraId="501E44AA" w14:textId="1B58D65B" w:rsidR="002C248E" w:rsidRPr="00E71B36" w:rsidRDefault="0086106E" w:rsidP="00FB3C14">
      <w:pPr>
        <w:tabs>
          <w:tab w:val="left" w:pos="567"/>
        </w:tabs>
        <w:spacing w:after="80"/>
        <w:ind w:left="567" w:hanging="567"/>
        <w:jc w:val="both"/>
      </w:pPr>
      <w:r>
        <w:rPr>
          <w:rFonts w:ascii="Arial" w:eastAsia="Arial" w:hAnsi="Arial" w:cs="Arial"/>
          <w:sz w:val="18"/>
          <w:szCs w:val="18"/>
        </w:rPr>
        <w:t xml:space="preserve">2 </w:t>
      </w:r>
      <w:r>
        <w:rPr>
          <w:rFonts w:ascii="Arial" w:eastAsia="Arial" w:hAnsi="Arial" w:cs="Arial"/>
          <w:sz w:val="18"/>
          <w:szCs w:val="18"/>
        </w:rPr>
        <w:tab/>
      </w:r>
      <w:r w:rsidRPr="00E71B36">
        <w:rPr>
          <w:rFonts w:ascii="Arial" w:eastAsia="Arial" w:hAnsi="Arial" w:cs="Arial"/>
          <w:b/>
          <w:sz w:val="18"/>
          <w:szCs w:val="18"/>
        </w:rPr>
        <w:t xml:space="preserve">Division </w:t>
      </w:r>
      <w:r w:rsidR="00CD4CDF" w:rsidRPr="00E71B36">
        <w:rPr>
          <w:rFonts w:ascii="Arial" w:eastAsia="Arial" w:hAnsi="Arial" w:cs="Arial"/>
          <w:b/>
          <w:sz w:val="18"/>
          <w:szCs w:val="18"/>
        </w:rPr>
        <w:t>Co-</w:t>
      </w:r>
      <w:r w:rsidRPr="00E71B36">
        <w:rPr>
          <w:rFonts w:ascii="Arial" w:eastAsia="Arial" w:hAnsi="Arial" w:cs="Arial"/>
          <w:b/>
          <w:sz w:val="18"/>
          <w:szCs w:val="18"/>
        </w:rPr>
        <w:t>Coordinators</w:t>
      </w:r>
    </w:p>
    <w:p w14:paraId="343D1D7A" w14:textId="0865E1AC"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ab/>
        <w:t xml:space="preserve">The main responsibilities of a Division </w:t>
      </w:r>
      <w:r w:rsidR="00CD4CDF" w:rsidRPr="00E71B36">
        <w:rPr>
          <w:rFonts w:ascii="Arial" w:eastAsia="Arial" w:hAnsi="Arial" w:cs="Arial"/>
          <w:sz w:val="18"/>
          <w:szCs w:val="18"/>
        </w:rPr>
        <w:t>Co-</w:t>
      </w:r>
      <w:r w:rsidRPr="00E71B36">
        <w:rPr>
          <w:rFonts w:ascii="Arial" w:eastAsia="Arial" w:hAnsi="Arial" w:cs="Arial"/>
          <w:sz w:val="18"/>
          <w:szCs w:val="18"/>
        </w:rPr>
        <w:t>Coordinator</w:t>
      </w:r>
      <w:r w:rsidRPr="00E71B36">
        <w:rPr>
          <w:rFonts w:ascii="Arial" w:eastAsia="Arial" w:hAnsi="Arial" w:cs="Arial"/>
          <w:b/>
          <w:sz w:val="18"/>
          <w:szCs w:val="18"/>
        </w:rPr>
        <w:t xml:space="preserve"> </w:t>
      </w:r>
      <w:r w:rsidRPr="00E71B36">
        <w:rPr>
          <w:rFonts w:ascii="Arial" w:eastAsia="Arial" w:hAnsi="Arial" w:cs="Arial"/>
          <w:sz w:val="18"/>
          <w:szCs w:val="18"/>
        </w:rPr>
        <w:t>are:</w:t>
      </w:r>
    </w:p>
    <w:p w14:paraId="27A0A47E" w14:textId="77777777" w:rsidR="002C248E" w:rsidRPr="00E71B36" w:rsidRDefault="0086106E" w:rsidP="00FB3C14">
      <w:pPr>
        <w:tabs>
          <w:tab w:val="left" w:pos="567"/>
        </w:tabs>
        <w:spacing w:after="80"/>
        <w:ind w:left="711" w:hanging="567"/>
        <w:jc w:val="both"/>
      </w:pPr>
      <w:r w:rsidRPr="00E71B36">
        <w:rPr>
          <w:rFonts w:ascii="Arial" w:eastAsia="Arial" w:hAnsi="Arial" w:cs="Arial"/>
          <w:sz w:val="18"/>
          <w:szCs w:val="18"/>
        </w:rPr>
        <w:t xml:space="preserve">2.1 </w:t>
      </w:r>
      <w:r w:rsidRPr="00E71B36">
        <w:rPr>
          <w:rFonts w:ascii="Arial" w:eastAsia="Arial" w:hAnsi="Arial" w:cs="Arial"/>
          <w:sz w:val="18"/>
          <w:szCs w:val="18"/>
        </w:rPr>
        <w:tab/>
        <w:t>To represent the Division’s Research Groups on the Board.</w:t>
      </w:r>
    </w:p>
    <w:p w14:paraId="58D34113" w14:textId="487C3558" w:rsidR="002C248E" w:rsidRPr="00E71B36" w:rsidRDefault="0086106E" w:rsidP="00FB3C14">
      <w:pPr>
        <w:tabs>
          <w:tab w:val="left" w:pos="567"/>
        </w:tabs>
        <w:spacing w:after="80"/>
        <w:ind w:left="567" w:hanging="423"/>
        <w:jc w:val="both"/>
      </w:pPr>
      <w:r w:rsidRPr="00E71B36">
        <w:rPr>
          <w:rFonts w:ascii="Arial" w:eastAsia="Arial" w:hAnsi="Arial" w:cs="Arial"/>
          <w:sz w:val="18"/>
          <w:szCs w:val="18"/>
        </w:rPr>
        <w:t xml:space="preserve">2.2 </w:t>
      </w:r>
      <w:r w:rsidRPr="00E71B36">
        <w:rPr>
          <w:rFonts w:ascii="Arial" w:eastAsia="Arial" w:hAnsi="Arial" w:cs="Arial"/>
          <w:sz w:val="18"/>
          <w:szCs w:val="18"/>
        </w:rPr>
        <w:tab/>
        <w:t xml:space="preserve">To facilitate the establishment </w:t>
      </w:r>
      <w:r w:rsidRPr="00E71B36">
        <w:rPr>
          <w:rFonts w:ascii="Arial" w:eastAsia="Arial" w:hAnsi="Arial" w:cs="Arial"/>
          <w:color w:val="auto"/>
          <w:sz w:val="18"/>
          <w:szCs w:val="18"/>
        </w:rPr>
        <w:t xml:space="preserve">and promote the activities </w:t>
      </w:r>
      <w:r w:rsidRPr="00E71B36">
        <w:rPr>
          <w:rFonts w:ascii="Arial" w:eastAsia="Arial" w:hAnsi="Arial" w:cs="Arial"/>
          <w:sz w:val="18"/>
          <w:szCs w:val="18"/>
        </w:rPr>
        <w:t xml:space="preserve">of </w:t>
      </w:r>
      <w:r w:rsidR="002B0183" w:rsidRPr="00E71B36">
        <w:rPr>
          <w:rFonts w:ascii="Arial" w:eastAsia="Arial" w:hAnsi="Arial" w:cs="Arial"/>
          <w:sz w:val="18"/>
          <w:szCs w:val="18"/>
        </w:rPr>
        <w:t xml:space="preserve">Research Groups and </w:t>
      </w:r>
      <w:r w:rsidRPr="00E71B36">
        <w:rPr>
          <w:rFonts w:ascii="Arial" w:eastAsia="Arial" w:hAnsi="Arial" w:cs="Arial"/>
          <w:sz w:val="18"/>
          <w:szCs w:val="18"/>
        </w:rPr>
        <w:t xml:space="preserve">Working Parties and, subject to approval by the Board, </w:t>
      </w:r>
      <w:r w:rsidR="000D629B" w:rsidRPr="00E71B36">
        <w:rPr>
          <w:rFonts w:ascii="Arial" w:eastAsia="Arial" w:hAnsi="Arial" w:cs="Arial"/>
          <w:sz w:val="18"/>
          <w:szCs w:val="18"/>
        </w:rPr>
        <w:t xml:space="preserve">to </w:t>
      </w:r>
      <w:r w:rsidRPr="00E71B36">
        <w:rPr>
          <w:rFonts w:ascii="Arial" w:eastAsia="Arial" w:hAnsi="Arial" w:cs="Arial"/>
          <w:sz w:val="18"/>
          <w:szCs w:val="18"/>
        </w:rPr>
        <w:t xml:space="preserve">terminate, </w:t>
      </w:r>
      <w:r w:rsidR="002B0183" w:rsidRPr="00E71B36">
        <w:rPr>
          <w:rFonts w:ascii="Arial" w:eastAsia="Arial" w:hAnsi="Arial" w:cs="Arial"/>
          <w:sz w:val="18"/>
          <w:szCs w:val="18"/>
        </w:rPr>
        <w:t xml:space="preserve">Research Groups or </w:t>
      </w:r>
      <w:r w:rsidRPr="00E71B36">
        <w:rPr>
          <w:rFonts w:ascii="Arial" w:eastAsia="Arial" w:hAnsi="Arial" w:cs="Arial"/>
          <w:sz w:val="18"/>
          <w:szCs w:val="18"/>
        </w:rPr>
        <w:t>Working Parties within the Division.</w:t>
      </w:r>
    </w:p>
    <w:p w14:paraId="3B7464CC" w14:textId="77777777" w:rsidR="002C248E" w:rsidRPr="00E71B36" w:rsidRDefault="0086106E" w:rsidP="00FB3C14">
      <w:pPr>
        <w:tabs>
          <w:tab w:val="left" w:pos="567"/>
        </w:tabs>
        <w:spacing w:after="80"/>
        <w:ind w:left="567" w:hanging="423"/>
        <w:jc w:val="both"/>
      </w:pPr>
      <w:r w:rsidRPr="00E71B36">
        <w:rPr>
          <w:rFonts w:ascii="Arial" w:eastAsia="Arial" w:hAnsi="Arial" w:cs="Arial"/>
          <w:sz w:val="18"/>
          <w:szCs w:val="18"/>
        </w:rPr>
        <w:t xml:space="preserve">2.3 </w:t>
      </w:r>
      <w:r w:rsidRPr="00E71B36">
        <w:rPr>
          <w:rFonts w:ascii="Arial" w:eastAsia="Arial" w:hAnsi="Arial" w:cs="Arial"/>
          <w:sz w:val="18"/>
          <w:szCs w:val="18"/>
        </w:rPr>
        <w:tab/>
        <w:t>To coordinate the activities among Research Groups within the Division and between these Research Groups and other relevant IUFRO Units.</w:t>
      </w:r>
    </w:p>
    <w:p w14:paraId="7B4BB95A" w14:textId="77777777" w:rsidR="002C248E" w:rsidRPr="00E71B36" w:rsidRDefault="0086106E" w:rsidP="00FB3C14">
      <w:pPr>
        <w:tabs>
          <w:tab w:val="left" w:pos="567"/>
        </w:tabs>
        <w:spacing w:after="80"/>
        <w:ind w:left="711" w:hanging="567"/>
        <w:jc w:val="both"/>
      </w:pPr>
      <w:r w:rsidRPr="00E71B36">
        <w:rPr>
          <w:rFonts w:ascii="Arial" w:eastAsia="Arial" w:hAnsi="Arial" w:cs="Arial"/>
          <w:sz w:val="18"/>
          <w:szCs w:val="18"/>
        </w:rPr>
        <w:t xml:space="preserve">2.4 </w:t>
      </w:r>
      <w:r w:rsidRPr="00E71B36">
        <w:rPr>
          <w:rFonts w:ascii="Arial" w:eastAsia="Arial" w:hAnsi="Arial" w:cs="Arial"/>
          <w:sz w:val="18"/>
          <w:szCs w:val="18"/>
        </w:rPr>
        <w:tab/>
        <w:t>To exercise such additional authority as may be delegated by the Board.</w:t>
      </w:r>
    </w:p>
    <w:p w14:paraId="2312AA55" w14:textId="051B9EC9" w:rsidR="002C248E" w:rsidRPr="00E71B36" w:rsidRDefault="0086106E" w:rsidP="00FB3C14">
      <w:pPr>
        <w:tabs>
          <w:tab w:val="left" w:pos="567"/>
        </w:tabs>
        <w:ind w:left="711" w:hanging="567"/>
        <w:jc w:val="both"/>
        <w:rPr>
          <w:rFonts w:ascii="Arial" w:eastAsia="Arial" w:hAnsi="Arial" w:cs="Arial"/>
          <w:sz w:val="18"/>
          <w:szCs w:val="18"/>
        </w:rPr>
      </w:pPr>
      <w:r w:rsidRPr="00E71B36">
        <w:rPr>
          <w:rFonts w:ascii="Arial" w:eastAsia="Arial" w:hAnsi="Arial" w:cs="Arial"/>
          <w:sz w:val="18"/>
          <w:szCs w:val="18"/>
        </w:rPr>
        <w:t xml:space="preserve">2.5 </w:t>
      </w:r>
      <w:r w:rsidRPr="00E71B36">
        <w:rPr>
          <w:rFonts w:ascii="Arial" w:eastAsia="Arial" w:hAnsi="Arial" w:cs="Arial"/>
          <w:sz w:val="18"/>
          <w:szCs w:val="18"/>
        </w:rPr>
        <w:tab/>
        <w:t>To keep the Secretariat informed of changes in the Division structure and of officeholders.</w:t>
      </w:r>
    </w:p>
    <w:p w14:paraId="0FA73833" w14:textId="77777777" w:rsidR="003E4FB3" w:rsidRPr="00E71B36" w:rsidRDefault="003E4FB3" w:rsidP="00FB3C14">
      <w:pPr>
        <w:tabs>
          <w:tab w:val="left" w:pos="567"/>
        </w:tabs>
        <w:ind w:left="711" w:hanging="567"/>
        <w:jc w:val="both"/>
        <w:rPr>
          <w:sz w:val="16"/>
          <w:szCs w:val="16"/>
        </w:rPr>
      </w:pPr>
    </w:p>
    <w:p w14:paraId="1E1D4371" w14:textId="1D084F4A"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 xml:space="preserve">3 </w:t>
      </w:r>
      <w:r w:rsidRPr="00E71B36">
        <w:rPr>
          <w:rFonts w:ascii="Arial" w:eastAsia="Arial" w:hAnsi="Arial" w:cs="Arial"/>
          <w:sz w:val="18"/>
          <w:szCs w:val="18"/>
        </w:rPr>
        <w:tab/>
      </w:r>
      <w:r w:rsidRPr="00E71B36">
        <w:rPr>
          <w:rFonts w:ascii="Arial" w:eastAsia="Arial" w:hAnsi="Arial" w:cs="Arial"/>
          <w:bCs/>
          <w:sz w:val="18"/>
          <w:szCs w:val="18"/>
        </w:rPr>
        <w:t>Eac</w:t>
      </w:r>
      <w:r w:rsidR="00AD029A" w:rsidRPr="00E71B36">
        <w:rPr>
          <w:rFonts w:ascii="Arial" w:eastAsia="Arial" w:hAnsi="Arial" w:cs="Arial"/>
          <w:bCs/>
          <w:sz w:val="18"/>
          <w:szCs w:val="18"/>
        </w:rPr>
        <w:t>h Division will have up to four</w:t>
      </w:r>
      <w:r w:rsidRPr="00E71B36">
        <w:rPr>
          <w:rFonts w:ascii="Arial" w:eastAsia="Arial" w:hAnsi="Arial" w:cs="Arial"/>
          <w:bCs/>
          <w:sz w:val="18"/>
          <w:szCs w:val="18"/>
        </w:rPr>
        <w:t xml:space="preserve"> Deputy Division Coordinators</w:t>
      </w:r>
      <w:r w:rsidRPr="00E71B36">
        <w:rPr>
          <w:rFonts w:ascii="Arial" w:eastAsia="Arial" w:hAnsi="Arial" w:cs="Arial"/>
          <w:b/>
          <w:sz w:val="18"/>
          <w:szCs w:val="18"/>
        </w:rPr>
        <w:t xml:space="preserve"> </w:t>
      </w:r>
      <w:r w:rsidRPr="00E71B36">
        <w:rPr>
          <w:rFonts w:ascii="Arial" w:eastAsia="Arial" w:hAnsi="Arial" w:cs="Arial"/>
          <w:sz w:val="18"/>
          <w:szCs w:val="18"/>
        </w:rPr>
        <w:t xml:space="preserve">appointed by the Board following a proposal by the Division </w:t>
      </w:r>
      <w:r w:rsidR="004856DB" w:rsidRPr="00E71B36">
        <w:rPr>
          <w:rFonts w:ascii="Arial" w:eastAsia="Arial" w:hAnsi="Arial" w:cs="Arial"/>
          <w:sz w:val="18"/>
          <w:szCs w:val="18"/>
        </w:rPr>
        <w:t>Co-</w:t>
      </w:r>
      <w:r w:rsidRPr="00E71B36">
        <w:rPr>
          <w:rFonts w:ascii="Arial" w:eastAsia="Arial" w:hAnsi="Arial" w:cs="Arial"/>
          <w:sz w:val="18"/>
          <w:szCs w:val="18"/>
        </w:rPr>
        <w:t>Coordinator</w:t>
      </w:r>
      <w:r w:rsidR="004856DB" w:rsidRPr="00E71B36">
        <w:rPr>
          <w:rFonts w:ascii="Arial" w:eastAsia="Arial" w:hAnsi="Arial" w:cs="Arial"/>
          <w:sz w:val="18"/>
          <w:szCs w:val="18"/>
        </w:rPr>
        <w:t>s</w:t>
      </w:r>
      <w:r w:rsidRPr="00E71B36">
        <w:rPr>
          <w:rFonts w:ascii="Arial" w:eastAsia="Arial" w:hAnsi="Arial" w:cs="Arial"/>
          <w:sz w:val="18"/>
          <w:szCs w:val="18"/>
        </w:rPr>
        <w:t xml:space="preserve">. </w:t>
      </w:r>
      <w:r w:rsidR="006F3464" w:rsidRPr="00E71B36">
        <w:rPr>
          <w:rFonts w:ascii="Arial" w:eastAsia="Arial" w:hAnsi="Arial" w:cs="Arial"/>
          <w:color w:val="auto"/>
          <w:sz w:val="18"/>
          <w:szCs w:val="18"/>
        </w:rPr>
        <w:t xml:space="preserve">Preferably, </w:t>
      </w:r>
      <w:r w:rsidRPr="00E71B36">
        <w:rPr>
          <w:rFonts w:ascii="Arial" w:eastAsia="Arial" w:hAnsi="Arial" w:cs="Arial"/>
          <w:color w:val="auto"/>
          <w:sz w:val="18"/>
          <w:szCs w:val="18"/>
        </w:rPr>
        <w:t xml:space="preserve">two </w:t>
      </w:r>
      <w:r w:rsidR="00AD029A" w:rsidRPr="00E71B36">
        <w:rPr>
          <w:rFonts w:ascii="Arial" w:eastAsia="Arial" w:hAnsi="Arial" w:cs="Arial"/>
          <w:color w:val="auto"/>
          <w:sz w:val="18"/>
          <w:szCs w:val="18"/>
        </w:rPr>
        <w:t>out of four</w:t>
      </w:r>
      <w:r w:rsidRPr="00E71B36">
        <w:rPr>
          <w:rFonts w:ascii="Arial" w:eastAsia="Arial" w:hAnsi="Arial" w:cs="Arial"/>
          <w:color w:val="auto"/>
          <w:sz w:val="18"/>
          <w:szCs w:val="18"/>
        </w:rPr>
        <w:t xml:space="preserve"> D</w:t>
      </w:r>
      <w:r w:rsidR="006F3464" w:rsidRPr="00E71B36">
        <w:rPr>
          <w:rFonts w:ascii="Arial" w:eastAsia="Arial" w:hAnsi="Arial" w:cs="Arial"/>
          <w:color w:val="auto"/>
          <w:sz w:val="18"/>
          <w:szCs w:val="18"/>
        </w:rPr>
        <w:t>eputy Division Coordinators should</w:t>
      </w:r>
      <w:r w:rsidRPr="00E71B36">
        <w:rPr>
          <w:rFonts w:ascii="Arial" w:eastAsia="Arial" w:hAnsi="Arial" w:cs="Arial"/>
          <w:color w:val="auto"/>
          <w:sz w:val="18"/>
          <w:szCs w:val="18"/>
        </w:rPr>
        <w:t xml:space="preserve"> come </w:t>
      </w:r>
      <w:r w:rsidRPr="00E71B36">
        <w:rPr>
          <w:rFonts w:ascii="Arial" w:eastAsia="Arial" w:hAnsi="Arial" w:cs="Arial"/>
          <w:sz w:val="18"/>
          <w:szCs w:val="18"/>
        </w:rPr>
        <w:t>from amongst the Research Group Coordinators</w:t>
      </w:r>
      <w:r w:rsidR="00DD1253" w:rsidRPr="00E71B36">
        <w:rPr>
          <w:rFonts w:ascii="Arial" w:eastAsia="Arial" w:hAnsi="Arial" w:cs="Arial"/>
          <w:sz w:val="18"/>
          <w:szCs w:val="18"/>
        </w:rPr>
        <w:t>,</w:t>
      </w:r>
      <w:r w:rsidRPr="00E71B36">
        <w:rPr>
          <w:rFonts w:ascii="Arial" w:eastAsia="Arial" w:hAnsi="Arial" w:cs="Arial"/>
          <w:sz w:val="18"/>
          <w:szCs w:val="18"/>
        </w:rPr>
        <w:t xml:space="preserve"> and perform </w:t>
      </w:r>
      <w:r w:rsidR="00DD1253" w:rsidRPr="00E71B36">
        <w:rPr>
          <w:rFonts w:ascii="Arial" w:eastAsia="Arial" w:hAnsi="Arial" w:cs="Arial"/>
          <w:sz w:val="18"/>
          <w:szCs w:val="18"/>
        </w:rPr>
        <w:t>mutually agreed-upon duties and</w:t>
      </w:r>
      <w:r w:rsidRPr="00E71B36">
        <w:rPr>
          <w:rFonts w:ascii="Arial" w:eastAsia="Arial" w:hAnsi="Arial" w:cs="Arial"/>
          <w:sz w:val="18"/>
          <w:szCs w:val="18"/>
        </w:rPr>
        <w:t xml:space="preserve"> functions </w:t>
      </w:r>
      <w:r w:rsidR="00DD1253" w:rsidRPr="00E71B36">
        <w:rPr>
          <w:rFonts w:ascii="Arial" w:eastAsia="Arial" w:hAnsi="Arial" w:cs="Arial"/>
          <w:sz w:val="18"/>
          <w:szCs w:val="18"/>
        </w:rPr>
        <w:t>assigned by their</w:t>
      </w:r>
      <w:r w:rsidRPr="00E71B36">
        <w:rPr>
          <w:rFonts w:ascii="Arial" w:eastAsia="Arial" w:hAnsi="Arial" w:cs="Arial"/>
          <w:sz w:val="18"/>
          <w:szCs w:val="18"/>
        </w:rPr>
        <w:t xml:space="preserve"> Division </w:t>
      </w:r>
      <w:r w:rsidR="00587E2F" w:rsidRPr="00E71B36">
        <w:rPr>
          <w:rFonts w:ascii="Arial" w:eastAsia="Arial" w:hAnsi="Arial" w:cs="Arial"/>
          <w:sz w:val="18"/>
          <w:szCs w:val="18"/>
        </w:rPr>
        <w:t>Co-</w:t>
      </w:r>
      <w:r w:rsidRPr="00E71B36">
        <w:rPr>
          <w:rFonts w:ascii="Arial" w:eastAsia="Arial" w:hAnsi="Arial" w:cs="Arial"/>
          <w:sz w:val="18"/>
          <w:szCs w:val="18"/>
        </w:rPr>
        <w:t>Coordinator.</w:t>
      </w:r>
    </w:p>
    <w:p w14:paraId="63B1013E" w14:textId="615844C1"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 xml:space="preserve">4 </w:t>
      </w:r>
      <w:r w:rsidRPr="00E71B36">
        <w:rPr>
          <w:rFonts w:ascii="Arial" w:eastAsia="Arial" w:hAnsi="Arial" w:cs="Arial"/>
          <w:sz w:val="18"/>
          <w:szCs w:val="18"/>
        </w:rPr>
        <w:tab/>
        <w:t xml:space="preserve">If for any reason </w:t>
      </w:r>
      <w:r w:rsidR="009061A8" w:rsidRPr="00E71B36">
        <w:rPr>
          <w:rFonts w:ascii="Arial" w:eastAsia="Arial" w:hAnsi="Arial" w:cs="Arial"/>
          <w:sz w:val="18"/>
          <w:szCs w:val="18"/>
        </w:rPr>
        <w:t xml:space="preserve">either of </w:t>
      </w:r>
      <w:r w:rsidRPr="00E71B36">
        <w:rPr>
          <w:rFonts w:ascii="Arial" w:eastAsia="Arial" w:hAnsi="Arial" w:cs="Arial"/>
          <w:sz w:val="18"/>
          <w:szCs w:val="18"/>
        </w:rPr>
        <w:t xml:space="preserve">the Division </w:t>
      </w:r>
      <w:r w:rsidR="004856DB" w:rsidRPr="00E71B36">
        <w:rPr>
          <w:rFonts w:ascii="Arial" w:eastAsia="Arial" w:hAnsi="Arial" w:cs="Arial"/>
          <w:sz w:val="18"/>
          <w:szCs w:val="18"/>
        </w:rPr>
        <w:t>Co-</w:t>
      </w:r>
      <w:r w:rsidRPr="00E71B36">
        <w:rPr>
          <w:rFonts w:ascii="Arial" w:eastAsia="Arial" w:hAnsi="Arial" w:cs="Arial"/>
          <w:sz w:val="18"/>
          <w:szCs w:val="18"/>
        </w:rPr>
        <w:t>Coordinator</w:t>
      </w:r>
      <w:r w:rsidR="004856DB" w:rsidRPr="00E71B36">
        <w:rPr>
          <w:rFonts w:ascii="Arial" w:eastAsia="Arial" w:hAnsi="Arial" w:cs="Arial"/>
          <w:sz w:val="18"/>
          <w:szCs w:val="18"/>
        </w:rPr>
        <w:t>s</w:t>
      </w:r>
      <w:r w:rsidRPr="00E71B36">
        <w:rPr>
          <w:rFonts w:ascii="Arial" w:eastAsia="Arial" w:hAnsi="Arial" w:cs="Arial"/>
          <w:sz w:val="18"/>
          <w:szCs w:val="18"/>
        </w:rPr>
        <w:t xml:space="preserve"> </w:t>
      </w:r>
      <w:r w:rsidR="004856DB" w:rsidRPr="00E71B36">
        <w:rPr>
          <w:rFonts w:ascii="Arial" w:eastAsia="Arial" w:hAnsi="Arial" w:cs="Arial"/>
          <w:sz w:val="18"/>
          <w:szCs w:val="18"/>
        </w:rPr>
        <w:t>are</w:t>
      </w:r>
      <w:r w:rsidRPr="00E71B36">
        <w:rPr>
          <w:rFonts w:ascii="Arial" w:eastAsia="Arial" w:hAnsi="Arial" w:cs="Arial"/>
          <w:sz w:val="18"/>
          <w:szCs w:val="18"/>
        </w:rPr>
        <w:t xml:space="preserve"> unable to fill the</w:t>
      </w:r>
      <w:r w:rsidR="00890055" w:rsidRPr="00E71B36">
        <w:rPr>
          <w:rFonts w:ascii="Arial" w:eastAsia="Arial" w:hAnsi="Arial" w:cs="Arial"/>
          <w:sz w:val="18"/>
          <w:szCs w:val="18"/>
        </w:rPr>
        <w:t>ir</w:t>
      </w:r>
      <w:r w:rsidRPr="00E71B36">
        <w:rPr>
          <w:rFonts w:ascii="Arial" w:eastAsia="Arial" w:hAnsi="Arial" w:cs="Arial"/>
          <w:sz w:val="18"/>
          <w:szCs w:val="18"/>
        </w:rPr>
        <w:t xml:space="preserve"> position effectively</w:t>
      </w:r>
      <w:r w:rsidR="00E2246B" w:rsidRPr="00E71B36">
        <w:rPr>
          <w:rFonts w:ascii="Arial" w:eastAsia="Arial" w:hAnsi="Arial" w:cs="Arial"/>
          <w:sz w:val="18"/>
          <w:szCs w:val="18"/>
        </w:rPr>
        <w:t>,</w:t>
      </w:r>
      <w:r w:rsidRPr="00E71B36">
        <w:rPr>
          <w:rFonts w:ascii="Arial" w:eastAsia="Arial" w:hAnsi="Arial" w:cs="Arial"/>
          <w:sz w:val="18"/>
          <w:szCs w:val="18"/>
        </w:rPr>
        <w:t xml:space="preserve"> the Board selects a replacement</w:t>
      </w:r>
      <w:r w:rsidRPr="00E71B36">
        <w:rPr>
          <w:rFonts w:ascii="Arial" w:eastAsia="Arial" w:hAnsi="Arial" w:cs="Arial"/>
          <w:b/>
          <w:sz w:val="18"/>
          <w:szCs w:val="18"/>
        </w:rPr>
        <w:t xml:space="preserve"> </w:t>
      </w:r>
      <w:r w:rsidRPr="00E71B36">
        <w:rPr>
          <w:rFonts w:ascii="Arial" w:eastAsia="Arial" w:hAnsi="Arial" w:cs="Arial"/>
          <w:sz w:val="18"/>
          <w:szCs w:val="18"/>
        </w:rPr>
        <w:t xml:space="preserve">from among the Deputy </w:t>
      </w:r>
      <w:r w:rsidR="003E4FB3" w:rsidRPr="00E71B36">
        <w:rPr>
          <w:rFonts w:ascii="Arial" w:eastAsia="Arial" w:hAnsi="Arial" w:cs="Arial"/>
          <w:sz w:val="18"/>
          <w:szCs w:val="18"/>
        </w:rPr>
        <w:t xml:space="preserve">Division </w:t>
      </w:r>
      <w:r w:rsidRPr="00E71B36">
        <w:rPr>
          <w:rFonts w:ascii="Arial" w:eastAsia="Arial" w:hAnsi="Arial" w:cs="Arial"/>
          <w:sz w:val="18"/>
          <w:szCs w:val="18"/>
        </w:rPr>
        <w:t xml:space="preserve">Coordinators. If no Deputy </w:t>
      </w:r>
      <w:r w:rsidR="003E4FB3" w:rsidRPr="00E71B36">
        <w:rPr>
          <w:rFonts w:ascii="Arial" w:eastAsia="Arial" w:hAnsi="Arial" w:cs="Arial"/>
          <w:sz w:val="18"/>
          <w:szCs w:val="18"/>
        </w:rPr>
        <w:t xml:space="preserve">Division </w:t>
      </w:r>
      <w:r w:rsidRPr="00E71B36">
        <w:rPr>
          <w:rFonts w:ascii="Arial" w:eastAsia="Arial" w:hAnsi="Arial" w:cs="Arial"/>
          <w:sz w:val="18"/>
          <w:szCs w:val="18"/>
        </w:rPr>
        <w:t xml:space="preserve">Coordinator can assume those duties, the Board appoints a replacement for the </w:t>
      </w:r>
      <w:r w:rsidR="007356C5" w:rsidRPr="00E71B36">
        <w:rPr>
          <w:rFonts w:ascii="Arial" w:eastAsia="Arial" w:hAnsi="Arial" w:cs="Arial"/>
          <w:sz w:val="18"/>
          <w:szCs w:val="18"/>
        </w:rPr>
        <w:t xml:space="preserve">Division </w:t>
      </w:r>
      <w:r w:rsidR="004856DB" w:rsidRPr="00E71B36">
        <w:rPr>
          <w:rFonts w:ascii="Arial" w:eastAsia="Arial" w:hAnsi="Arial" w:cs="Arial"/>
          <w:sz w:val="18"/>
          <w:szCs w:val="18"/>
        </w:rPr>
        <w:t>Co-</w:t>
      </w:r>
      <w:r w:rsidRPr="00E71B36">
        <w:rPr>
          <w:rFonts w:ascii="Arial" w:eastAsia="Arial" w:hAnsi="Arial" w:cs="Arial"/>
          <w:sz w:val="18"/>
          <w:szCs w:val="18"/>
        </w:rPr>
        <w:t xml:space="preserve">Coordinator and reports to the International Council. If </w:t>
      </w:r>
      <w:r w:rsidR="00F76D5A" w:rsidRPr="00E71B36">
        <w:rPr>
          <w:rFonts w:ascii="Arial" w:eastAsia="Arial" w:hAnsi="Arial" w:cs="Arial"/>
          <w:sz w:val="18"/>
          <w:szCs w:val="18"/>
        </w:rPr>
        <w:t>necessary</w:t>
      </w:r>
      <w:r w:rsidRPr="00E71B36">
        <w:rPr>
          <w:rFonts w:ascii="Arial" w:eastAsia="Arial" w:hAnsi="Arial" w:cs="Arial"/>
          <w:sz w:val="18"/>
          <w:szCs w:val="18"/>
        </w:rPr>
        <w:t xml:space="preserve">, a Deputy </w:t>
      </w:r>
      <w:r w:rsidR="007356C5" w:rsidRPr="00E71B36">
        <w:rPr>
          <w:rFonts w:ascii="Arial" w:eastAsia="Arial" w:hAnsi="Arial" w:cs="Arial"/>
          <w:sz w:val="18"/>
          <w:szCs w:val="18"/>
        </w:rPr>
        <w:t xml:space="preserve">Division </w:t>
      </w:r>
      <w:r w:rsidRPr="00E71B36">
        <w:rPr>
          <w:rFonts w:ascii="Arial" w:eastAsia="Arial" w:hAnsi="Arial" w:cs="Arial"/>
          <w:sz w:val="18"/>
          <w:szCs w:val="18"/>
        </w:rPr>
        <w:t xml:space="preserve">Coordinator can be replaced by the Board in agreement with the Division </w:t>
      </w:r>
      <w:r w:rsidR="004856DB" w:rsidRPr="00E71B36">
        <w:rPr>
          <w:rFonts w:ascii="Arial" w:eastAsia="Arial" w:hAnsi="Arial" w:cs="Arial"/>
          <w:sz w:val="18"/>
          <w:szCs w:val="18"/>
        </w:rPr>
        <w:t>Co-</w:t>
      </w:r>
      <w:r w:rsidRPr="00E71B36">
        <w:rPr>
          <w:rFonts w:ascii="Arial" w:eastAsia="Arial" w:hAnsi="Arial" w:cs="Arial"/>
          <w:sz w:val="18"/>
          <w:szCs w:val="18"/>
        </w:rPr>
        <w:t>Coordinator</w:t>
      </w:r>
      <w:r w:rsidR="004D41BD" w:rsidRPr="00E71B36">
        <w:rPr>
          <w:rFonts w:ascii="Arial" w:eastAsia="Arial" w:hAnsi="Arial" w:cs="Arial"/>
          <w:sz w:val="18"/>
          <w:szCs w:val="18"/>
        </w:rPr>
        <w:t>s</w:t>
      </w:r>
      <w:r w:rsidRPr="00E71B36">
        <w:rPr>
          <w:rFonts w:ascii="Arial" w:eastAsia="Arial" w:hAnsi="Arial" w:cs="Arial"/>
          <w:sz w:val="18"/>
          <w:szCs w:val="18"/>
        </w:rPr>
        <w:t>.</w:t>
      </w:r>
    </w:p>
    <w:p w14:paraId="0D7341AA" w14:textId="29AAAE9C" w:rsidR="00780B63" w:rsidRPr="00E71B36" w:rsidRDefault="0086106E" w:rsidP="00FB3C14">
      <w:pPr>
        <w:tabs>
          <w:tab w:val="left" w:pos="567"/>
        </w:tabs>
        <w:spacing w:after="80"/>
        <w:ind w:left="567" w:hanging="567"/>
        <w:jc w:val="both"/>
        <w:rPr>
          <w:rFonts w:ascii="Arial" w:eastAsia="Arial" w:hAnsi="Arial" w:cs="Arial"/>
          <w:sz w:val="18"/>
          <w:szCs w:val="18"/>
        </w:rPr>
      </w:pPr>
      <w:r w:rsidRPr="00E71B36">
        <w:rPr>
          <w:rFonts w:ascii="Arial" w:eastAsia="Arial" w:hAnsi="Arial" w:cs="Arial"/>
          <w:sz w:val="18"/>
          <w:szCs w:val="18"/>
        </w:rPr>
        <w:t xml:space="preserve">5 </w:t>
      </w:r>
      <w:r w:rsidRPr="00E71B36">
        <w:rPr>
          <w:rFonts w:ascii="Arial" w:eastAsia="Arial" w:hAnsi="Arial" w:cs="Arial"/>
          <w:sz w:val="18"/>
          <w:szCs w:val="18"/>
        </w:rPr>
        <w:tab/>
        <w:t xml:space="preserve">In </w:t>
      </w:r>
      <w:r w:rsidR="00CC5FAA" w:rsidRPr="00E71B36">
        <w:rPr>
          <w:rFonts w:ascii="Arial" w:eastAsia="Arial" w:hAnsi="Arial" w:cs="Arial"/>
          <w:sz w:val="18"/>
          <w:szCs w:val="18"/>
        </w:rPr>
        <w:t xml:space="preserve">a </w:t>
      </w:r>
      <w:r w:rsidRPr="00E71B36">
        <w:rPr>
          <w:rFonts w:ascii="Arial" w:eastAsia="Arial" w:hAnsi="Arial" w:cs="Arial"/>
          <w:sz w:val="18"/>
          <w:szCs w:val="18"/>
        </w:rPr>
        <w:t xml:space="preserve">case where the Deputy </w:t>
      </w:r>
      <w:r w:rsidR="007356C5" w:rsidRPr="00E71B36">
        <w:rPr>
          <w:rFonts w:ascii="Arial" w:eastAsia="Arial" w:hAnsi="Arial" w:cs="Arial"/>
          <w:sz w:val="18"/>
          <w:szCs w:val="18"/>
        </w:rPr>
        <w:t xml:space="preserve">Division </w:t>
      </w:r>
      <w:r w:rsidRPr="00E71B36">
        <w:rPr>
          <w:rFonts w:ascii="Arial" w:eastAsia="Arial" w:hAnsi="Arial" w:cs="Arial"/>
          <w:sz w:val="18"/>
          <w:szCs w:val="18"/>
        </w:rPr>
        <w:t xml:space="preserve">Coordinator becomes the Division </w:t>
      </w:r>
      <w:r w:rsidR="004856DB" w:rsidRPr="00E71B36">
        <w:rPr>
          <w:rFonts w:ascii="Arial" w:eastAsia="Arial" w:hAnsi="Arial" w:cs="Arial"/>
          <w:sz w:val="18"/>
          <w:szCs w:val="18"/>
        </w:rPr>
        <w:t>Co-</w:t>
      </w:r>
      <w:r w:rsidRPr="00E71B36">
        <w:rPr>
          <w:rFonts w:ascii="Arial" w:eastAsia="Arial" w:hAnsi="Arial" w:cs="Arial"/>
          <w:sz w:val="18"/>
          <w:szCs w:val="18"/>
        </w:rPr>
        <w:t>Coordinator, a Research Group Coordinator can be nominated</w:t>
      </w:r>
      <w:r w:rsidR="002B0183" w:rsidRPr="00E71B36">
        <w:rPr>
          <w:rFonts w:ascii="Arial" w:eastAsia="Arial" w:hAnsi="Arial" w:cs="Arial"/>
          <w:sz w:val="18"/>
          <w:szCs w:val="18"/>
        </w:rPr>
        <w:t xml:space="preserve"> as a new Deputy </w:t>
      </w:r>
      <w:r w:rsidR="007356C5" w:rsidRPr="00E71B36">
        <w:rPr>
          <w:rFonts w:ascii="Arial" w:eastAsia="Arial" w:hAnsi="Arial" w:cs="Arial"/>
          <w:sz w:val="18"/>
          <w:szCs w:val="18"/>
        </w:rPr>
        <w:t xml:space="preserve">Division </w:t>
      </w:r>
      <w:r w:rsidR="002B0183" w:rsidRPr="00E71B36">
        <w:rPr>
          <w:rFonts w:ascii="Arial" w:eastAsia="Arial" w:hAnsi="Arial" w:cs="Arial"/>
          <w:sz w:val="18"/>
          <w:szCs w:val="18"/>
        </w:rPr>
        <w:t>Coordinator</w:t>
      </w:r>
      <w:r w:rsidR="007356C5" w:rsidRPr="00E71B36">
        <w:rPr>
          <w:rFonts w:ascii="Arial" w:eastAsia="Arial" w:hAnsi="Arial" w:cs="Arial"/>
          <w:sz w:val="18"/>
          <w:szCs w:val="18"/>
        </w:rPr>
        <w:t>.</w:t>
      </w:r>
      <w:r w:rsidRPr="00E71B36">
        <w:rPr>
          <w:rFonts w:ascii="Arial" w:eastAsia="Arial" w:hAnsi="Arial" w:cs="Arial"/>
          <w:sz w:val="18"/>
          <w:szCs w:val="18"/>
        </w:rPr>
        <w:t xml:space="preserve"> </w:t>
      </w:r>
      <w:bookmarkStart w:id="56" w:name="h.19c6y18" w:colFirst="0" w:colLast="0"/>
      <w:bookmarkEnd w:id="56"/>
    </w:p>
    <w:p w14:paraId="24DB7885" w14:textId="66607544" w:rsidR="00FF6571" w:rsidRPr="00E71B36" w:rsidRDefault="00FF6571" w:rsidP="00FB3C14">
      <w:pPr>
        <w:tabs>
          <w:tab w:val="left" w:pos="567"/>
        </w:tabs>
        <w:ind w:left="567" w:hanging="567"/>
        <w:jc w:val="both"/>
        <w:rPr>
          <w:rFonts w:ascii="Arial" w:eastAsia="Arial" w:hAnsi="Arial" w:cs="Arial"/>
          <w:sz w:val="18"/>
          <w:szCs w:val="18"/>
        </w:rPr>
      </w:pPr>
      <w:r w:rsidRPr="00E71B36">
        <w:rPr>
          <w:rFonts w:ascii="Arial" w:eastAsia="Arial" w:hAnsi="Arial" w:cs="Arial"/>
          <w:sz w:val="18"/>
          <w:szCs w:val="18"/>
        </w:rPr>
        <w:t xml:space="preserve">6        </w:t>
      </w:r>
      <w:r w:rsidR="00854DA6" w:rsidRPr="00E71B36">
        <w:rPr>
          <w:rFonts w:ascii="Arial" w:eastAsia="Arial" w:hAnsi="Arial" w:cs="Arial"/>
          <w:sz w:val="18"/>
          <w:szCs w:val="18"/>
        </w:rPr>
        <w:t xml:space="preserve">  </w:t>
      </w:r>
      <w:r w:rsidRPr="00BE1402">
        <w:rPr>
          <w:rFonts w:ascii="Arial" w:eastAsia="Arial" w:hAnsi="Arial" w:cs="Arial"/>
          <w:bCs/>
          <w:sz w:val="18"/>
          <w:szCs w:val="18"/>
        </w:rPr>
        <w:t xml:space="preserve">Division </w:t>
      </w:r>
      <w:r w:rsidR="004856DB" w:rsidRPr="00BE1402">
        <w:rPr>
          <w:rFonts w:ascii="Arial" w:eastAsia="Arial" w:hAnsi="Arial" w:cs="Arial"/>
          <w:bCs/>
          <w:sz w:val="18"/>
          <w:szCs w:val="18"/>
        </w:rPr>
        <w:t>Co-</w:t>
      </w:r>
      <w:r w:rsidRPr="00BE1402">
        <w:rPr>
          <w:rFonts w:ascii="Arial" w:eastAsia="Arial" w:hAnsi="Arial" w:cs="Arial"/>
          <w:bCs/>
          <w:sz w:val="18"/>
          <w:szCs w:val="18"/>
        </w:rPr>
        <w:t>Coordinators</w:t>
      </w:r>
      <w:r w:rsidRPr="00E71B36">
        <w:rPr>
          <w:rFonts w:ascii="Arial" w:eastAsia="Arial" w:hAnsi="Arial" w:cs="Arial"/>
          <w:b/>
          <w:sz w:val="18"/>
          <w:szCs w:val="18"/>
        </w:rPr>
        <w:t xml:space="preserve"> </w:t>
      </w:r>
      <w:r w:rsidRPr="00E71B36">
        <w:rPr>
          <w:rFonts w:ascii="Arial" w:eastAsia="Arial" w:hAnsi="Arial" w:cs="Arial"/>
          <w:sz w:val="18"/>
          <w:szCs w:val="18"/>
        </w:rPr>
        <w:t>may not at the same time serve as a Research Group or as a Working Party Coordinator in their Division. However, a Deputy Division Coordinator may also serve as a Research Group or Working Party Coordinator or Deputy Coordinator. (See Internal Regulations Section VIII</w:t>
      </w:r>
      <w:r w:rsidR="00C703E7" w:rsidRPr="00E71B36">
        <w:rPr>
          <w:rFonts w:ascii="Arial" w:eastAsia="Arial" w:hAnsi="Arial" w:cs="Arial"/>
          <w:sz w:val="18"/>
          <w:szCs w:val="18"/>
        </w:rPr>
        <w:t>.</w:t>
      </w:r>
      <w:r w:rsidRPr="00E71B36">
        <w:rPr>
          <w:rFonts w:ascii="Arial" w:eastAsia="Arial" w:hAnsi="Arial" w:cs="Arial"/>
          <w:sz w:val="18"/>
          <w:szCs w:val="18"/>
        </w:rPr>
        <w:t>)</w:t>
      </w:r>
    </w:p>
    <w:p w14:paraId="453AFDE3" w14:textId="77777777" w:rsidR="005400EB" w:rsidRPr="00E71B36" w:rsidRDefault="005400EB" w:rsidP="00FB3C14">
      <w:pPr>
        <w:tabs>
          <w:tab w:val="left" w:pos="567"/>
        </w:tabs>
        <w:ind w:left="567" w:hanging="567"/>
        <w:jc w:val="both"/>
        <w:rPr>
          <w:rFonts w:eastAsia="Arial"/>
        </w:rPr>
      </w:pPr>
    </w:p>
    <w:p w14:paraId="710EBD9B" w14:textId="19AADA59" w:rsidR="002C248E" w:rsidRPr="00E71B36" w:rsidRDefault="0086106E">
      <w:pPr>
        <w:tabs>
          <w:tab w:val="left" w:pos="567"/>
        </w:tabs>
        <w:spacing w:after="96"/>
        <w:ind w:left="567" w:hanging="567"/>
        <w:jc w:val="both"/>
        <w:rPr>
          <w:sz w:val="22"/>
          <w:szCs w:val="22"/>
        </w:rPr>
      </w:pPr>
      <w:r w:rsidRPr="00E71B36">
        <w:rPr>
          <w:rFonts w:ascii="Arial" w:eastAsia="Arial" w:hAnsi="Arial" w:cs="Arial"/>
          <w:b/>
          <w:sz w:val="22"/>
          <w:szCs w:val="22"/>
        </w:rPr>
        <w:t xml:space="preserve">SECTION VIII: </w:t>
      </w:r>
      <w:r w:rsidRPr="00E71B36">
        <w:rPr>
          <w:rFonts w:ascii="Arial" w:eastAsia="Arial" w:hAnsi="Arial" w:cs="Arial"/>
          <w:b/>
          <w:i/>
          <w:sz w:val="22"/>
          <w:szCs w:val="22"/>
        </w:rPr>
        <w:t>Research Groups and Working Parties</w:t>
      </w:r>
    </w:p>
    <w:p w14:paraId="5D8CD81F" w14:textId="77777777"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(Statutes Article XII)</w:t>
      </w:r>
    </w:p>
    <w:p w14:paraId="215BE639" w14:textId="6A108CB6" w:rsidR="002C248E" w:rsidRPr="00E71B36" w:rsidRDefault="00050B83" w:rsidP="00FB3C14">
      <w:pPr>
        <w:tabs>
          <w:tab w:val="left" w:pos="567"/>
        </w:tabs>
        <w:spacing w:after="80"/>
        <w:ind w:left="567" w:hanging="567"/>
        <w:jc w:val="both"/>
        <w:rPr>
          <w:bCs/>
        </w:rPr>
      </w:pPr>
      <w:r w:rsidRPr="00E71B36">
        <w:rPr>
          <w:rFonts w:ascii="Arial" w:eastAsia="Arial" w:hAnsi="Arial" w:cs="Arial"/>
          <w:sz w:val="18"/>
          <w:szCs w:val="18"/>
        </w:rPr>
        <w:t xml:space="preserve">1 </w:t>
      </w:r>
      <w:r w:rsidRPr="00E71B36">
        <w:rPr>
          <w:rFonts w:ascii="Arial" w:eastAsia="Arial" w:hAnsi="Arial" w:cs="Arial"/>
          <w:sz w:val="18"/>
          <w:szCs w:val="18"/>
        </w:rPr>
        <w:tab/>
        <w:t>The</w:t>
      </w:r>
      <w:r w:rsidR="0086106E" w:rsidRPr="00E71B36">
        <w:rPr>
          <w:rFonts w:ascii="Arial" w:eastAsia="Arial" w:hAnsi="Arial" w:cs="Arial"/>
          <w:sz w:val="18"/>
          <w:szCs w:val="18"/>
        </w:rPr>
        <w:t xml:space="preserve"> scientific Units of IUFRO</w:t>
      </w:r>
      <w:r w:rsidR="00C5200E" w:rsidRPr="00E71B36">
        <w:rPr>
          <w:rFonts w:ascii="Arial" w:eastAsia="Arial" w:hAnsi="Arial" w:cs="Arial"/>
          <w:sz w:val="18"/>
          <w:szCs w:val="18"/>
        </w:rPr>
        <w:t xml:space="preserve"> </w:t>
      </w:r>
      <w:r w:rsidR="00C5200E" w:rsidRPr="00E71B36">
        <w:rPr>
          <w:rFonts w:ascii="Arial" w:eastAsia="Arial" w:hAnsi="Arial" w:cs="Arial"/>
          <w:color w:val="auto"/>
          <w:sz w:val="18"/>
          <w:szCs w:val="18"/>
        </w:rPr>
        <w:t>Divisions</w:t>
      </w:r>
      <w:r w:rsidR="0086106E" w:rsidRPr="00E71B36">
        <w:rPr>
          <w:rFonts w:ascii="Arial" w:eastAsia="Arial" w:hAnsi="Arial" w:cs="Arial"/>
          <w:sz w:val="18"/>
          <w:szCs w:val="18"/>
        </w:rPr>
        <w:t xml:space="preserve"> are </w:t>
      </w:r>
      <w:r w:rsidR="0086106E" w:rsidRPr="00E71B36">
        <w:rPr>
          <w:rFonts w:ascii="Arial" w:eastAsia="Arial" w:hAnsi="Arial" w:cs="Arial"/>
          <w:bCs/>
          <w:sz w:val="18"/>
          <w:szCs w:val="18"/>
        </w:rPr>
        <w:t>Research Groups and their associated Working Parties.</w:t>
      </w:r>
    </w:p>
    <w:p w14:paraId="5D9BD061" w14:textId="1C370A5F" w:rsidR="002C248E" w:rsidRPr="00E71B36" w:rsidRDefault="0086106E" w:rsidP="00FB3C14">
      <w:pPr>
        <w:tabs>
          <w:tab w:val="left" w:pos="567"/>
        </w:tabs>
        <w:spacing w:after="80"/>
        <w:ind w:left="567" w:hanging="567"/>
        <w:jc w:val="both"/>
        <w:rPr>
          <w:bCs/>
        </w:rPr>
      </w:pPr>
      <w:r w:rsidRPr="00E71B36">
        <w:rPr>
          <w:rFonts w:ascii="Arial" w:eastAsia="Arial" w:hAnsi="Arial" w:cs="Arial"/>
          <w:bCs/>
          <w:sz w:val="18"/>
          <w:szCs w:val="18"/>
        </w:rPr>
        <w:t xml:space="preserve">2 </w:t>
      </w:r>
      <w:r w:rsidRPr="00E71B36">
        <w:rPr>
          <w:rFonts w:ascii="Arial" w:eastAsia="Arial" w:hAnsi="Arial" w:cs="Arial"/>
          <w:bCs/>
          <w:sz w:val="18"/>
          <w:szCs w:val="18"/>
        </w:rPr>
        <w:tab/>
      </w:r>
      <w:r w:rsidR="00CC5FAA" w:rsidRPr="00E71B36">
        <w:rPr>
          <w:rFonts w:ascii="Arial" w:eastAsia="Arial" w:hAnsi="Arial" w:cs="Arial"/>
          <w:bCs/>
          <w:sz w:val="18"/>
          <w:szCs w:val="18"/>
        </w:rPr>
        <w:t xml:space="preserve">Division Co-Coordinators may initiate the establishment of new Research Groups and Working Parties by submitting a proposal to the Vice-President for Divisions. Such proposals, which should include the rationale for the new unit and proposed Coordinator and Deputy Coordinator(s), will be considered for approval by the Board, </w:t>
      </w:r>
    </w:p>
    <w:p w14:paraId="3D95F181" w14:textId="77777777" w:rsidR="002C248E" w:rsidRPr="00E71B36" w:rsidRDefault="0086106E" w:rsidP="00FB3C14">
      <w:pPr>
        <w:tabs>
          <w:tab w:val="left" w:pos="567"/>
        </w:tabs>
        <w:spacing w:after="80"/>
        <w:ind w:left="567" w:hanging="567"/>
        <w:jc w:val="both"/>
      </w:pPr>
      <w:r w:rsidRPr="00E71B36">
        <w:rPr>
          <w:rFonts w:ascii="Arial" w:eastAsia="Arial" w:hAnsi="Arial" w:cs="Arial"/>
          <w:bCs/>
          <w:sz w:val="18"/>
          <w:szCs w:val="18"/>
        </w:rPr>
        <w:t xml:space="preserve">3 </w:t>
      </w:r>
      <w:r w:rsidRPr="00E71B36">
        <w:rPr>
          <w:rFonts w:ascii="Arial" w:eastAsia="Arial" w:hAnsi="Arial" w:cs="Arial"/>
          <w:bCs/>
          <w:sz w:val="18"/>
          <w:szCs w:val="18"/>
        </w:rPr>
        <w:tab/>
        <w:t>The main responsibilities of a Research Group Coordinator ar</w:t>
      </w:r>
      <w:r w:rsidRPr="00E71B36">
        <w:rPr>
          <w:rFonts w:ascii="Arial" w:eastAsia="Arial" w:hAnsi="Arial" w:cs="Arial"/>
          <w:sz w:val="18"/>
          <w:szCs w:val="18"/>
        </w:rPr>
        <w:t>e:</w:t>
      </w:r>
    </w:p>
    <w:p w14:paraId="3C5EBAA7"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3.1 </w:t>
      </w:r>
      <w:r w:rsidRPr="00E71B36">
        <w:rPr>
          <w:rFonts w:ascii="Arial" w:eastAsia="Arial" w:hAnsi="Arial" w:cs="Arial"/>
          <w:sz w:val="18"/>
          <w:szCs w:val="18"/>
        </w:rPr>
        <w:tab/>
        <w:t>To lead a Research Group in its scientific and business activities, including the coordination of the interactions among Working Parties and review of their activities to promote cooperation and avoid duplication of effort.</w:t>
      </w:r>
    </w:p>
    <w:p w14:paraId="192B7BE0" w14:textId="6B02FE52"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3.2 </w:t>
      </w:r>
      <w:r w:rsidRPr="00E71B36">
        <w:rPr>
          <w:rFonts w:ascii="Arial" w:eastAsia="Arial" w:hAnsi="Arial" w:cs="Arial"/>
          <w:sz w:val="18"/>
          <w:szCs w:val="18"/>
        </w:rPr>
        <w:tab/>
        <w:t>To initiate and encourage the organization of meetings</w:t>
      </w:r>
      <w:r w:rsidR="002B0183" w:rsidRPr="00E71B36">
        <w:rPr>
          <w:rFonts w:ascii="Arial" w:eastAsia="Arial" w:hAnsi="Arial" w:cs="Arial"/>
          <w:sz w:val="18"/>
          <w:szCs w:val="18"/>
        </w:rPr>
        <w:t xml:space="preserve">, </w:t>
      </w:r>
      <w:r w:rsidRPr="00E71B36">
        <w:rPr>
          <w:rFonts w:ascii="Arial" w:eastAsia="Arial" w:hAnsi="Arial" w:cs="Arial"/>
          <w:sz w:val="18"/>
          <w:szCs w:val="18"/>
        </w:rPr>
        <w:t xml:space="preserve">scientific study tours </w:t>
      </w:r>
      <w:r w:rsidR="002B0183" w:rsidRPr="00E71B36">
        <w:rPr>
          <w:rFonts w:ascii="Arial" w:eastAsia="Arial" w:hAnsi="Arial" w:cs="Arial"/>
          <w:sz w:val="18"/>
          <w:szCs w:val="18"/>
        </w:rPr>
        <w:t xml:space="preserve">and other activities </w:t>
      </w:r>
      <w:r w:rsidRPr="00E71B36">
        <w:rPr>
          <w:rFonts w:ascii="Arial" w:eastAsia="Arial" w:hAnsi="Arial" w:cs="Arial"/>
          <w:sz w:val="18"/>
          <w:szCs w:val="18"/>
        </w:rPr>
        <w:t>of the Research Group and Working Parties between Congresses, to organize Research Group meetings during Congresses, to be responsible for the programme of these meetings, and normally to act as their Chair</w:t>
      </w:r>
      <w:r w:rsidRPr="00E71B36">
        <w:rPr>
          <w:rFonts w:ascii="Arial" w:eastAsia="Arial" w:hAnsi="Arial" w:cs="Arial"/>
          <w:b/>
          <w:i/>
          <w:sz w:val="18"/>
          <w:szCs w:val="18"/>
        </w:rPr>
        <w:t xml:space="preserve">. </w:t>
      </w:r>
      <w:r w:rsidRPr="00E71B36">
        <w:rPr>
          <w:rFonts w:ascii="Arial" w:eastAsia="Arial" w:hAnsi="Arial" w:cs="Arial"/>
          <w:sz w:val="18"/>
          <w:szCs w:val="18"/>
        </w:rPr>
        <w:t>The Research Group Coordinator also provides assistance to Working Parties in the organization of their meetings and other activities when needed.</w:t>
      </w:r>
    </w:p>
    <w:p w14:paraId="343C06BC"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3.3 </w:t>
      </w:r>
      <w:r w:rsidRPr="00E71B36">
        <w:rPr>
          <w:rFonts w:ascii="Arial" w:eastAsia="Arial" w:hAnsi="Arial" w:cs="Arial"/>
          <w:sz w:val="18"/>
          <w:szCs w:val="18"/>
        </w:rPr>
        <w:tab/>
        <w:t>To suggest topics or problems to involve the Research Group.</w:t>
      </w:r>
    </w:p>
    <w:p w14:paraId="7DDB2346"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3.4 </w:t>
      </w:r>
      <w:r w:rsidRPr="00E71B36">
        <w:rPr>
          <w:rFonts w:ascii="Arial" w:eastAsia="Arial" w:hAnsi="Arial" w:cs="Arial"/>
          <w:sz w:val="18"/>
          <w:szCs w:val="18"/>
        </w:rPr>
        <w:tab/>
        <w:t xml:space="preserve">To propose the programmes of work of the IUFRO Research Group and Working Parties </w:t>
      </w:r>
    </w:p>
    <w:p w14:paraId="5AE5317C"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3.5 </w:t>
      </w:r>
      <w:r w:rsidRPr="00E71B36">
        <w:rPr>
          <w:rFonts w:ascii="Arial" w:eastAsia="Arial" w:hAnsi="Arial" w:cs="Arial"/>
          <w:sz w:val="18"/>
          <w:szCs w:val="18"/>
        </w:rPr>
        <w:tab/>
        <w:t>To prepare and distribute periodic reports of the Research Group activities.</w:t>
      </w:r>
    </w:p>
    <w:p w14:paraId="25A84208"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3.6 </w:t>
      </w:r>
      <w:r w:rsidRPr="00E71B36">
        <w:rPr>
          <w:rFonts w:ascii="Arial" w:eastAsia="Arial" w:hAnsi="Arial" w:cs="Arial"/>
          <w:sz w:val="18"/>
          <w:szCs w:val="18"/>
        </w:rPr>
        <w:tab/>
        <w:t>To arrange for publications related to the Research Group activities.</w:t>
      </w:r>
    </w:p>
    <w:p w14:paraId="42F9FA88" w14:textId="0AAFA28B"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3.7 </w:t>
      </w:r>
      <w:r w:rsidRPr="00E71B36">
        <w:rPr>
          <w:rFonts w:ascii="Arial" w:eastAsia="Arial" w:hAnsi="Arial" w:cs="Arial"/>
          <w:sz w:val="18"/>
          <w:szCs w:val="18"/>
        </w:rPr>
        <w:tab/>
        <w:t xml:space="preserve">To keep in contact with the members of the Research Group and to promote </w:t>
      </w:r>
      <w:r w:rsidR="002B0183" w:rsidRPr="00E71B36">
        <w:rPr>
          <w:rFonts w:ascii="Arial" w:eastAsia="Arial" w:hAnsi="Arial" w:cs="Arial"/>
          <w:sz w:val="18"/>
          <w:szCs w:val="18"/>
        </w:rPr>
        <w:t>communication and collaboration among</w:t>
      </w:r>
      <w:r w:rsidRPr="00E71B36">
        <w:rPr>
          <w:rFonts w:ascii="Arial" w:eastAsia="Arial" w:hAnsi="Arial" w:cs="Arial"/>
          <w:sz w:val="18"/>
          <w:szCs w:val="18"/>
        </w:rPr>
        <w:t xml:space="preserve"> members of the Research Group. </w:t>
      </w:r>
    </w:p>
    <w:p w14:paraId="0B0D1424" w14:textId="1AAD40A6"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3.8 </w:t>
      </w:r>
      <w:r w:rsidRPr="00E71B36">
        <w:rPr>
          <w:rFonts w:ascii="Arial" w:eastAsia="Arial" w:hAnsi="Arial" w:cs="Arial"/>
          <w:sz w:val="18"/>
          <w:szCs w:val="18"/>
        </w:rPr>
        <w:tab/>
        <w:t xml:space="preserve">To exercise such additional authority as may be delegated to him/her by the Vice-President responsible for Divisions through the Division </w:t>
      </w:r>
      <w:r w:rsidR="00587E2F" w:rsidRPr="00E71B36">
        <w:rPr>
          <w:rFonts w:ascii="Arial" w:eastAsia="Arial" w:hAnsi="Arial" w:cs="Arial"/>
          <w:sz w:val="18"/>
          <w:szCs w:val="18"/>
        </w:rPr>
        <w:t>Co-</w:t>
      </w:r>
      <w:r w:rsidRPr="00E71B36">
        <w:rPr>
          <w:rFonts w:ascii="Arial" w:eastAsia="Arial" w:hAnsi="Arial" w:cs="Arial"/>
          <w:sz w:val="18"/>
          <w:szCs w:val="18"/>
        </w:rPr>
        <w:t>Coordinator</w:t>
      </w:r>
      <w:r w:rsidR="00587E2F" w:rsidRPr="00E71B36">
        <w:rPr>
          <w:rFonts w:ascii="Arial" w:eastAsia="Arial" w:hAnsi="Arial" w:cs="Arial"/>
          <w:sz w:val="18"/>
          <w:szCs w:val="18"/>
        </w:rPr>
        <w:t>s</w:t>
      </w:r>
      <w:r w:rsidRPr="00E71B36">
        <w:rPr>
          <w:rFonts w:ascii="Arial" w:eastAsia="Arial" w:hAnsi="Arial" w:cs="Arial"/>
          <w:sz w:val="18"/>
          <w:szCs w:val="18"/>
        </w:rPr>
        <w:t>.</w:t>
      </w:r>
    </w:p>
    <w:p w14:paraId="0FCA6FAA" w14:textId="68BECF18"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3.9 </w:t>
      </w:r>
      <w:r w:rsidRPr="00E71B36">
        <w:rPr>
          <w:rFonts w:ascii="Arial" w:eastAsia="Arial" w:hAnsi="Arial" w:cs="Arial"/>
          <w:sz w:val="18"/>
          <w:szCs w:val="18"/>
        </w:rPr>
        <w:tab/>
        <w:t xml:space="preserve">Research Group Coordinators maintain a close and active working relationship with the Division </w:t>
      </w:r>
      <w:r w:rsidR="00587E2F" w:rsidRPr="00E71B36">
        <w:rPr>
          <w:rFonts w:ascii="Arial" w:eastAsia="Arial" w:hAnsi="Arial" w:cs="Arial"/>
          <w:sz w:val="18"/>
          <w:szCs w:val="18"/>
        </w:rPr>
        <w:t>Co-</w:t>
      </w:r>
      <w:r w:rsidRPr="00E71B36">
        <w:rPr>
          <w:rFonts w:ascii="Arial" w:eastAsia="Arial" w:hAnsi="Arial" w:cs="Arial"/>
          <w:sz w:val="18"/>
          <w:szCs w:val="18"/>
        </w:rPr>
        <w:t>Coordinator</w:t>
      </w:r>
      <w:r w:rsidR="00587E2F" w:rsidRPr="00E71B36">
        <w:rPr>
          <w:rFonts w:ascii="Arial" w:eastAsia="Arial" w:hAnsi="Arial" w:cs="Arial"/>
          <w:sz w:val="18"/>
          <w:szCs w:val="18"/>
        </w:rPr>
        <w:t>s</w:t>
      </w:r>
      <w:r w:rsidRPr="00E71B36">
        <w:rPr>
          <w:rFonts w:ascii="Arial" w:eastAsia="Arial" w:hAnsi="Arial" w:cs="Arial"/>
          <w:sz w:val="18"/>
          <w:szCs w:val="18"/>
        </w:rPr>
        <w:t xml:space="preserve"> and with the associated Working Parties.</w:t>
      </w:r>
    </w:p>
    <w:p w14:paraId="642A8447" w14:textId="7A1265DD" w:rsidR="002C248E" w:rsidRPr="00E71B36" w:rsidRDefault="0086106E" w:rsidP="00FB3C14">
      <w:pPr>
        <w:tabs>
          <w:tab w:val="left" w:pos="567"/>
        </w:tabs>
        <w:spacing w:after="80"/>
        <w:ind w:left="567" w:hanging="425"/>
        <w:jc w:val="both"/>
        <w:rPr>
          <w:rFonts w:ascii="Arial" w:eastAsia="Arial" w:hAnsi="Arial" w:cs="Arial"/>
          <w:sz w:val="18"/>
          <w:szCs w:val="18"/>
        </w:rPr>
      </w:pPr>
      <w:r w:rsidRPr="00E71B36">
        <w:rPr>
          <w:rFonts w:ascii="Arial" w:eastAsia="Arial" w:hAnsi="Arial" w:cs="Arial"/>
          <w:sz w:val="18"/>
          <w:szCs w:val="18"/>
        </w:rPr>
        <w:lastRenderedPageBreak/>
        <w:t xml:space="preserve">3.10 </w:t>
      </w:r>
      <w:r w:rsidRPr="00E71B36">
        <w:rPr>
          <w:rFonts w:ascii="Arial" w:eastAsia="Arial" w:hAnsi="Arial" w:cs="Arial"/>
          <w:sz w:val="18"/>
          <w:szCs w:val="18"/>
        </w:rPr>
        <w:tab/>
        <w:t>As with all other IUFRO Units, Research Group Coordinators create and maintain the Web pages of their Units in accordance with guidelines produced by the Executive Director</w:t>
      </w:r>
      <w:r w:rsidR="006E1C19" w:rsidRPr="00E71B36">
        <w:rPr>
          <w:rFonts w:ascii="Arial" w:eastAsia="Arial" w:hAnsi="Arial" w:cs="Arial"/>
          <w:sz w:val="18"/>
          <w:szCs w:val="18"/>
        </w:rPr>
        <w:t xml:space="preserve"> </w:t>
      </w:r>
      <w:r w:rsidR="005403E2" w:rsidRPr="00E71B36">
        <w:rPr>
          <w:rFonts w:ascii="Arial" w:eastAsia="Arial" w:hAnsi="Arial" w:cs="Arial"/>
          <w:sz w:val="18"/>
          <w:szCs w:val="18"/>
        </w:rPr>
        <w:t>–</w:t>
      </w:r>
      <w:r w:rsidR="006E1C19" w:rsidRPr="00E71B36">
        <w:rPr>
          <w:rFonts w:ascii="Arial" w:eastAsia="Arial" w:hAnsi="Arial" w:cs="Arial"/>
          <w:sz w:val="18"/>
          <w:szCs w:val="18"/>
        </w:rPr>
        <w:t xml:space="preserve"> Secretariat</w:t>
      </w:r>
      <w:r w:rsidRPr="00E71B36">
        <w:rPr>
          <w:rFonts w:ascii="Arial" w:eastAsia="Arial" w:hAnsi="Arial" w:cs="Arial"/>
          <w:sz w:val="18"/>
          <w:szCs w:val="18"/>
        </w:rPr>
        <w:t>.</w:t>
      </w:r>
    </w:p>
    <w:p w14:paraId="4E21887C" w14:textId="77777777"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4</w:t>
      </w:r>
      <w:r w:rsidRPr="00E71B36">
        <w:rPr>
          <w:rFonts w:ascii="Arial" w:eastAsia="Arial" w:hAnsi="Arial" w:cs="Arial"/>
          <w:sz w:val="18"/>
          <w:szCs w:val="18"/>
        </w:rPr>
        <w:tab/>
        <w:t>The main responsibilities of a Working Party Coordinator are:</w:t>
      </w:r>
    </w:p>
    <w:p w14:paraId="777DDE13" w14:textId="77777777" w:rsidR="002C248E" w:rsidRPr="00E71B36" w:rsidRDefault="0086106E" w:rsidP="00FB3C14">
      <w:pPr>
        <w:tabs>
          <w:tab w:val="left" w:pos="567"/>
        </w:tabs>
        <w:spacing w:after="80"/>
        <w:ind w:left="711" w:hanging="567"/>
        <w:jc w:val="both"/>
      </w:pPr>
      <w:r w:rsidRPr="00E71B36">
        <w:rPr>
          <w:rFonts w:ascii="Arial" w:eastAsia="Arial" w:hAnsi="Arial" w:cs="Arial"/>
          <w:sz w:val="18"/>
          <w:szCs w:val="18"/>
        </w:rPr>
        <w:t>4.1</w:t>
      </w:r>
      <w:r w:rsidRPr="00E71B36">
        <w:rPr>
          <w:rFonts w:ascii="Arial" w:eastAsia="Arial" w:hAnsi="Arial" w:cs="Arial"/>
          <w:sz w:val="18"/>
          <w:szCs w:val="18"/>
        </w:rPr>
        <w:tab/>
        <w:t>To lead a Working Party in its scientific and business activities.</w:t>
      </w:r>
    </w:p>
    <w:p w14:paraId="32BD87B9" w14:textId="4EC88E8C"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4.2</w:t>
      </w:r>
      <w:r w:rsidRPr="00E71B36">
        <w:rPr>
          <w:rFonts w:ascii="Arial" w:eastAsia="Arial" w:hAnsi="Arial" w:cs="Arial"/>
          <w:sz w:val="18"/>
          <w:szCs w:val="18"/>
        </w:rPr>
        <w:tab/>
        <w:t xml:space="preserve">To initiate and organize meetings (ideally at least one meeting) </w:t>
      </w:r>
      <w:r w:rsidR="002B0183" w:rsidRPr="00E71B36">
        <w:rPr>
          <w:rFonts w:ascii="Arial" w:eastAsia="Arial" w:hAnsi="Arial" w:cs="Arial"/>
          <w:sz w:val="18"/>
          <w:szCs w:val="18"/>
        </w:rPr>
        <w:t xml:space="preserve">and other activities </w:t>
      </w:r>
      <w:r w:rsidRPr="00E71B36">
        <w:rPr>
          <w:rFonts w:ascii="Arial" w:eastAsia="Arial" w:hAnsi="Arial" w:cs="Arial"/>
          <w:sz w:val="18"/>
          <w:szCs w:val="18"/>
        </w:rPr>
        <w:t>of the Working Party between Congresses.</w:t>
      </w:r>
    </w:p>
    <w:p w14:paraId="2C0C91C2"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4.3</w:t>
      </w:r>
      <w:r w:rsidRPr="00E71B36">
        <w:rPr>
          <w:rFonts w:ascii="Arial" w:eastAsia="Arial" w:hAnsi="Arial" w:cs="Arial"/>
          <w:sz w:val="18"/>
          <w:szCs w:val="18"/>
        </w:rPr>
        <w:tab/>
        <w:t>To prepare and distribute periodic reports of the Working Party activities.</w:t>
      </w:r>
    </w:p>
    <w:p w14:paraId="7940993D"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4.4</w:t>
      </w:r>
      <w:r w:rsidRPr="00E71B36">
        <w:rPr>
          <w:rFonts w:ascii="Arial" w:eastAsia="Arial" w:hAnsi="Arial" w:cs="Arial"/>
          <w:sz w:val="18"/>
          <w:szCs w:val="18"/>
        </w:rPr>
        <w:tab/>
        <w:t>To arrange for publications related to the Working Party.</w:t>
      </w:r>
    </w:p>
    <w:p w14:paraId="3E43AA3A" w14:textId="3B2AC882"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4.5</w:t>
      </w:r>
      <w:r w:rsidRPr="00E71B36">
        <w:rPr>
          <w:rFonts w:ascii="Arial" w:eastAsia="Arial" w:hAnsi="Arial" w:cs="Arial"/>
          <w:sz w:val="18"/>
          <w:szCs w:val="18"/>
        </w:rPr>
        <w:tab/>
        <w:t xml:space="preserve">To maintain contact with the members of the Working Party and to promote </w:t>
      </w:r>
      <w:r w:rsidR="002B0183" w:rsidRPr="00E71B36">
        <w:rPr>
          <w:rFonts w:ascii="Arial" w:eastAsia="Arial" w:hAnsi="Arial" w:cs="Arial"/>
          <w:sz w:val="18"/>
          <w:szCs w:val="18"/>
        </w:rPr>
        <w:t>communication and collaboration among</w:t>
      </w:r>
      <w:r w:rsidRPr="00E71B36">
        <w:rPr>
          <w:rFonts w:ascii="Arial" w:eastAsia="Arial" w:hAnsi="Arial" w:cs="Arial"/>
          <w:sz w:val="18"/>
          <w:szCs w:val="18"/>
        </w:rPr>
        <w:t xml:space="preserve"> members of the Working Party and maintain details of members on the Unit’s Web page.</w:t>
      </w:r>
    </w:p>
    <w:p w14:paraId="44E650A8" w14:textId="6B65290F"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4.6</w:t>
      </w:r>
      <w:r w:rsidRPr="00E71B36">
        <w:rPr>
          <w:rFonts w:ascii="Arial" w:eastAsia="Arial" w:hAnsi="Arial" w:cs="Arial"/>
          <w:sz w:val="18"/>
          <w:szCs w:val="18"/>
        </w:rPr>
        <w:tab/>
        <w:t xml:space="preserve">To exercise such additional authority as may be delegated to him/her by the Division </w:t>
      </w:r>
      <w:r w:rsidR="00587E2F" w:rsidRPr="00E71B36">
        <w:rPr>
          <w:rFonts w:ascii="Arial" w:eastAsia="Arial" w:hAnsi="Arial" w:cs="Arial"/>
          <w:sz w:val="18"/>
          <w:szCs w:val="18"/>
        </w:rPr>
        <w:t>Co-</w:t>
      </w:r>
      <w:r w:rsidRPr="00E71B36">
        <w:rPr>
          <w:rFonts w:ascii="Arial" w:eastAsia="Arial" w:hAnsi="Arial" w:cs="Arial"/>
          <w:sz w:val="18"/>
          <w:szCs w:val="18"/>
        </w:rPr>
        <w:t>Coordinator</w:t>
      </w:r>
      <w:r w:rsidR="00587E2F" w:rsidRPr="00E71B36">
        <w:rPr>
          <w:rFonts w:ascii="Arial" w:eastAsia="Arial" w:hAnsi="Arial" w:cs="Arial"/>
          <w:sz w:val="18"/>
          <w:szCs w:val="18"/>
        </w:rPr>
        <w:t>s</w:t>
      </w:r>
      <w:r w:rsidRPr="00E71B36">
        <w:rPr>
          <w:rFonts w:ascii="Arial" w:eastAsia="Arial" w:hAnsi="Arial" w:cs="Arial"/>
          <w:sz w:val="18"/>
          <w:szCs w:val="18"/>
        </w:rPr>
        <w:t>.</w:t>
      </w:r>
    </w:p>
    <w:p w14:paraId="52B111D9" w14:textId="77777777"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 xml:space="preserve">4.7 </w:t>
      </w:r>
      <w:r w:rsidRPr="00E71B36">
        <w:rPr>
          <w:rFonts w:ascii="Arial" w:eastAsia="Arial" w:hAnsi="Arial" w:cs="Arial"/>
          <w:sz w:val="18"/>
          <w:szCs w:val="18"/>
        </w:rPr>
        <w:tab/>
        <w:t>Working Party Coordinators maintain a close and active working relationship with the Research Group Coordinators.</w:t>
      </w:r>
    </w:p>
    <w:p w14:paraId="6E06A359" w14:textId="77777777" w:rsidR="002C248E" w:rsidRPr="00FB3C14" w:rsidRDefault="0086106E" w:rsidP="00FB3C14">
      <w:pPr>
        <w:tabs>
          <w:tab w:val="left" w:pos="567"/>
        </w:tabs>
        <w:spacing w:after="80"/>
        <w:ind w:left="567" w:hanging="425"/>
        <w:jc w:val="both"/>
      </w:pPr>
      <w:r w:rsidRPr="00E71B36">
        <w:rPr>
          <w:rFonts w:ascii="Arial" w:eastAsia="Arial" w:hAnsi="Arial" w:cs="Arial"/>
          <w:sz w:val="18"/>
          <w:szCs w:val="18"/>
        </w:rPr>
        <w:t>4.8</w:t>
      </w:r>
      <w:r w:rsidRPr="00E71B36">
        <w:rPr>
          <w:rFonts w:ascii="Arial" w:eastAsia="Arial" w:hAnsi="Arial" w:cs="Arial"/>
          <w:sz w:val="18"/>
          <w:szCs w:val="18"/>
        </w:rPr>
        <w:tab/>
        <w:t>As with all other IUFRO Units, Working Party Coordinators create and maintain the Web pages of their</w:t>
      </w:r>
      <w:r w:rsidRPr="00FB3C14">
        <w:rPr>
          <w:rFonts w:ascii="Arial" w:eastAsia="Arial" w:hAnsi="Arial" w:cs="Arial"/>
          <w:sz w:val="18"/>
          <w:szCs w:val="18"/>
        </w:rPr>
        <w:t xml:space="preserve"> Units in accordance with the guidelines produced by the Executive Director. </w:t>
      </w:r>
    </w:p>
    <w:p w14:paraId="0FB56E4B" w14:textId="77777777" w:rsidR="002C248E" w:rsidRPr="00E71B36" w:rsidRDefault="0086106E" w:rsidP="00FB3C14">
      <w:pPr>
        <w:tabs>
          <w:tab w:val="left" w:pos="567"/>
        </w:tabs>
        <w:spacing w:after="80"/>
        <w:ind w:left="567" w:hanging="567"/>
        <w:jc w:val="both"/>
      </w:pPr>
      <w:r w:rsidRPr="00FB3C14">
        <w:rPr>
          <w:rFonts w:ascii="Arial" w:eastAsia="Arial" w:hAnsi="Arial" w:cs="Arial"/>
          <w:sz w:val="18"/>
          <w:szCs w:val="18"/>
        </w:rPr>
        <w:t xml:space="preserve">5 </w:t>
      </w:r>
      <w:r w:rsidRPr="00FB3C14">
        <w:rPr>
          <w:rFonts w:ascii="Arial" w:eastAsia="Arial" w:hAnsi="Arial" w:cs="Arial"/>
          <w:sz w:val="18"/>
          <w:szCs w:val="18"/>
        </w:rPr>
        <w:tab/>
        <w:t xml:space="preserve">Before the </w:t>
      </w:r>
      <w:r w:rsidRPr="00E71B36">
        <w:rPr>
          <w:rFonts w:ascii="Arial" w:eastAsia="Arial" w:hAnsi="Arial" w:cs="Arial"/>
          <w:sz w:val="18"/>
          <w:szCs w:val="18"/>
        </w:rPr>
        <w:t xml:space="preserve">terms of office of the Research Group or Working Party Coordinators and the Deputy Coordinators expire, they will arrange for the Research Group or Working Party to nominate at least one candidate for each Research Group and Working Party position. </w:t>
      </w:r>
    </w:p>
    <w:p w14:paraId="3E54E885" w14:textId="5948DD50" w:rsidR="002C248E" w:rsidRPr="00E71B36" w:rsidRDefault="0086106E" w:rsidP="00FB3C14">
      <w:pPr>
        <w:tabs>
          <w:tab w:val="left" w:pos="567"/>
        </w:tabs>
        <w:spacing w:after="80"/>
        <w:ind w:left="567" w:hanging="567"/>
        <w:jc w:val="both"/>
      </w:pPr>
      <w:r w:rsidRPr="00E71B36">
        <w:rPr>
          <w:rFonts w:ascii="Arial" w:eastAsia="Arial" w:hAnsi="Arial" w:cs="Arial"/>
          <w:sz w:val="18"/>
          <w:szCs w:val="18"/>
        </w:rPr>
        <w:t xml:space="preserve">6 </w:t>
      </w:r>
      <w:r w:rsidRPr="00E71B36">
        <w:rPr>
          <w:rFonts w:ascii="Arial" w:eastAsia="Arial" w:hAnsi="Arial" w:cs="Arial"/>
          <w:sz w:val="18"/>
          <w:szCs w:val="18"/>
        </w:rPr>
        <w:tab/>
        <w:t xml:space="preserve">Research Group and Working Party Coordinators and their Deputy Coordinators normally hold office for the period starting on the first day after the IUFRO World Congress and ending with the last day of the next World Congress. The Division </w:t>
      </w:r>
      <w:r w:rsidR="001F65F7" w:rsidRPr="00E71B36">
        <w:rPr>
          <w:rFonts w:ascii="Arial" w:eastAsia="Arial" w:hAnsi="Arial" w:cs="Arial"/>
          <w:sz w:val="18"/>
          <w:szCs w:val="18"/>
        </w:rPr>
        <w:t>Co-</w:t>
      </w:r>
      <w:r w:rsidRPr="00E71B36">
        <w:rPr>
          <w:rFonts w:ascii="Arial" w:eastAsia="Arial" w:hAnsi="Arial" w:cs="Arial"/>
          <w:sz w:val="18"/>
          <w:szCs w:val="18"/>
        </w:rPr>
        <w:t>Coordinator</w:t>
      </w:r>
      <w:r w:rsidR="001F65F7" w:rsidRPr="00E71B36">
        <w:rPr>
          <w:rFonts w:ascii="Arial" w:eastAsia="Arial" w:hAnsi="Arial" w:cs="Arial"/>
          <w:sz w:val="18"/>
          <w:szCs w:val="18"/>
        </w:rPr>
        <w:t>s</w:t>
      </w:r>
      <w:r w:rsidRPr="00E71B36">
        <w:rPr>
          <w:rFonts w:ascii="Arial" w:eastAsia="Arial" w:hAnsi="Arial" w:cs="Arial"/>
          <w:sz w:val="18"/>
          <w:szCs w:val="18"/>
        </w:rPr>
        <w:t xml:space="preserve"> ha</w:t>
      </w:r>
      <w:r w:rsidR="001F65F7" w:rsidRPr="00E71B36">
        <w:rPr>
          <w:rFonts w:ascii="Arial" w:eastAsia="Arial" w:hAnsi="Arial" w:cs="Arial"/>
          <w:sz w:val="18"/>
          <w:szCs w:val="18"/>
        </w:rPr>
        <w:t>ve</w:t>
      </w:r>
      <w:r w:rsidRPr="00E71B36">
        <w:rPr>
          <w:rFonts w:ascii="Arial" w:eastAsia="Arial" w:hAnsi="Arial" w:cs="Arial"/>
          <w:sz w:val="18"/>
          <w:szCs w:val="18"/>
        </w:rPr>
        <w:t xml:space="preserve"> the authority to terminate at any time the term of office of a Research Group or Working Party Coordinator or Deputy Coordinator if </w:t>
      </w:r>
      <w:r w:rsidR="001F5EEB">
        <w:rPr>
          <w:rFonts w:ascii="Arial" w:eastAsia="Arial" w:hAnsi="Arial" w:cs="Arial"/>
          <w:sz w:val="18"/>
          <w:szCs w:val="18"/>
        </w:rPr>
        <w:t>they</w:t>
      </w:r>
      <w:r w:rsidRPr="00E71B36">
        <w:rPr>
          <w:rFonts w:ascii="Arial" w:eastAsia="Arial" w:hAnsi="Arial" w:cs="Arial"/>
          <w:sz w:val="18"/>
          <w:szCs w:val="18"/>
        </w:rPr>
        <w:t xml:space="preserve"> consider this to be in the best interest of IUFRO.</w:t>
      </w:r>
    </w:p>
    <w:p w14:paraId="5A6915C6" w14:textId="094EB4A0" w:rsidR="002C248E" w:rsidRPr="00FB3C14" w:rsidRDefault="0086106E" w:rsidP="00FB3C14">
      <w:pPr>
        <w:tabs>
          <w:tab w:val="left" w:pos="567"/>
        </w:tabs>
        <w:ind w:left="567" w:hanging="567"/>
        <w:jc w:val="both"/>
        <w:rPr>
          <w:rFonts w:ascii="Arial" w:eastAsia="Arial" w:hAnsi="Arial" w:cs="Arial"/>
          <w:sz w:val="18"/>
          <w:szCs w:val="18"/>
        </w:rPr>
      </w:pPr>
      <w:r w:rsidRPr="00E71B36">
        <w:rPr>
          <w:rFonts w:ascii="Arial" w:eastAsia="Arial" w:hAnsi="Arial" w:cs="Arial"/>
          <w:sz w:val="18"/>
          <w:szCs w:val="18"/>
        </w:rPr>
        <w:t xml:space="preserve">7 </w:t>
      </w:r>
      <w:r w:rsidRPr="00E71B36">
        <w:rPr>
          <w:rFonts w:ascii="Arial" w:eastAsia="Arial" w:hAnsi="Arial" w:cs="Arial"/>
          <w:sz w:val="18"/>
          <w:szCs w:val="18"/>
        </w:rPr>
        <w:tab/>
        <w:t xml:space="preserve">Research Group Coordinators may propose Working Parties within each Research Group. Establishment and termination of a Working Party requires Board approval but can be done at any time. Research Group Coordinators may appoint a Coordinator and Deputy Coordinators to lead each Working Party, after receiving the approval of their Division </w:t>
      </w:r>
      <w:r w:rsidR="001F65F7" w:rsidRPr="00E71B36">
        <w:rPr>
          <w:rFonts w:ascii="Arial" w:eastAsia="Arial" w:hAnsi="Arial" w:cs="Arial"/>
          <w:sz w:val="18"/>
          <w:szCs w:val="18"/>
        </w:rPr>
        <w:t>Co-</w:t>
      </w:r>
      <w:r w:rsidRPr="00E71B36">
        <w:rPr>
          <w:rFonts w:ascii="Arial" w:eastAsia="Arial" w:hAnsi="Arial" w:cs="Arial"/>
          <w:sz w:val="18"/>
          <w:szCs w:val="18"/>
        </w:rPr>
        <w:t>Coordinators.</w:t>
      </w:r>
      <w:r w:rsidRPr="00FB3C14">
        <w:rPr>
          <w:rFonts w:ascii="Arial" w:eastAsia="Arial" w:hAnsi="Arial" w:cs="Arial"/>
          <w:sz w:val="18"/>
          <w:szCs w:val="18"/>
        </w:rPr>
        <w:t xml:space="preserve"> </w:t>
      </w:r>
    </w:p>
    <w:p w14:paraId="090D6A5F" w14:textId="77777777" w:rsidR="00780B63" w:rsidRDefault="00780B63" w:rsidP="00FB3C14">
      <w:pPr>
        <w:tabs>
          <w:tab w:val="left" w:pos="567"/>
        </w:tabs>
        <w:ind w:left="567" w:hanging="567"/>
        <w:jc w:val="both"/>
      </w:pPr>
    </w:p>
    <w:p w14:paraId="0C753682" w14:textId="77777777" w:rsidR="002C248E" w:rsidRPr="00FB3C14" w:rsidRDefault="0086106E">
      <w:pPr>
        <w:tabs>
          <w:tab w:val="left" w:pos="567"/>
        </w:tabs>
        <w:spacing w:after="96"/>
        <w:ind w:left="567" w:hanging="567"/>
        <w:jc w:val="both"/>
        <w:rPr>
          <w:sz w:val="22"/>
          <w:szCs w:val="22"/>
        </w:rPr>
      </w:pPr>
      <w:bookmarkStart w:id="57" w:name="h.3tbugp1" w:colFirst="0" w:colLast="0"/>
      <w:bookmarkStart w:id="58" w:name="_Hlk109919711"/>
      <w:bookmarkEnd w:id="57"/>
      <w:r w:rsidRPr="00FB3C14">
        <w:rPr>
          <w:rFonts w:ascii="Arial" w:eastAsia="Arial" w:hAnsi="Arial" w:cs="Arial"/>
          <w:b/>
          <w:sz w:val="22"/>
          <w:szCs w:val="22"/>
        </w:rPr>
        <w:t>SECTION IX</w:t>
      </w:r>
      <w:bookmarkEnd w:id="58"/>
      <w:r w:rsidRPr="00FB3C14">
        <w:rPr>
          <w:rFonts w:ascii="Arial" w:eastAsia="Arial" w:hAnsi="Arial" w:cs="Arial"/>
          <w:b/>
          <w:sz w:val="22"/>
          <w:szCs w:val="22"/>
        </w:rPr>
        <w:t xml:space="preserve">: </w:t>
      </w:r>
      <w:r w:rsidRPr="00FB3C14">
        <w:rPr>
          <w:rFonts w:ascii="Arial" w:eastAsia="Arial" w:hAnsi="Arial" w:cs="Arial"/>
          <w:b/>
          <w:i/>
          <w:sz w:val="22"/>
          <w:szCs w:val="22"/>
        </w:rPr>
        <w:t>Subscriptions and Membership Fees</w:t>
      </w:r>
    </w:p>
    <w:p w14:paraId="07B8CA15" w14:textId="77777777"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(Statutes Article XV)</w:t>
      </w:r>
    </w:p>
    <w:p w14:paraId="7FB9B006" w14:textId="77777777"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1 </w:t>
      </w:r>
      <w:r w:rsidRPr="00FB3C14">
        <w:rPr>
          <w:rFonts w:ascii="Arial" w:eastAsia="Arial" w:hAnsi="Arial" w:cs="Arial"/>
          <w:sz w:val="18"/>
          <w:szCs w:val="18"/>
        </w:rPr>
        <w:tab/>
        <w:t>The subscription rate for Member Organizations is based on the number of researchers engaged in research activities relevant to IUFRO. For the determination of subscriptions, the following definition of a researcher will apply:</w:t>
      </w:r>
    </w:p>
    <w:p w14:paraId="11A2E406" w14:textId="77777777" w:rsidR="002C248E" w:rsidRPr="00FB3C14" w:rsidRDefault="0086106E" w:rsidP="00FB3C14">
      <w:pPr>
        <w:tabs>
          <w:tab w:val="left" w:pos="144"/>
          <w:tab w:val="left" w:pos="567"/>
        </w:tabs>
        <w:spacing w:after="80"/>
        <w:ind w:left="567" w:hanging="423"/>
        <w:jc w:val="both"/>
      </w:pPr>
      <w:r w:rsidRPr="00FB3C14">
        <w:rPr>
          <w:rFonts w:ascii="Arial" w:eastAsia="Arial" w:hAnsi="Arial" w:cs="Arial"/>
          <w:sz w:val="18"/>
          <w:szCs w:val="18"/>
        </w:rPr>
        <w:t xml:space="preserve">1.1 </w:t>
      </w:r>
      <w:r w:rsidRPr="00FB3C14">
        <w:rPr>
          <w:rFonts w:ascii="Arial" w:eastAsia="Arial" w:hAnsi="Arial" w:cs="Arial"/>
          <w:sz w:val="18"/>
          <w:szCs w:val="18"/>
        </w:rPr>
        <w:tab/>
        <w:t>Any individual who is a university graduate or has equivalent professional education, who is permanently employed to devote 10 per cent or more of his/her time to carrying out or administering some aspect of forest or forest-related research. No precise definition would suit all conditions, and individual Member Organizations may interpret the definition in the light of their own circumstances. The intention is to include all scientists and administrators engaged in research that is relevant to the programmes of IUFRO. The following categories of personnel may be excluded:</w:t>
      </w:r>
    </w:p>
    <w:p w14:paraId="311267D0" w14:textId="77777777" w:rsidR="002C248E" w:rsidRPr="00FB3C14" w:rsidRDefault="0086106E" w:rsidP="00FB3C14">
      <w:pPr>
        <w:tabs>
          <w:tab w:val="left" w:pos="567"/>
        </w:tabs>
        <w:spacing w:after="80"/>
        <w:ind w:left="855" w:hanging="567"/>
        <w:jc w:val="both"/>
      </w:pPr>
      <w:r w:rsidRPr="00FB3C14">
        <w:rPr>
          <w:rFonts w:ascii="Arial" w:eastAsia="Arial" w:hAnsi="Arial" w:cs="Arial"/>
          <w:sz w:val="18"/>
          <w:szCs w:val="18"/>
        </w:rPr>
        <w:t xml:space="preserve">1.1.1 </w:t>
      </w:r>
      <w:r w:rsidRPr="00FB3C14">
        <w:rPr>
          <w:rFonts w:ascii="Arial" w:eastAsia="Arial" w:hAnsi="Arial" w:cs="Arial"/>
          <w:sz w:val="18"/>
          <w:szCs w:val="18"/>
        </w:rPr>
        <w:tab/>
        <w:t>Individuals who are employed as field assistants, laboratory technicians, or technologists working under a scientist’s direction.</w:t>
      </w:r>
    </w:p>
    <w:p w14:paraId="2A2561CB" w14:textId="77777777" w:rsidR="002C248E" w:rsidRPr="00FB3C14" w:rsidRDefault="0086106E" w:rsidP="00FB3C14">
      <w:pPr>
        <w:tabs>
          <w:tab w:val="left" w:pos="567"/>
        </w:tabs>
        <w:spacing w:after="80"/>
        <w:ind w:left="855" w:hanging="567"/>
        <w:jc w:val="both"/>
      </w:pPr>
      <w:r w:rsidRPr="00FB3C14">
        <w:rPr>
          <w:rFonts w:ascii="Arial" w:eastAsia="Arial" w:hAnsi="Arial" w:cs="Arial"/>
          <w:sz w:val="18"/>
          <w:szCs w:val="18"/>
        </w:rPr>
        <w:t xml:space="preserve">1.1.2 </w:t>
      </w:r>
      <w:r w:rsidRPr="00FB3C14">
        <w:rPr>
          <w:rFonts w:ascii="Arial" w:eastAsia="Arial" w:hAnsi="Arial" w:cs="Arial"/>
          <w:sz w:val="18"/>
          <w:szCs w:val="18"/>
        </w:rPr>
        <w:tab/>
        <w:t>Students pursuing advanced degrees who are not employed in research by the institution.</w:t>
      </w:r>
    </w:p>
    <w:p w14:paraId="77256A4E" w14:textId="77777777" w:rsidR="002C248E" w:rsidRPr="00FB3C14" w:rsidRDefault="0086106E" w:rsidP="00FB3C14">
      <w:pPr>
        <w:tabs>
          <w:tab w:val="left" w:pos="567"/>
        </w:tabs>
        <w:spacing w:after="80"/>
        <w:ind w:left="855" w:hanging="567"/>
        <w:jc w:val="both"/>
      </w:pPr>
      <w:r w:rsidRPr="00FB3C14">
        <w:rPr>
          <w:rFonts w:ascii="Arial" w:eastAsia="Arial" w:hAnsi="Arial" w:cs="Arial"/>
          <w:sz w:val="18"/>
          <w:szCs w:val="18"/>
        </w:rPr>
        <w:t xml:space="preserve">1.1.3 </w:t>
      </w:r>
      <w:r w:rsidRPr="00FB3C14">
        <w:rPr>
          <w:rFonts w:ascii="Arial" w:eastAsia="Arial" w:hAnsi="Arial" w:cs="Arial"/>
          <w:sz w:val="18"/>
          <w:szCs w:val="18"/>
        </w:rPr>
        <w:tab/>
        <w:t>Other graduates who are employed temporarily (normally less than two years) as research assistants.</w:t>
      </w:r>
    </w:p>
    <w:p w14:paraId="716C3010" w14:textId="0CFAEA4D" w:rsidR="002C248E" w:rsidRPr="00FB3C14" w:rsidRDefault="0086106E" w:rsidP="00FB3C14">
      <w:pPr>
        <w:tabs>
          <w:tab w:val="left" w:pos="567"/>
        </w:tabs>
        <w:spacing w:after="80"/>
        <w:ind w:left="855" w:hanging="567"/>
        <w:jc w:val="both"/>
      </w:pPr>
      <w:r w:rsidRPr="00FB3C14">
        <w:rPr>
          <w:rFonts w:ascii="Arial" w:eastAsia="Arial" w:hAnsi="Arial" w:cs="Arial"/>
          <w:sz w:val="18"/>
          <w:szCs w:val="18"/>
        </w:rPr>
        <w:t xml:space="preserve">1.1.4 </w:t>
      </w:r>
      <w:r w:rsidRPr="00FB3C14">
        <w:rPr>
          <w:rFonts w:ascii="Arial" w:eastAsia="Arial" w:hAnsi="Arial" w:cs="Arial"/>
          <w:sz w:val="18"/>
          <w:szCs w:val="18"/>
        </w:rPr>
        <w:tab/>
        <w:t xml:space="preserve">Teachers in university faculties who are not engaged in the conduct of research to any significant </w:t>
      </w:r>
      <w:r w:rsidR="00F86A9C" w:rsidRPr="00FB3C14">
        <w:rPr>
          <w:rFonts w:ascii="Arial" w:eastAsia="Arial" w:hAnsi="Arial" w:cs="Arial"/>
          <w:sz w:val="18"/>
          <w:szCs w:val="18"/>
        </w:rPr>
        <w:t>extent</w:t>
      </w:r>
      <w:r w:rsidRPr="00FB3C14">
        <w:rPr>
          <w:rFonts w:ascii="Arial" w:eastAsia="Arial" w:hAnsi="Arial" w:cs="Arial"/>
          <w:sz w:val="18"/>
          <w:szCs w:val="18"/>
        </w:rPr>
        <w:t>.</w:t>
      </w:r>
    </w:p>
    <w:p w14:paraId="5E7CCE39" w14:textId="5AD4009B" w:rsidR="002C248E" w:rsidRPr="00FB3C14" w:rsidRDefault="0086106E" w:rsidP="00FB3C14">
      <w:pPr>
        <w:tabs>
          <w:tab w:val="left" w:pos="567"/>
        </w:tabs>
        <w:spacing w:after="80"/>
        <w:ind w:left="567" w:hanging="567"/>
        <w:jc w:val="both"/>
        <w:rPr>
          <w:color w:val="auto"/>
        </w:rPr>
      </w:pPr>
      <w:r w:rsidRPr="00FB3C14">
        <w:rPr>
          <w:rFonts w:ascii="Arial" w:eastAsia="Arial" w:hAnsi="Arial" w:cs="Arial"/>
          <w:sz w:val="18"/>
          <w:szCs w:val="18"/>
        </w:rPr>
        <w:t xml:space="preserve">2 </w:t>
      </w:r>
      <w:r w:rsidRPr="00FB3C14">
        <w:rPr>
          <w:rFonts w:ascii="Arial" w:eastAsia="Arial" w:hAnsi="Arial" w:cs="Arial"/>
          <w:sz w:val="18"/>
          <w:szCs w:val="18"/>
        </w:rPr>
        <w:tab/>
        <w:t xml:space="preserve">As of January 2003, the basic annual subscription for Member Organizations is arranged in four groups according to an adapted World Bank classification of countries. The annual membership fees may be adjusted by the Board by a percentage matching the accumulated inflation rates of the country hosting the IUFRO Headquarters (currently Austria) in case the inflation </w:t>
      </w:r>
      <w:r w:rsidRPr="00C553AC">
        <w:rPr>
          <w:rFonts w:ascii="Arial" w:eastAsia="Arial" w:hAnsi="Arial" w:cs="Arial"/>
          <w:sz w:val="18"/>
          <w:szCs w:val="18"/>
        </w:rPr>
        <w:t>rates add up to more than 5 per cent. The International Council shall be informed according</w:t>
      </w:r>
      <w:r w:rsidR="00780B63" w:rsidRPr="00C553AC">
        <w:rPr>
          <w:rFonts w:ascii="Arial" w:eastAsia="Arial" w:hAnsi="Arial" w:cs="Arial"/>
          <w:sz w:val="18"/>
          <w:szCs w:val="18"/>
        </w:rPr>
        <w:t xml:space="preserve">ly. After the </w:t>
      </w:r>
      <w:r w:rsidR="00780B63" w:rsidRPr="00C553AC">
        <w:rPr>
          <w:rFonts w:ascii="Arial" w:eastAsia="Arial" w:hAnsi="Arial" w:cs="Arial"/>
          <w:color w:val="auto"/>
          <w:sz w:val="18"/>
          <w:szCs w:val="18"/>
        </w:rPr>
        <w:t>adjustment in 20</w:t>
      </w:r>
      <w:r w:rsidR="005A503A">
        <w:rPr>
          <w:rFonts w:ascii="Arial" w:eastAsia="Arial" w:hAnsi="Arial" w:cs="Arial"/>
          <w:color w:val="auto"/>
          <w:sz w:val="18"/>
          <w:szCs w:val="18"/>
        </w:rPr>
        <w:t>22</w:t>
      </w:r>
      <w:r w:rsidRPr="00C553AC">
        <w:rPr>
          <w:rFonts w:ascii="Arial" w:eastAsia="Arial" w:hAnsi="Arial" w:cs="Arial"/>
          <w:color w:val="auto"/>
          <w:sz w:val="18"/>
          <w:szCs w:val="18"/>
        </w:rPr>
        <w:t>, the fees are as follow</w:t>
      </w:r>
      <w:r w:rsidR="00780B63" w:rsidRPr="00C553AC">
        <w:rPr>
          <w:rFonts w:ascii="Arial" w:eastAsia="Arial" w:hAnsi="Arial" w:cs="Arial"/>
          <w:color w:val="auto"/>
          <w:sz w:val="18"/>
          <w:szCs w:val="18"/>
        </w:rPr>
        <w:t>s: I - low income economies, 1</w:t>
      </w:r>
      <w:r w:rsidR="005A503A">
        <w:rPr>
          <w:rFonts w:ascii="Arial" w:eastAsia="Arial" w:hAnsi="Arial" w:cs="Arial"/>
          <w:color w:val="auto"/>
          <w:sz w:val="18"/>
          <w:szCs w:val="18"/>
        </w:rPr>
        <w:t>40</w:t>
      </w:r>
      <w:r w:rsidRPr="00C553AC">
        <w:rPr>
          <w:rFonts w:ascii="Arial" w:eastAsia="Arial" w:hAnsi="Arial" w:cs="Arial"/>
          <w:color w:val="auto"/>
          <w:sz w:val="18"/>
          <w:szCs w:val="18"/>
        </w:rPr>
        <w:t>,- Euro (EUR); II - lo</w:t>
      </w:r>
      <w:r w:rsidR="00780B63" w:rsidRPr="00C553AC">
        <w:rPr>
          <w:rFonts w:ascii="Arial" w:eastAsia="Arial" w:hAnsi="Arial" w:cs="Arial"/>
          <w:color w:val="auto"/>
          <w:sz w:val="18"/>
          <w:szCs w:val="18"/>
        </w:rPr>
        <w:t xml:space="preserve">wer middle income economies, </w:t>
      </w:r>
      <w:r w:rsidR="007F2681" w:rsidRPr="00C553AC">
        <w:rPr>
          <w:rFonts w:ascii="Arial" w:eastAsia="Arial" w:hAnsi="Arial" w:cs="Arial"/>
          <w:color w:val="auto"/>
          <w:sz w:val="18"/>
          <w:szCs w:val="18"/>
        </w:rPr>
        <w:t>2</w:t>
      </w:r>
      <w:r w:rsidR="005A503A">
        <w:rPr>
          <w:rFonts w:ascii="Arial" w:eastAsia="Arial" w:hAnsi="Arial" w:cs="Arial"/>
          <w:color w:val="auto"/>
          <w:sz w:val="18"/>
          <w:szCs w:val="18"/>
        </w:rPr>
        <w:t>79</w:t>
      </w:r>
      <w:r w:rsidRPr="00C553AC">
        <w:rPr>
          <w:rFonts w:ascii="Arial" w:eastAsia="Arial" w:hAnsi="Arial" w:cs="Arial"/>
          <w:color w:val="auto"/>
          <w:sz w:val="18"/>
          <w:szCs w:val="18"/>
        </w:rPr>
        <w:t>,- EUR; III - u</w:t>
      </w:r>
      <w:r w:rsidR="00780B63" w:rsidRPr="00C553AC">
        <w:rPr>
          <w:rFonts w:ascii="Arial" w:eastAsia="Arial" w:hAnsi="Arial" w:cs="Arial"/>
          <w:color w:val="auto"/>
          <w:sz w:val="18"/>
          <w:szCs w:val="18"/>
        </w:rPr>
        <w:t xml:space="preserve">pper middle income economies </w:t>
      </w:r>
      <w:r w:rsidR="005A503A">
        <w:rPr>
          <w:rFonts w:ascii="Arial" w:eastAsia="Arial" w:hAnsi="Arial" w:cs="Arial"/>
          <w:color w:val="auto"/>
          <w:sz w:val="18"/>
          <w:szCs w:val="18"/>
        </w:rPr>
        <w:t>420</w:t>
      </w:r>
      <w:r w:rsidRPr="00C553AC">
        <w:rPr>
          <w:rFonts w:ascii="Arial" w:eastAsia="Arial" w:hAnsi="Arial" w:cs="Arial"/>
          <w:color w:val="auto"/>
          <w:sz w:val="18"/>
          <w:szCs w:val="18"/>
        </w:rPr>
        <w:t>,- EUR, IV - high income economi</w:t>
      </w:r>
      <w:r w:rsidR="00780B63" w:rsidRPr="00C553AC">
        <w:rPr>
          <w:rFonts w:ascii="Arial" w:eastAsia="Arial" w:hAnsi="Arial" w:cs="Arial"/>
          <w:color w:val="auto"/>
          <w:sz w:val="18"/>
          <w:szCs w:val="18"/>
        </w:rPr>
        <w:t>es 5</w:t>
      </w:r>
      <w:r w:rsidR="005A503A">
        <w:rPr>
          <w:rFonts w:ascii="Arial" w:eastAsia="Arial" w:hAnsi="Arial" w:cs="Arial"/>
          <w:color w:val="auto"/>
          <w:sz w:val="18"/>
          <w:szCs w:val="18"/>
        </w:rPr>
        <w:t>60</w:t>
      </w:r>
      <w:r w:rsidRPr="00C553AC">
        <w:rPr>
          <w:rFonts w:ascii="Arial" w:eastAsia="Arial" w:hAnsi="Arial" w:cs="Arial"/>
          <w:color w:val="auto"/>
          <w:sz w:val="18"/>
          <w:szCs w:val="18"/>
        </w:rPr>
        <w:t>,- EUR. In addition, e</w:t>
      </w:r>
      <w:r w:rsidR="00780B63" w:rsidRPr="00C553AC">
        <w:rPr>
          <w:rFonts w:ascii="Arial" w:eastAsia="Arial" w:hAnsi="Arial" w:cs="Arial"/>
          <w:color w:val="auto"/>
          <w:sz w:val="18"/>
          <w:szCs w:val="18"/>
        </w:rPr>
        <w:t>ach Member Organization pays 1</w:t>
      </w:r>
      <w:r w:rsidR="005A503A">
        <w:rPr>
          <w:rFonts w:ascii="Arial" w:eastAsia="Arial" w:hAnsi="Arial" w:cs="Arial"/>
          <w:color w:val="auto"/>
          <w:sz w:val="18"/>
          <w:szCs w:val="18"/>
        </w:rPr>
        <w:t>40</w:t>
      </w:r>
      <w:r w:rsidRPr="00C553AC">
        <w:rPr>
          <w:rFonts w:ascii="Arial" w:eastAsia="Arial" w:hAnsi="Arial" w:cs="Arial"/>
          <w:color w:val="auto"/>
          <w:sz w:val="18"/>
          <w:szCs w:val="18"/>
        </w:rPr>
        <w:t>,-  EUR for every 10 research workers as defined in paragraph 1. Numbers will always be rounded up to the next 10; for example, 4 would be counted as 10 and 93 would be counted as 100. Thus, the minimum subscription fo</w:t>
      </w:r>
      <w:r w:rsidR="006A26D0" w:rsidRPr="00C553AC">
        <w:rPr>
          <w:rFonts w:ascii="Arial" w:eastAsia="Arial" w:hAnsi="Arial" w:cs="Arial"/>
          <w:color w:val="auto"/>
          <w:sz w:val="18"/>
          <w:szCs w:val="18"/>
        </w:rPr>
        <w:t xml:space="preserve">r any Member Organization is </w:t>
      </w:r>
      <w:r w:rsidR="007F2681" w:rsidRPr="00C553AC">
        <w:rPr>
          <w:rFonts w:ascii="Arial" w:eastAsia="Arial" w:hAnsi="Arial" w:cs="Arial"/>
          <w:color w:val="auto"/>
          <w:sz w:val="18"/>
          <w:szCs w:val="18"/>
        </w:rPr>
        <w:t>2</w:t>
      </w:r>
      <w:r w:rsidR="005A503A">
        <w:rPr>
          <w:rFonts w:ascii="Arial" w:eastAsia="Arial" w:hAnsi="Arial" w:cs="Arial"/>
          <w:color w:val="auto"/>
          <w:sz w:val="18"/>
          <w:szCs w:val="18"/>
        </w:rPr>
        <w:t>80</w:t>
      </w:r>
      <w:r w:rsidR="006A26D0" w:rsidRPr="00C553AC">
        <w:rPr>
          <w:rFonts w:ascii="Arial" w:eastAsia="Arial" w:hAnsi="Arial" w:cs="Arial"/>
          <w:color w:val="auto"/>
          <w:sz w:val="18"/>
          <w:szCs w:val="18"/>
        </w:rPr>
        <w:t xml:space="preserve">,- EUR for class I; </w:t>
      </w:r>
      <w:r w:rsidR="005A503A">
        <w:rPr>
          <w:rFonts w:ascii="Arial" w:eastAsia="Arial" w:hAnsi="Arial" w:cs="Arial"/>
          <w:color w:val="auto"/>
          <w:sz w:val="18"/>
          <w:szCs w:val="18"/>
        </w:rPr>
        <w:t>419</w:t>
      </w:r>
      <w:r w:rsidR="00780B63" w:rsidRPr="00C553AC">
        <w:rPr>
          <w:rFonts w:ascii="Arial" w:eastAsia="Arial" w:hAnsi="Arial" w:cs="Arial"/>
          <w:color w:val="auto"/>
          <w:sz w:val="18"/>
          <w:szCs w:val="18"/>
        </w:rPr>
        <w:t>,- EUR for class II; 5</w:t>
      </w:r>
      <w:r w:rsidR="00341DBA">
        <w:rPr>
          <w:rFonts w:ascii="Arial" w:eastAsia="Arial" w:hAnsi="Arial" w:cs="Arial"/>
          <w:color w:val="auto"/>
          <w:sz w:val="18"/>
          <w:szCs w:val="18"/>
        </w:rPr>
        <w:t>60</w:t>
      </w:r>
      <w:r w:rsidR="00780B63" w:rsidRPr="00C553AC">
        <w:rPr>
          <w:rFonts w:ascii="Arial" w:eastAsia="Arial" w:hAnsi="Arial" w:cs="Arial"/>
          <w:color w:val="auto"/>
          <w:sz w:val="18"/>
          <w:szCs w:val="18"/>
        </w:rPr>
        <w:t xml:space="preserve">,- EUR for class III; and </w:t>
      </w:r>
      <w:r w:rsidR="00341DBA">
        <w:rPr>
          <w:rFonts w:ascii="Arial" w:eastAsia="Arial" w:hAnsi="Arial" w:cs="Arial"/>
          <w:color w:val="auto"/>
          <w:sz w:val="18"/>
          <w:szCs w:val="18"/>
        </w:rPr>
        <w:t>700</w:t>
      </w:r>
      <w:r w:rsidRPr="00C553AC">
        <w:rPr>
          <w:rFonts w:ascii="Arial" w:eastAsia="Arial" w:hAnsi="Arial" w:cs="Arial"/>
          <w:color w:val="auto"/>
          <w:sz w:val="18"/>
          <w:szCs w:val="18"/>
        </w:rPr>
        <w:t>,- EUR for class IV.</w:t>
      </w:r>
    </w:p>
    <w:p w14:paraId="750036A6" w14:textId="13E259E3"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ab/>
      </w:r>
      <w:proofErr w:type="spellStart"/>
      <w:r w:rsidRPr="00FB3C14">
        <w:rPr>
          <w:rFonts w:ascii="Arial" w:eastAsia="Arial" w:hAnsi="Arial" w:cs="Arial"/>
          <w:sz w:val="18"/>
          <w:szCs w:val="18"/>
        </w:rPr>
        <w:t>Submembers</w:t>
      </w:r>
      <w:proofErr w:type="spellEnd"/>
      <w:r w:rsidRPr="00FB3C14">
        <w:rPr>
          <w:rFonts w:ascii="Arial" w:eastAsia="Arial" w:hAnsi="Arial" w:cs="Arial"/>
          <w:sz w:val="18"/>
          <w:szCs w:val="18"/>
        </w:rPr>
        <w:t xml:space="preserve"> and sub-</w:t>
      </w:r>
      <w:proofErr w:type="spellStart"/>
      <w:r w:rsidRPr="00FB3C14">
        <w:rPr>
          <w:rFonts w:ascii="Arial" w:eastAsia="Arial" w:hAnsi="Arial" w:cs="Arial"/>
          <w:sz w:val="18"/>
          <w:szCs w:val="18"/>
        </w:rPr>
        <w:t>submembers</w:t>
      </w:r>
      <w:proofErr w:type="spellEnd"/>
      <w:r w:rsidRPr="00FB3C14">
        <w:rPr>
          <w:rFonts w:ascii="Arial" w:eastAsia="Arial" w:hAnsi="Arial" w:cs="Arial"/>
          <w:sz w:val="18"/>
          <w:szCs w:val="18"/>
        </w:rPr>
        <w:t xml:space="preserve"> can be granted exemption of </w:t>
      </w:r>
      <w:r w:rsidRPr="00FB3C14">
        <w:rPr>
          <w:rFonts w:ascii="Arial" w:eastAsia="Arial" w:hAnsi="Arial" w:cs="Arial"/>
          <w:color w:val="auto"/>
          <w:sz w:val="18"/>
          <w:szCs w:val="18"/>
        </w:rPr>
        <w:t xml:space="preserve">payment of the </w:t>
      </w:r>
      <w:r w:rsidR="00497F87" w:rsidRPr="00FB3C14">
        <w:rPr>
          <w:rFonts w:ascii="Arial" w:eastAsia="Arial" w:hAnsi="Arial" w:cs="Arial"/>
          <w:color w:val="auto"/>
          <w:sz w:val="18"/>
          <w:szCs w:val="18"/>
        </w:rPr>
        <w:t xml:space="preserve">annual </w:t>
      </w:r>
      <w:r w:rsidRPr="00FB3C14">
        <w:rPr>
          <w:rFonts w:ascii="Arial" w:eastAsia="Arial" w:hAnsi="Arial" w:cs="Arial"/>
          <w:color w:val="auto"/>
          <w:sz w:val="18"/>
          <w:szCs w:val="18"/>
        </w:rPr>
        <w:t xml:space="preserve">basic subscription </w:t>
      </w:r>
      <w:r w:rsidRPr="00FB3C14">
        <w:rPr>
          <w:rFonts w:ascii="Arial" w:eastAsia="Arial" w:hAnsi="Arial" w:cs="Arial"/>
          <w:sz w:val="18"/>
          <w:szCs w:val="18"/>
        </w:rPr>
        <w:t xml:space="preserve">by the Board, but need to pay the additional membership fee depending on the number of researchers. This fee may be made chargeable to the corresponding main Member Organization upon its agreement. </w:t>
      </w:r>
    </w:p>
    <w:p w14:paraId="243D6542" w14:textId="67B73692"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3 </w:t>
      </w:r>
      <w:r w:rsidRPr="00FB3C14">
        <w:rPr>
          <w:rFonts w:ascii="Arial" w:eastAsia="Arial" w:hAnsi="Arial" w:cs="Arial"/>
          <w:sz w:val="18"/>
          <w:szCs w:val="18"/>
        </w:rPr>
        <w:tab/>
        <w:t xml:space="preserve">The annual basic subscription entitles the Member Organizations to </w:t>
      </w:r>
      <w:r w:rsidR="001E0A54" w:rsidRPr="00FB3C14">
        <w:rPr>
          <w:rFonts w:ascii="Arial" w:eastAsia="Arial" w:hAnsi="Arial" w:cs="Arial"/>
          <w:sz w:val="18"/>
          <w:szCs w:val="18"/>
        </w:rPr>
        <w:t>unique networking opportunities</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taking advantages of IUFRO’s representation in international fora</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eligibility to place news items in IUFRO media</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receive information about the latest IUFRO publications</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training materials, events, activities and news electronically</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unrestricted </w:t>
      </w:r>
      <w:r w:rsidRPr="00FB3C14">
        <w:rPr>
          <w:rFonts w:ascii="Arial" w:eastAsia="Arial" w:hAnsi="Arial" w:cs="Arial"/>
          <w:sz w:val="18"/>
          <w:szCs w:val="18"/>
        </w:rPr>
        <w:t xml:space="preserve">access the IUFRO </w:t>
      </w:r>
      <w:r w:rsidR="001E0A54" w:rsidRPr="00FB3C14">
        <w:rPr>
          <w:rFonts w:ascii="Arial" w:eastAsia="Arial" w:hAnsi="Arial" w:cs="Arial"/>
          <w:sz w:val="18"/>
          <w:szCs w:val="18"/>
        </w:rPr>
        <w:t>w</w:t>
      </w:r>
      <w:r w:rsidRPr="00FB3C14">
        <w:rPr>
          <w:rFonts w:ascii="Arial" w:eastAsia="Arial" w:hAnsi="Arial" w:cs="Arial"/>
          <w:sz w:val="18"/>
          <w:szCs w:val="18"/>
        </w:rPr>
        <w:t>eb</w:t>
      </w:r>
      <w:r w:rsidR="001E0A54" w:rsidRPr="00FB3C14">
        <w:rPr>
          <w:rFonts w:ascii="Arial" w:eastAsia="Arial" w:hAnsi="Arial" w:cs="Arial"/>
          <w:sz w:val="18"/>
          <w:szCs w:val="18"/>
        </w:rPr>
        <w:t xml:space="preserve">pages; eligibility to IUFRO awards; opportunity to take leading role within </w:t>
      </w:r>
      <w:r w:rsidR="001E0A54" w:rsidRPr="00FB3C14">
        <w:rPr>
          <w:rFonts w:ascii="Arial" w:eastAsia="Arial" w:hAnsi="Arial" w:cs="Arial"/>
          <w:sz w:val="18"/>
          <w:szCs w:val="18"/>
        </w:rPr>
        <w:lastRenderedPageBreak/>
        <w:t>IUFRO</w:t>
      </w:r>
      <w:r w:rsidR="00005C44" w:rsidRPr="00FB3C14">
        <w:rPr>
          <w:rFonts w:ascii="Arial" w:eastAsia="Arial" w:hAnsi="Arial" w:cs="Arial"/>
          <w:sz w:val="18"/>
          <w:szCs w:val="18"/>
        </w:rPr>
        <w:t>;</w:t>
      </w:r>
      <w:r w:rsidR="001E0A54" w:rsidRPr="00FB3C14">
        <w:rPr>
          <w:rFonts w:ascii="Arial" w:eastAsia="Arial" w:hAnsi="Arial" w:cs="Arial"/>
          <w:sz w:val="18"/>
          <w:szCs w:val="18"/>
        </w:rPr>
        <w:t xml:space="preserve"> and benefit from support for Developing Countries</w:t>
      </w:r>
      <w:r w:rsidR="005400EB" w:rsidRPr="00FB3C14">
        <w:rPr>
          <w:rFonts w:ascii="Arial" w:eastAsia="Arial" w:hAnsi="Arial" w:cs="Arial"/>
          <w:sz w:val="18"/>
          <w:szCs w:val="18"/>
        </w:rPr>
        <w:t xml:space="preserve"> if eligible</w:t>
      </w:r>
      <w:r w:rsidRPr="00FB3C14">
        <w:rPr>
          <w:rFonts w:ascii="Arial" w:eastAsia="Arial" w:hAnsi="Arial" w:cs="Arial"/>
          <w:sz w:val="18"/>
          <w:szCs w:val="18"/>
        </w:rPr>
        <w:t>. The membership benefits are published on the IUFRO Website</w:t>
      </w:r>
      <w:r w:rsidR="001E0A54" w:rsidRPr="00FB3C14">
        <w:rPr>
          <w:rFonts w:ascii="Arial" w:eastAsia="Arial" w:hAnsi="Arial" w:cs="Arial"/>
          <w:sz w:val="18"/>
          <w:szCs w:val="18"/>
        </w:rPr>
        <w:t xml:space="preserve">: </w:t>
      </w:r>
      <w:hyperlink r:id="rId9" w:history="1">
        <w:r w:rsidR="00BE1402" w:rsidRPr="009C0881">
          <w:rPr>
            <w:rStyle w:val="Hyperlink"/>
            <w:rFonts w:ascii="Arial" w:eastAsia="Arial" w:hAnsi="Arial" w:cs="Arial"/>
            <w:sz w:val="18"/>
            <w:szCs w:val="18"/>
          </w:rPr>
          <w:t>https://www.iufro.org/membership/benefits/</w:t>
        </w:r>
      </w:hyperlink>
      <w:r w:rsidR="00005C44" w:rsidRPr="00FB3C14">
        <w:rPr>
          <w:rFonts w:ascii="Arial" w:eastAsia="Arial" w:hAnsi="Arial" w:cs="Arial"/>
          <w:sz w:val="18"/>
          <w:szCs w:val="18"/>
        </w:rPr>
        <w:t>.</w:t>
      </w:r>
      <w:r w:rsidR="00BE1402">
        <w:rPr>
          <w:rFonts w:ascii="Arial" w:eastAsia="Arial" w:hAnsi="Arial" w:cs="Arial"/>
          <w:sz w:val="18"/>
          <w:szCs w:val="18"/>
        </w:rPr>
        <w:t xml:space="preserve"> </w:t>
      </w:r>
      <w:r w:rsidR="001E0A54" w:rsidRPr="00FB3C14">
        <w:rPr>
          <w:rFonts w:ascii="Arial" w:eastAsia="Arial" w:hAnsi="Arial" w:cs="Arial"/>
          <w:sz w:val="18"/>
          <w:szCs w:val="18"/>
        </w:rPr>
        <w:t xml:space="preserve"> </w:t>
      </w:r>
    </w:p>
    <w:p w14:paraId="62625EA1" w14:textId="77777777"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4 </w:t>
      </w:r>
      <w:r w:rsidRPr="00FB3C14">
        <w:rPr>
          <w:rFonts w:ascii="Arial" w:eastAsia="Arial" w:hAnsi="Arial" w:cs="Arial"/>
          <w:sz w:val="18"/>
          <w:szCs w:val="18"/>
        </w:rPr>
        <w:tab/>
        <w:t>The Board may vary the manner in which the annual subscription is paid if in any particular case the application of the normal method of payment creates undue hardships.</w:t>
      </w:r>
    </w:p>
    <w:p w14:paraId="40EE9164" w14:textId="18575D2B" w:rsidR="00005C44"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5 </w:t>
      </w:r>
      <w:r w:rsidRPr="00FB3C14">
        <w:rPr>
          <w:rFonts w:ascii="Arial" w:eastAsia="Arial" w:hAnsi="Arial" w:cs="Arial"/>
          <w:sz w:val="18"/>
          <w:szCs w:val="18"/>
        </w:rPr>
        <w:tab/>
        <w:t xml:space="preserve">The annual subscription for Associate Members is a diversified fee according to the World Bank classification of economies. It may be adjusted by the Board by a percentage matching the accumulated inflation rates of the country hosting the IUFRO Headquarters (currently Austria) in case the inflation </w:t>
      </w:r>
      <w:r w:rsidRPr="00C553AC">
        <w:rPr>
          <w:rFonts w:ascii="Arial" w:eastAsia="Arial" w:hAnsi="Arial" w:cs="Arial"/>
          <w:sz w:val="18"/>
          <w:szCs w:val="18"/>
        </w:rPr>
        <w:t>rates add up to more than 5 per cent. The International Council shall be informed according</w:t>
      </w:r>
      <w:r w:rsidR="002D4BED" w:rsidRPr="00C553AC">
        <w:rPr>
          <w:rFonts w:ascii="Arial" w:eastAsia="Arial" w:hAnsi="Arial" w:cs="Arial"/>
          <w:sz w:val="18"/>
          <w:szCs w:val="18"/>
        </w:rPr>
        <w:t xml:space="preserve">ly. </w:t>
      </w:r>
      <w:bookmarkStart w:id="59" w:name="_Hlk109918518"/>
      <w:r w:rsidR="002D4BED" w:rsidRPr="00C553AC">
        <w:rPr>
          <w:rFonts w:ascii="Arial" w:eastAsia="Arial" w:hAnsi="Arial" w:cs="Arial"/>
          <w:sz w:val="18"/>
          <w:szCs w:val="18"/>
        </w:rPr>
        <w:t xml:space="preserve">After the </w:t>
      </w:r>
      <w:r w:rsidR="002D4BED" w:rsidRPr="00C553AC">
        <w:rPr>
          <w:rFonts w:ascii="Arial" w:eastAsia="Arial" w:hAnsi="Arial" w:cs="Arial"/>
          <w:color w:val="auto"/>
          <w:sz w:val="18"/>
          <w:szCs w:val="18"/>
        </w:rPr>
        <w:t xml:space="preserve">adjustment in </w:t>
      </w:r>
      <w:r w:rsidR="007F2681" w:rsidRPr="00C553AC">
        <w:rPr>
          <w:rFonts w:ascii="Arial" w:eastAsia="Arial" w:hAnsi="Arial" w:cs="Arial"/>
          <w:color w:val="auto"/>
          <w:sz w:val="18"/>
          <w:szCs w:val="18"/>
        </w:rPr>
        <w:t>20</w:t>
      </w:r>
      <w:r w:rsidR="00341DBA">
        <w:rPr>
          <w:rFonts w:ascii="Arial" w:eastAsia="Arial" w:hAnsi="Arial" w:cs="Arial"/>
          <w:color w:val="auto"/>
          <w:sz w:val="18"/>
          <w:szCs w:val="18"/>
        </w:rPr>
        <w:t>22</w:t>
      </w:r>
      <w:r w:rsidRPr="00C553AC">
        <w:rPr>
          <w:rFonts w:ascii="Arial" w:eastAsia="Arial" w:hAnsi="Arial" w:cs="Arial"/>
          <w:color w:val="auto"/>
          <w:sz w:val="18"/>
          <w:szCs w:val="18"/>
        </w:rPr>
        <w:t xml:space="preserve">, the fee amounts to </w:t>
      </w:r>
      <w:r w:rsidR="002D4BED" w:rsidRPr="00C553AC">
        <w:rPr>
          <w:rFonts w:ascii="Arial" w:eastAsia="Arial" w:hAnsi="Arial" w:cs="Arial"/>
          <w:color w:val="auto"/>
          <w:sz w:val="18"/>
          <w:szCs w:val="18"/>
        </w:rPr>
        <w:t>5</w:t>
      </w:r>
      <w:r w:rsidR="00341DBA">
        <w:rPr>
          <w:rFonts w:ascii="Arial" w:eastAsia="Arial" w:hAnsi="Arial" w:cs="Arial"/>
          <w:color w:val="auto"/>
          <w:sz w:val="18"/>
          <w:szCs w:val="18"/>
        </w:rPr>
        <w:t>6</w:t>
      </w:r>
      <w:r w:rsidRPr="00C553AC">
        <w:rPr>
          <w:rFonts w:ascii="Arial" w:eastAsia="Arial" w:hAnsi="Arial" w:cs="Arial"/>
          <w:color w:val="auto"/>
          <w:sz w:val="18"/>
          <w:szCs w:val="18"/>
        </w:rPr>
        <w:t>,- EUR for Associate Members of low income and lower middl</w:t>
      </w:r>
      <w:r w:rsidR="002D4BED" w:rsidRPr="00C553AC">
        <w:rPr>
          <w:rFonts w:ascii="Arial" w:eastAsia="Arial" w:hAnsi="Arial" w:cs="Arial"/>
          <w:color w:val="auto"/>
          <w:sz w:val="18"/>
          <w:szCs w:val="18"/>
        </w:rPr>
        <w:t>e income economies, and to 1</w:t>
      </w:r>
      <w:r w:rsidR="00341DBA">
        <w:rPr>
          <w:rFonts w:ascii="Arial" w:eastAsia="Arial" w:hAnsi="Arial" w:cs="Arial"/>
          <w:color w:val="auto"/>
          <w:sz w:val="18"/>
          <w:szCs w:val="18"/>
        </w:rPr>
        <w:t>12</w:t>
      </w:r>
      <w:r w:rsidRPr="00C553AC">
        <w:rPr>
          <w:rFonts w:ascii="Arial" w:eastAsia="Arial" w:hAnsi="Arial" w:cs="Arial"/>
          <w:color w:val="auto"/>
          <w:sz w:val="18"/>
          <w:szCs w:val="18"/>
        </w:rPr>
        <w:t>,- EUR for Associate Members from upper middle income and high income economies.</w:t>
      </w:r>
      <w:bookmarkEnd w:id="59"/>
      <w:r w:rsidRPr="00C553AC">
        <w:rPr>
          <w:rFonts w:ascii="Arial" w:eastAsia="Arial" w:hAnsi="Arial" w:cs="Arial"/>
          <w:color w:val="auto"/>
          <w:sz w:val="18"/>
          <w:szCs w:val="18"/>
        </w:rPr>
        <w:t xml:space="preserve"> </w:t>
      </w:r>
      <w:r w:rsidRPr="00C553AC">
        <w:rPr>
          <w:rFonts w:ascii="Arial" w:eastAsia="Arial" w:hAnsi="Arial" w:cs="Arial"/>
          <w:sz w:val="18"/>
          <w:szCs w:val="18"/>
        </w:rPr>
        <w:t xml:space="preserve">It entitles the member to </w:t>
      </w:r>
      <w:r w:rsidR="00005C44" w:rsidRPr="00C553AC">
        <w:rPr>
          <w:rFonts w:ascii="Arial" w:eastAsia="Arial" w:hAnsi="Arial" w:cs="Arial"/>
          <w:sz w:val="18"/>
          <w:szCs w:val="18"/>
        </w:rPr>
        <w:t>unique netw</w:t>
      </w:r>
      <w:r w:rsidR="00005C44" w:rsidRPr="00FB3C14">
        <w:rPr>
          <w:rFonts w:ascii="Arial" w:eastAsia="Arial" w:hAnsi="Arial" w:cs="Arial"/>
          <w:sz w:val="18"/>
          <w:szCs w:val="18"/>
        </w:rPr>
        <w:t>orking opportunities; taking advantages of IUFRO’s representation in international fora; eligibility to place news items in IUFRO media; receive information about the latest IUFRO publications, training materials, events, activities and news electronically; unrestricted access the IUFRO webpages; eligibility to IUFRO awards; opportunity to take leading role within IUFRO; and benefit from support for Developing Countries</w:t>
      </w:r>
      <w:r w:rsidR="005400EB" w:rsidRPr="00FB3C14">
        <w:rPr>
          <w:rFonts w:ascii="Arial" w:eastAsia="Arial" w:hAnsi="Arial" w:cs="Arial"/>
          <w:sz w:val="18"/>
          <w:szCs w:val="18"/>
        </w:rPr>
        <w:t xml:space="preserve"> if eligible</w:t>
      </w:r>
      <w:r w:rsidR="00005C44" w:rsidRPr="00FB3C14">
        <w:rPr>
          <w:rFonts w:ascii="Arial" w:eastAsia="Arial" w:hAnsi="Arial" w:cs="Arial"/>
          <w:sz w:val="18"/>
          <w:szCs w:val="18"/>
        </w:rPr>
        <w:t xml:space="preserve">. The membership benefits are published on the IUFRO Website: </w:t>
      </w:r>
      <w:hyperlink r:id="rId10" w:history="1">
        <w:r w:rsidR="007F2681" w:rsidRPr="003904E7">
          <w:rPr>
            <w:rStyle w:val="Hyperlink"/>
            <w:rFonts w:ascii="Arial" w:eastAsia="Arial" w:hAnsi="Arial" w:cs="Arial"/>
            <w:sz w:val="18"/>
            <w:szCs w:val="18"/>
          </w:rPr>
          <w:t>https://www.iufro.org/membership/benefits/</w:t>
        </w:r>
      </w:hyperlink>
      <w:r w:rsidR="00005C44" w:rsidRPr="00FB3C14">
        <w:rPr>
          <w:rFonts w:ascii="Arial" w:eastAsia="Arial" w:hAnsi="Arial" w:cs="Arial"/>
          <w:sz w:val="18"/>
          <w:szCs w:val="18"/>
        </w:rPr>
        <w:t>.</w:t>
      </w:r>
      <w:r w:rsidR="007F2681">
        <w:rPr>
          <w:rFonts w:ascii="Arial" w:eastAsia="Arial" w:hAnsi="Arial" w:cs="Arial"/>
          <w:sz w:val="18"/>
          <w:szCs w:val="18"/>
        </w:rPr>
        <w:t xml:space="preserve"> </w:t>
      </w:r>
      <w:r w:rsidR="00005C44" w:rsidRPr="00FB3C14">
        <w:rPr>
          <w:rFonts w:ascii="Arial" w:eastAsia="Arial" w:hAnsi="Arial" w:cs="Arial"/>
          <w:sz w:val="18"/>
          <w:szCs w:val="18"/>
        </w:rPr>
        <w:t xml:space="preserve"> </w:t>
      </w:r>
    </w:p>
    <w:p w14:paraId="78738396" w14:textId="77777777" w:rsidR="002C248E" w:rsidRPr="00FB3C14" w:rsidRDefault="0086106E" w:rsidP="00FB3C14">
      <w:pPr>
        <w:tabs>
          <w:tab w:val="left" w:pos="567"/>
        </w:tabs>
        <w:ind w:left="567" w:hanging="567"/>
        <w:jc w:val="both"/>
      </w:pPr>
      <w:r w:rsidRPr="00FB3C14">
        <w:rPr>
          <w:rFonts w:ascii="Arial" w:eastAsia="Arial" w:hAnsi="Arial" w:cs="Arial"/>
          <w:sz w:val="18"/>
          <w:szCs w:val="18"/>
        </w:rPr>
        <w:t xml:space="preserve">6 </w:t>
      </w:r>
      <w:r w:rsidRPr="00FB3C14">
        <w:rPr>
          <w:rFonts w:ascii="Arial" w:eastAsia="Arial" w:hAnsi="Arial" w:cs="Arial"/>
          <w:sz w:val="18"/>
          <w:szCs w:val="18"/>
        </w:rPr>
        <w:tab/>
        <w:t>Honorary Members receive IUFRO News and IUFRO Annual Reports and have access to the IUFRO website but do not pay the annual subscription.</w:t>
      </w:r>
    </w:p>
    <w:p w14:paraId="028C01F7" w14:textId="77777777" w:rsidR="002C248E" w:rsidRPr="00FB3C14" w:rsidRDefault="002C248E" w:rsidP="00FB3C14">
      <w:pPr>
        <w:tabs>
          <w:tab w:val="left" w:pos="567"/>
        </w:tabs>
        <w:ind w:left="567" w:hanging="567"/>
        <w:jc w:val="both"/>
      </w:pPr>
      <w:bookmarkStart w:id="60" w:name="h.28h4qwu" w:colFirst="0" w:colLast="0"/>
      <w:bookmarkEnd w:id="60"/>
    </w:p>
    <w:p w14:paraId="50340692" w14:textId="77777777" w:rsidR="002C248E" w:rsidRPr="00FB3C14" w:rsidRDefault="0086106E">
      <w:pPr>
        <w:tabs>
          <w:tab w:val="left" w:pos="567"/>
        </w:tabs>
        <w:spacing w:after="96"/>
        <w:ind w:left="567" w:hanging="567"/>
        <w:jc w:val="both"/>
        <w:rPr>
          <w:sz w:val="22"/>
          <w:szCs w:val="22"/>
          <w:lang w:val="fr-FR"/>
        </w:rPr>
      </w:pPr>
      <w:r w:rsidRPr="00FB3C14">
        <w:rPr>
          <w:rFonts w:ascii="Arial" w:eastAsia="Arial" w:hAnsi="Arial" w:cs="Arial"/>
          <w:b/>
          <w:sz w:val="22"/>
          <w:szCs w:val="22"/>
          <w:lang w:val="fr-FR"/>
        </w:rPr>
        <w:t xml:space="preserve">SECTION X: </w:t>
      </w:r>
      <w:proofErr w:type="spellStart"/>
      <w:r w:rsidRPr="00FB3C14">
        <w:rPr>
          <w:rFonts w:ascii="Arial" w:eastAsia="Arial" w:hAnsi="Arial" w:cs="Arial"/>
          <w:b/>
          <w:i/>
          <w:sz w:val="22"/>
          <w:szCs w:val="22"/>
          <w:lang w:val="fr-FR"/>
        </w:rPr>
        <w:t>Languages</w:t>
      </w:r>
      <w:proofErr w:type="spellEnd"/>
    </w:p>
    <w:p w14:paraId="76ECDE76" w14:textId="77777777" w:rsidR="002C248E" w:rsidRPr="005403E2" w:rsidRDefault="0086106E" w:rsidP="00FB3C14">
      <w:pPr>
        <w:tabs>
          <w:tab w:val="left" w:pos="567"/>
        </w:tabs>
        <w:spacing w:after="80"/>
        <w:ind w:left="567" w:hanging="567"/>
        <w:jc w:val="both"/>
        <w:rPr>
          <w:lang w:val="fr-FR"/>
        </w:rPr>
      </w:pPr>
      <w:r w:rsidRPr="005403E2">
        <w:rPr>
          <w:rFonts w:ascii="Arial" w:eastAsia="Arial" w:hAnsi="Arial" w:cs="Arial"/>
          <w:sz w:val="18"/>
          <w:szCs w:val="18"/>
          <w:lang w:val="fr-FR"/>
        </w:rPr>
        <w:t>(</w:t>
      </w:r>
      <w:proofErr w:type="spellStart"/>
      <w:r w:rsidRPr="005403E2">
        <w:rPr>
          <w:rFonts w:ascii="Arial" w:eastAsia="Arial" w:hAnsi="Arial" w:cs="Arial"/>
          <w:sz w:val="18"/>
          <w:szCs w:val="18"/>
          <w:lang w:val="fr-FR"/>
        </w:rPr>
        <w:t>Statutes</w:t>
      </w:r>
      <w:proofErr w:type="spellEnd"/>
      <w:r w:rsidRPr="005403E2">
        <w:rPr>
          <w:rFonts w:ascii="Arial" w:eastAsia="Arial" w:hAnsi="Arial" w:cs="Arial"/>
          <w:sz w:val="18"/>
          <w:szCs w:val="18"/>
          <w:lang w:val="fr-FR"/>
        </w:rPr>
        <w:t xml:space="preserve"> Article XIX)</w:t>
      </w:r>
    </w:p>
    <w:p w14:paraId="65DB7C2D" w14:textId="511CC537" w:rsidR="002C248E" w:rsidRPr="00142FDA" w:rsidRDefault="0086106E" w:rsidP="00FB3C14">
      <w:pPr>
        <w:tabs>
          <w:tab w:val="left" w:pos="567"/>
        </w:tabs>
        <w:spacing w:after="60"/>
        <w:ind w:left="567" w:hanging="567"/>
        <w:jc w:val="both"/>
        <w:rPr>
          <w:color w:val="auto"/>
        </w:rPr>
      </w:pPr>
      <w:r w:rsidRPr="00142FDA">
        <w:rPr>
          <w:rFonts w:ascii="Arial" w:eastAsia="Arial" w:hAnsi="Arial" w:cs="Arial"/>
          <w:color w:val="auto"/>
          <w:sz w:val="18"/>
          <w:szCs w:val="18"/>
        </w:rPr>
        <w:t xml:space="preserve">1 </w:t>
      </w:r>
      <w:r w:rsidRPr="00142FDA">
        <w:rPr>
          <w:rFonts w:ascii="Arial" w:eastAsia="Arial" w:hAnsi="Arial" w:cs="Arial"/>
          <w:color w:val="auto"/>
          <w:sz w:val="18"/>
          <w:szCs w:val="18"/>
        </w:rPr>
        <w:tab/>
      </w:r>
      <w:r w:rsidR="001B12E8" w:rsidRPr="00142FDA">
        <w:rPr>
          <w:rFonts w:ascii="Arial" w:eastAsia="Arial" w:hAnsi="Arial" w:cs="Arial"/>
          <w:color w:val="auto"/>
          <w:sz w:val="18"/>
          <w:szCs w:val="18"/>
        </w:rPr>
        <w:t xml:space="preserve">The working language of the Union is English. </w:t>
      </w:r>
      <w:r w:rsidRPr="00142FDA">
        <w:rPr>
          <w:rFonts w:ascii="Arial" w:eastAsia="Arial" w:hAnsi="Arial" w:cs="Arial"/>
          <w:color w:val="auto"/>
          <w:sz w:val="18"/>
          <w:szCs w:val="18"/>
        </w:rPr>
        <w:t xml:space="preserve">Essential membership and information material will be provided in </w:t>
      </w:r>
      <w:r w:rsidR="001B12E8" w:rsidRPr="00142FDA">
        <w:rPr>
          <w:rFonts w:ascii="Arial" w:eastAsia="Arial" w:hAnsi="Arial" w:cs="Arial"/>
          <w:color w:val="auto"/>
          <w:sz w:val="18"/>
          <w:szCs w:val="18"/>
        </w:rPr>
        <w:t xml:space="preserve">French, Spanish and German or other languages where deemed necessary. </w:t>
      </w:r>
    </w:p>
    <w:p w14:paraId="73DDC5E3" w14:textId="170788A1" w:rsidR="002C248E" w:rsidRPr="00142FDA" w:rsidRDefault="0086106E" w:rsidP="00FB3C14">
      <w:pPr>
        <w:tabs>
          <w:tab w:val="left" w:pos="567"/>
        </w:tabs>
        <w:spacing w:after="60"/>
        <w:ind w:left="567" w:hanging="567"/>
        <w:jc w:val="both"/>
        <w:rPr>
          <w:color w:val="auto"/>
        </w:rPr>
      </w:pPr>
      <w:r w:rsidRPr="00142FDA">
        <w:rPr>
          <w:rFonts w:ascii="Arial" w:eastAsia="Arial" w:hAnsi="Arial" w:cs="Arial"/>
          <w:color w:val="auto"/>
          <w:sz w:val="18"/>
          <w:szCs w:val="18"/>
        </w:rPr>
        <w:t xml:space="preserve">2 </w:t>
      </w:r>
      <w:r w:rsidRPr="00142FDA">
        <w:rPr>
          <w:rFonts w:ascii="Arial" w:eastAsia="Arial" w:hAnsi="Arial" w:cs="Arial"/>
          <w:color w:val="auto"/>
          <w:sz w:val="18"/>
          <w:szCs w:val="18"/>
        </w:rPr>
        <w:tab/>
        <w:t>The Annual Report will be published in English. Sum</w:t>
      </w:r>
      <w:r w:rsidR="001B12E8" w:rsidRPr="00142FDA">
        <w:rPr>
          <w:rFonts w:ascii="Arial" w:eastAsia="Arial" w:hAnsi="Arial" w:cs="Arial"/>
          <w:color w:val="auto"/>
          <w:sz w:val="18"/>
          <w:szCs w:val="18"/>
        </w:rPr>
        <w:t>maries of the Annual Report can</w:t>
      </w:r>
      <w:r w:rsidRPr="00142FDA">
        <w:rPr>
          <w:rFonts w:ascii="Arial" w:eastAsia="Arial" w:hAnsi="Arial" w:cs="Arial"/>
          <w:color w:val="auto"/>
          <w:sz w:val="18"/>
          <w:szCs w:val="18"/>
        </w:rPr>
        <w:t xml:space="preserve"> be publishe</w:t>
      </w:r>
      <w:r w:rsidR="001B12E8" w:rsidRPr="00142FDA">
        <w:rPr>
          <w:rFonts w:ascii="Arial" w:eastAsia="Arial" w:hAnsi="Arial" w:cs="Arial"/>
          <w:color w:val="auto"/>
          <w:sz w:val="18"/>
          <w:szCs w:val="18"/>
        </w:rPr>
        <w:t>d in other languages with assistance of IUFRO Member Organizations</w:t>
      </w:r>
      <w:r w:rsidRPr="00142FDA">
        <w:rPr>
          <w:rFonts w:ascii="Arial" w:eastAsia="Arial" w:hAnsi="Arial" w:cs="Arial"/>
          <w:color w:val="auto"/>
          <w:sz w:val="18"/>
          <w:szCs w:val="18"/>
        </w:rPr>
        <w:t>.</w:t>
      </w:r>
    </w:p>
    <w:p w14:paraId="1DFD7BF8" w14:textId="3549384D" w:rsidR="002C248E" w:rsidRDefault="001B12E8" w:rsidP="00FB3C14">
      <w:pPr>
        <w:tabs>
          <w:tab w:val="left" w:pos="567"/>
        </w:tabs>
        <w:ind w:left="567" w:hanging="567"/>
        <w:jc w:val="both"/>
      </w:pPr>
      <w:r>
        <w:rPr>
          <w:rFonts w:ascii="Arial" w:eastAsia="Arial" w:hAnsi="Arial" w:cs="Arial"/>
          <w:sz w:val="18"/>
          <w:szCs w:val="18"/>
        </w:rPr>
        <w:t>3</w:t>
      </w:r>
      <w:r w:rsidR="0086106E">
        <w:rPr>
          <w:rFonts w:ascii="Arial" w:eastAsia="Arial" w:hAnsi="Arial" w:cs="Arial"/>
          <w:sz w:val="18"/>
          <w:szCs w:val="18"/>
        </w:rPr>
        <w:t xml:space="preserve"> </w:t>
      </w:r>
      <w:r w:rsidR="0086106E">
        <w:rPr>
          <w:rFonts w:ascii="Arial" w:eastAsia="Arial" w:hAnsi="Arial" w:cs="Arial"/>
          <w:sz w:val="18"/>
          <w:szCs w:val="18"/>
        </w:rPr>
        <w:tab/>
        <w:t>Meetings of Divisions, Research Groups or Working Parties may be conducted in any language.</w:t>
      </w:r>
    </w:p>
    <w:p w14:paraId="20899F27" w14:textId="77777777" w:rsidR="002C248E" w:rsidRDefault="002C248E" w:rsidP="00FB3C14">
      <w:pPr>
        <w:tabs>
          <w:tab w:val="left" w:pos="567"/>
        </w:tabs>
        <w:ind w:left="567" w:hanging="567"/>
        <w:jc w:val="both"/>
      </w:pPr>
      <w:bookmarkStart w:id="61" w:name="h.nmf14n" w:colFirst="0" w:colLast="0"/>
      <w:bookmarkEnd w:id="61"/>
    </w:p>
    <w:p w14:paraId="5AAB6EA3" w14:textId="77777777" w:rsidR="002C248E" w:rsidRPr="00FB3C14" w:rsidRDefault="0086106E">
      <w:pPr>
        <w:tabs>
          <w:tab w:val="left" w:pos="567"/>
        </w:tabs>
        <w:spacing w:after="96"/>
        <w:ind w:left="567" w:hanging="567"/>
        <w:jc w:val="both"/>
        <w:rPr>
          <w:sz w:val="22"/>
          <w:szCs w:val="22"/>
        </w:rPr>
      </w:pPr>
      <w:r w:rsidRPr="00FB3C14">
        <w:rPr>
          <w:rFonts w:ascii="Arial" w:eastAsia="Arial" w:hAnsi="Arial" w:cs="Arial"/>
          <w:b/>
          <w:sz w:val="22"/>
          <w:szCs w:val="22"/>
        </w:rPr>
        <w:t xml:space="preserve">SECTION XI: </w:t>
      </w:r>
      <w:r w:rsidRPr="00FB3C14">
        <w:rPr>
          <w:rFonts w:ascii="Arial" w:eastAsia="Arial" w:hAnsi="Arial" w:cs="Arial"/>
          <w:b/>
          <w:i/>
          <w:sz w:val="22"/>
          <w:szCs w:val="22"/>
        </w:rPr>
        <w:t>International Council</w:t>
      </w:r>
    </w:p>
    <w:p w14:paraId="7DC04A63" w14:textId="77777777" w:rsidR="002C248E" w:rsidRDefault="0086106E">
      <w:pPr>
        <w:tabs>
          <w:tab w:val="left" w:pos="567"/>
        </w:tabs>
        <w:spacing w:after="96"/>
        <w:ind w:left="567" w:hanging="567"/>
        <w:jc w:val="both"/>
      </w:pPr>
      <w:r>
        <w:rPr>
          <w:rFonts w:ascii="Arial" w:eastAsia="Arial" w:hAnsi="Arial" w:cs="Arial"/>
          <w:sz w:val="18"/>
          <w:szCs w:val="18"/>
        </w:rPr>
        <w:t>(Statutes Article VI)</w:t>
      </w:r>
    </w:p>
    <w:p w14:paraId="7F3F7367" w14:textId="77777777" w:rsidR="002C248E" w:rsidRDefault="0086106E" w:rsidP="00FB3C14">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FB3C14">
        <w:rPr>
          <w:rFonts w:ascii="Arial" w:eastAsia="Arial" w:hAnsi="Arial" w:cs="Arial"/>
          <w:bCs/>
          <w:sz w:val="18"/>
          <w:szCs w:val="18"/>
        </w:rPr>
        <w:t>The International Council continues between Congresses</w:t>
      </w:r>
      <w:r>
        <w:rPr>
          <w:rFonts w:ascii="Arial" w:eastAsia="Arial" w:hAnsi="Arial" w:cs="Arial"/>
          <w:b/>
          <w:sz w:val="18"/>
          <w:szCs w:val="18"/>
        </w:rPr>
        <w:t xml:space="preserve"> </w:t>
      </w:r>
      <w:r>
        <w:rPr>
          <w:rFonts w:ascii="Arial" w:eastAsia="Arial" w:hAnsi="Arial" w:cs="Arial"/>
          <w:sz w:val="18"/>
          <w:szCs w:val="18"/>
        </w:rPr>
        <w:t>and receives information from as well as provides advice to the President, as requested.</w:t>
      </w:r>
    </w:p>
    <w:p w14:paraId="403B20F7" w14:textId="0FDFB026" w:rsidR="002C248E" w:rsidRDefault="0086106E" w:rsidP="00FB3C14">
      <w:pPr>
        <w:tabs>
          <w:tab w:val="left" w:pos="567"/>
        </w:tabs>
        <w:spacing w:after="80"/>
        <w:ind w:left="567" w:hanging="423"/>
        <w:jc w:val="both"/>
      </w:pPr>
      <w:r>
        <w:rPr>
          <w:rFonts w:ascii="Arial" w:eastAsia="Arial" w:hAnsi="Arial" w:cs="Arial"/>
          <w:sz w:val="18"/>
          <w:szCs w:val="18"/>
        </w:rPr>
        <w:t xml:space="preserve">1.1 </w:t>
      </w:r>
      <w:r>
        <w:rPr>
          <w:rFonts w:ascii="Arial" w:eastAsia="Arial" w:hAnsi="Arial" w:cs="Arial"/>
          <w:sz w:val="18"/>
          <w:szCs w:val="18"/>
        </w:rPr>
        <w:tab/>
      </w:r>
      <w:r w:rsidRPr="00B161BF">
        <w:rPr>
          <w:rFonts w:ascii="Arial" w:eastAsia="Arial" w:hAnsi="Arial" w:cs="Arial"/>
          <w:sz w:val="18"/>
          <w:szCs w:val="18"/>
        </w:rPr>
        <w:t xml:space="preserve">The </w:t>
      </w:r>
      <w:r w:rsidR="00F86A9C" w:rsidRPr="00B161BF">
        <w:rPr>
          <w:rFonts w:ascii="Arial" w:eastAsia="Arial" w:hAnsi="Arial" w:cs="Arial"/>
          <w:sz w:val="18"/>
          <w:szCs w:val="18"/>
        </w:rPr>
        <w:t xml:space="preserve">International Council member, the </w:t>
      </w:r>
      <w:r w:rsidRPr="00B161BF">
        <w:rPr>
          <w:rFonts w:ascii="Arial" w:eastAsia="Arial" w:hAnsi="Arial" w:cs="Arial"/>
          <w:color w:val="auto"/>
          <w:sz w:val="18"/>
          <w:szCs w:val="18"/>
        </w:rPr>
        <w:t xml:space="preserve">representative </w:t>
      </w:r>
      <w:r w:rsidR="00DB0C4A" w:rsidRPr="00B161BF">
        <w:rPr>
          <w:rFonts w:ascii="Arial" w:eastAsia="Arial" w:hAnsi="Arial" w:cs="Arial"/>
          <w:color w:val="auto"/>
          <w:sz w:val="18"/>
          <w:szCs w:val="18"/>
        </w:rPr>
        <w:t xml:space="preserve">of </w:t>
      </w:r>
      <w:r w:rsidRPr="00B161BF">
        <w:rPr>
          <w:rFonts w:ascii="Arial" w:eastAsia="Arial" w:hAnsi="Arial" w:cs="Arial"/>
          <w:color w:val="auto"/>
          <w:sz w:val="18"/>
          <w:szCs w:val="18"/>
        </w:rPr>
        <w:t>each country</w:t>
      </w:r>
      <w:r w:rsidR="00F86A9C" w:rsidRPr="00B161BF">
        <w:rPr>
          <w:rFonts w:ascii="Arial" w:eastAsia="Arial" w:hAnsi="Arial" w:cs="Arial"/>
          <w:color w:val="auto"/>
          <w:sz w:val="18"/>
          <w:szCs w:val="18"/>
        </w:rPr>
        <w:t>, officially nominated</w:t>
      </w:r>
      <w:r w:rsidRPr="00B161BF">
        <w:rPr>
          <w:rFonts w:ascii="Arial" w:eastAsia="Arial" w:hAnsi="Arial" w:cs="Arial"/>
          <w:color w:val="auto"/>
          <w:sz w:val="18"/>
          <w:szCs w:val="18"/>
        </w:rPr>
        <w:t xml:space="preserve"> after a Congress, is presumed to represent </w:t>
      </w:r>
      <w:r w:rsidR="00DB0C4A" w:rsidRPr="00B161BF">
        <w:rPr>
          <w:rFonts w:ascii="Arial" w:eastAsia="Arial" w:hAnsi="Arial" w:cs="Arial"/>
          <w:color w:val="auto"/>
          <w:sz w:val="18"/>
          <w:szCs w:val="18"/>
        </w:rPr>
        <w:t xml:space="preserve">the Member Organizations of </w:t>
      </w:r>
      <w:r w:rsidRPr="00B161BF">
        <w:rPr>
          <w:rFonts w:ascii="Arial" w:eastAsia="Arial" w:hAnsi="Arial" w:cs="Arial"/>
          <w:sz w:val="18"/>
          <w:szCs w:val="18"/>
        </w:rPr>
        <w:t>that country during the period until after the following Congress or until a different representative is named.</w:t>
      </w:r>
    </w:p>
    <w:p w14:paraId="376C88F6" w14:textId="6DA4BE18" w:rsidR="002C248E" w:rsidRPr="00E71B36" w:rsidRDefault="0086106E" w:rsidP="00FB3C14">
      <w:pPr>
        <w:tabs>
          <w:tab w:val="left" w:pos="567"/>
        </w:tabs>
        <w:spacing w:after="80"/>
        <w:ind w:left="567" w:hanging="423"/>
        <w:jc w:val="both"/>
      </w:pPr>
      <w:r>
        <w:rPr>
          <w:rFonts w:ascii="Arial" w:eastAsia="Arial" w:hAnsi="Arial" w:cs="Arial"/>
          <w:sz w:val="18"/>
          <w:szCs w:val="18"/>
        </w:rPr>
        <w:t xml:space="preserve">1.2 </w:t>
      </w:r>
      <w:r>
        <w:rPr>
          <w:rFonts w:ascii="Arial" w:eastAsia="Arial" w:hAnsi="Arial" w:cs="Arial"/>
          <w:sz w:val="18"/>
          <w:szCs w:val="18"/>
        </w:rPr>
        <w:tab/>
        <w:t xml:space="preserve">If IUFRO Member Organizations of a country do not name a </w:t>
      </w:r>
      <w:r w:rsidRPr="00E71B36">
        <w:rPr>
          <w:rFonts w:ascii="Arial" w:eastAsia="Arial" w:hAnsi="Arial" w:cs="Arial"/>
          <w:sz w:val="18"/>
          <w:szCs w:val="18"/>
        </w:rPr>
        <w:t>representative to the International Council, the President, for the purpose of passing on information and seeking advice, may presume the representative of that country to be the head of the Member Organization with the largest number of research</w:t>
      </w:r>
      <w:r w:rsidR="009B2A80" w:rsidRPr="00E71B36">
        <w:rPr>
          <w:rFonts w:ascii="Arial" w:eastAsia="Arial" w:hAnsi="Arial" w:cs="Arial"/>
          <w:sz w:val="18"/>
          <w:szCs w:val="18"/>
        </w:rPr>
        <w:t>ers</w:t>
      </w:r>
      <w:r w:rsidRPr="00E71B36">
        <w:rPr>
          <w:rFonts w:ascii="Arial" w:eastAsia="Arial" w:hAnsi="Arial" w:cs="Arial"/>
          <w:sz w:val="18"/>
          <w:szCs w:val="18"/>
        </w:rPr>
        <w:t xml:space="preserve"> announced when paying the membership fee. Length of membership is a secondary criterion.</w:t>
      </w:r>
    </w:p>
    <w:p w14:paraId="59CF080D" w14:textId="77777777" w:rsidR="002C248E" w:rsidRPr="00E71B36" w:rsidRDefault="0086106E" w:rsidP="00FB3C14">
      <w:pPr>
        <w:tabs>
          <w:tab w:val="left" w:pos="567"/>
        </w:tabs>
        <w:spacing w:after="80"/>
        <w:ind w:left="567" w:hanging="423"/>
        <w:jc w:val="both"/>
      </w:pPr>
      <w:r w:rsidRPr="00E71B36">
        <w:rPr>
          <w:rFonts w:ascii="Arial" w:eastAsia="Arial" w:hAnsi="Arial" w:cs="Arial"/>
          <w:sz w:val="18"/>
          <w:szCs w:val="18"/>
        </w:rPr>
        <w:t xml:space="preserve">1.3 </w:t>
      </w:r>
      <w:r w:rsidRPr="00E71B36">
        <w:rPr>
          <w:rFonts w:ascii="Arial" w:eastAsia="Arial" w:hAnsi="Arial" w:cs="Arial"/>
          <w:sz w:val="18"/>
          <w:szCs w:val="18"/>
        </w:rPr>
        <w:tab/>
        <w:t>The President regularly informs the International Council members about business transacted by the Board and the activities of IUFRO.</w:t>
      </w:r>
    </w:p>
    <w:p w14:paraId="7674CDE2" w14:textId="5B33D62D" w:rsidR="002C248E" w:rsidRPr="00E71B36" w:rsidRDefault="0086106E" w:rsidP="00FB3C14">
      <w:pPr>
        <w:tabs>
          <w:tab w:val="left" w:pos="567"/>
        </w:tabs>
        <w:spacing w:after="80"/>
        <w:ind w:left="567" w:hanging="423"/>
        <w:jc w:val="both"/>
      </w:pPr>
      <w:r w:rsidRPr="00E71B36">
        <w:rPr>
          <w:rFonts w:ascii="Arial" w:eastAsia="Arial" w:hAnsi="Arial" w:cs="Arial"/>
          <w:sz w:val="18"/>
          <w:szCs w:val="18"/>
        </w:rPr>
        <w:t xml:space="preserve">1.4 </w:t>
      </w:r>
      <w:r w:rsidRPr="00E71B36">
        <w:rPr>
          <w:rFonts w:ascii="Arial" w:eastAsia="Arial" w:hAnsi="Arial" w:cs="Arial"/>
          <w:sz w:val="18"/>
          <w:szCs w:val="18"/>
        </w:rPr>
        <w:tab/>
        <w:t>The International Council will be asked to vote or give advice on a variety of issues during the five-year term. The President may convene extraordinary International Council meetings between Congresses, either physically</w:t>
      </w:r>
      <w:r w:rsidR="00F86A9C" w:rsidRPr="00E71B36">
        <w:rPr>
          <w:rFonts w:ascii="Arial" w:eastAsia="Arial" w:hAnsi="Arial" w:cs="Arial"/>
          <w:sz w:val="18"/>
          <w:szCs w:val="18"/>
        </w:rPr>
        <w:t>, virtually,</w:t>
      </w:r>
      <w:r w:rsidRPr="00E71B36">
        <w:rPr>
          <w:rFonts w:ascii="Arial" w:eastAsia="Arial" w:hAnsi="Arial" w:cs="Arial"/>
          <w:sz w:val="18"/>
          <w:szCs w:val="18"/>
        </w:rPr>
        <w:t xml:space="preserve"> or </w:t>
      </w:r>
      <w:r w:rsidR="00F86A9C" w:rsidRPr="00E71B36">
        <w:rPr>
          <w:rFonts w:ascii="Arial" w:eastAsia="Arial" w:hAnsi="Arial" w:cs="Arial"/>
          <w:sz w:val="18"/>
          <w:szCs w:val="18"/>
        </w:rPr>
        <w:t xml:space="preserve">via </w:t>
      </w:r>
      <w:r w:rsidRPr="00E71B36">
        <w:rPr>
          <w:rFonts w:ascii="Arial" w:eastAsia="Arial" w:hAnsi="Arial" w:cs="Arial"/>
          <w:sz w:val="18"/>
          <w:szCs w:val="18"/>
        </w:rPr>
        <w:t>electronic</w:t>
      </w:r>
      <w:r w:rsidR="00F86A9C" w:rsidRPr="00E71B36">
        <w:rPr>
          <w:rFonts w:ascii="Arial" w:eastAsia="Arial" w:hAnsi="Arial" w:cs="Arial"/>
          <w:sz w:val="18"/>
          <w:szCs w:val="18"/>
        </w:rPr>
        <w:t xml:space="preserve"> communications</w:t>
      </w:r>
      <w:r w:rsidRPr="00E71B36">
        <w:rPr>
          <w:rFonts w:ascii="Arial" w:eastAsia="Arial" w:hAnsi="Arial" w:cs="Arial"/>
          <w:sz w:val="18"/>
          <w:szCs w:val="18"/>
        </w:rPr>
        <w:t>.</w:t>
      </w:r>
    </w:p>
    <w:p w14:paraId="7A0B5E45" w14:textId="77777777" w:rsidR="002C248E" w:rsidRDefault="0086106E" w:rsidP="00FB3C14">
      <w:pPr>
        <w:tabs>
          <w:tab w:val="left" w:pos="567"/>
        </w:tabs>
        <w:ind w:left="567" w:hanging="423"/>
        <w:jc w:val="both"/>
      </w:pPr>
      <w:r w:rsidRPr="00E71B36">
        <w:rPr>
          <w:rFonts w:ascii="Arial" w:eastAsia="Arial" w:hAnsi="Arial" w:cs="Arial"/>
          <w:sz w:val="18"/>
          <w:szCs w:val="18"/>
        </w:rPr>
        <w:t xml:space="preserve">1.5 </w:t>
      </w:r>
      <w:r w:rsidRPr="00E71B36">
        <w:rPr>
          <w:rFonts w:ascii="Arial" w:eastAsia="Arial" w:hAnsi="Arial" w:cs="Arial"/>
          <w:sz w:val="18"/>
          <w:szCs w:val="18"/>
        </w:rPr>
        <w:tab/>
        <w:t>Proxy votes for the International Council are allowed when the issues are submitted in advance</w:t>
      </w:r>
      <w:r>
        <w:rPr>
          <w:rFonts w:ascii="Arial" w:eastAsia="Arial" w:hAnsi="Arial" w:cs="Arial"/>
          <w:sz w:val="18"/>
          <w:szCs w:val="18"/>
        </w:rPr>
        <w:t xml:space="preserve"> to the absent voter, and the voter submits his/her vote (pro or con for each issue) in advance. A form, while not mandatory, is available from the Secretariat or from the IUFRO website. By means of the form or by letter, fax or e-mail, the absent voter submits his/her proxy to the President with a copy to the Secretariat.</w:t>
      </w:r>
    </w:p>
    <w:p w14:paraId="212C70FC" w14:textId="77777777" w:rsidR="002C248E" w:rsidRDefault="002C248E" w:rsidP="00FB3C14">
      <w:pPr>
        <w:tabs>
          <w:tab w:val="left" w:pos="567"/>
        </w:tabs>
        <w:ind w:left="567" w:hanging="567"/>
        <w:jc w:val="both"/>
      </w:pPr>
      <w:bookmarkStart w:id="62" w:name="h.37m2jsg" w:colFirst="0" w:colLast="0"/>
      <w:bookmarkEnd w:id="62"/>
    </w:p>
    <w:p w14:paraId="40F72706" w14:textId="77777777" w:rsidR="002C248E" w:rsidRPr="00FB3C14" w:rsidRDefault="0086106E">
      <w:pPr>
        <w:tabs>
          <w:tab w:val="left" w:pos="567"/>
        </w:tabs>
        <w:spacing w:after="96"/>
        <w:ind w:left="567" w:hanging="567"/>
        <w:jc w:val="both"/>
        <w:rPr>
          <w:sz w:val="22"/>
          <w:szCs w:val="22"/>
        </w:rPr>
      </w:pPr>
      <w:r w:rsidRPr="00FB3C14">
        <w:rPr>
          <w:rFonts w:ascii="Arial" w:eastAsia="Arial" w:hAnsi="Arial" w:cs="Arial"/>
          <w:b/>
          <w:sz w:val="22"/>
          <w:szCs w:val="22"/>
        </w:rPr>
        <w:t xml:space="preserve">SECTION XII: </w:t>
      </w:r>
      <w:r w:rsidRPr="00FB3C14">
        <w:rPr>
          <w:rFonts w:ascii="Arial" w:eastAsia="Arial" w:hAnsi="Arial" w:cs="Arial"/>
          <w:b/>
          <w:i/>
          <w:sz w:val="22"/>
          <w:szCs w:val="22"/>
        </w:rPr>
        <w:t>Awards and Recognition</w:t>
      </w:r>
    </w:p>
    <w:p w14:paraId="64A0E2DA" w14:textId="5D6029B9" w:rsidR="002C248E" w:rsidRDefault="0086106E" w:rsidP="00FB3C14">
      <w:pPr>
        <w:tabs>
          <w:tab w:val="left" w:pos="567"/>
        </w:tabs>
        <w:spacing w:after="80"/>
        <w:ind w:left="567" w:hanging="567"/>
        <w:jc w:val="both"/>
      </w:pPr>
      <w:r>
        <w:rPr>
          <w:rFonts w:ascii="Arial" w:eastAsia="Arial" w:hAnsi="Arial" w:cs="Arial"/>
          <w:sz w:val="18"/>
          <w:szCs w:val="18"/>
        </w:rPr>
        <w:t>(Statutes Article XIV)</w:t>
      </w:r>
    </w:p>
    <w:p w14:paraId="236FAEB8" w14:textId="626DC4D7" w:rsidR="002C248E" w:rsidRPr="00FB3C14" w:rsidRDefault="0086106E" w:rsidP="00FB3C14">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FB3C14">
        <w:rPr>
          <w:rFonts w:ascii="Arial" w:eastAsia="Arial" w:hAnsi="Arial" w:cs="Arial"/>
          <w:sz w:val="18"/>
          <w:szCs w:val="18"/>
        </w:rPr>
        <w:t>At each Congress up to 10 IUFRO Scientific Achievement Awards (SAA), up to 9 Outstanding Doctoral Research Awards (ODRA), and a number of Best Poster Awards (BPA) are presented to recognize distinguished scientific achievement within fields covered by IUFRO. The</w:t>
      </w:r>
      <w:r w:rsidR="0091503D" w:rsidRPr="00FB3C14">
        <w:rPr>
          <w:rFonts w:ascii="Arial" w:eastAsia="Arial" w:hAnsi="Arial" w:cs="Arial"/>
          <w:sz w:val="18"/>
          <w:szCs w:val="18"/>
        </w:rPr>
        <w:t>se</w:t>
      </w:r>
      <w:r w:rsidRPr="00FB3C14">
        <w:rPr>
          <w:rFonts w:ascii="Arial" w:eastAsia="Arial" w:hAnsi="Arial" w:cs="Arial"/>
          <w:sz w:val="18"/>
          <w:szCs w:val="18"/>
        </w:rPr>
        <w:t xml:space="preserve"> awards are approved by the Board</w:t>
      </w:r>
      <w:r w:rsidR="00E33953" w:rsidRPr="00E33953">
        <w:rPr>
          <w:rFonts w:ascii="Arial" w:eastAsia="Arial" w:hAnsi="Arial" w:cs="Arial"/>
          <w:sz w:val="18"/>
          <w:szCs w:val="18"/>
        </w:rPr>
        <w:t xml:space="preserve"> </w:t>
      </w:r>
      <w:r w:rsidR="00E33953" w:rsidRPr="00FB3C14">
        <w:rPr>
          <w:rFonts w:ascii="Arial" w:eastAsia="Arial" w:hAnsi="Arial" w:cs="Arial"/>
          <w:sz w:val="18"/>
          <w:szCs w:val="18"/>
        </w:rPr>
        <w:t>based on the evaluation of nominations and subsequent recommendations by the Honours and Awards Committee</w:t>
      </w:r>
      <w:r w:rsidR="00A04387">
        <w:rPr>
          <w:rFonts w:ascii="Arial" w:eastAsia="Arial" w:hAnsi="Arial" w:cs="Arial"/>
          <w:sz w:val="18"/>
          <w:szCs w:val="18"/>
        </w:rPr>
        <w:t xml:space="preserve">, </w:t>
      </w:r>
      <w:r w:rsidR="00A04387" w:rsidRPr="00A04387">
        <w:rPr>
          <w:rFonts w:ascii="Arial" w:eastAsia="Arial" w:hAnsi="Arial" w:cs="Arial"/>
          <w:sz w:val="18"/>
          <w:szCs w:val="18"/>
        </w:rPr>
        <w:t>with the exception of the Best Poster Awards (BPA) which are selected by the Honours and Awards Committee,</w:t>
      </w:r>
      <w:r w:rsidR="00A04387">
        <w:rPr>
          <w:rFonts w:ascii="Arial" w:eastAsia="Arial" w:hAnsi="Arial" w:cs="Arial"/>
          <w:sz w:val="18"/>
          <w:szCs w:val="18"/>
        </w:rPr>
        <w:t xml:space="preserve"> </w:t>
      </w:r>
      <w:r w:rsidR="00E33953">
        <w:rPr>
          <w:rFonts w:ascii="Arial" w:eastAsia="Arial" w:hAnsi="Arial" w:cs="Arial"/>
          <w:sz w:val="18"/>
          <w:szCs w:val="18"/>
        </w:rPr>
        <w:t xml:space="preserve"> </w:t>
      </w:r>
    </w:p>
    <w:p w14:paraId="1704CB5A" w14:textId="1F1E1F09" w:rsidR="00293DC1" w:rsidRPr="00FB3C14" w:rsidRDefault="0086106E" w:rsidP="00FB3C14">
      <w:pPr>
        <w:tabs>
          <w:tab w:val="left" w:pos="567"/>
        </w:tabs>
        <w:spacing w:after="80"/>
        <w:ind w:left="567" w:hanging="567"/>
        <w:jc w:val="both"/>
        <w:rPr>
          <w:rFonts w:ascii="Arial" w:eastAsia="Arial" w:hAnsi="Arial" w:cs="Arial"/>
          <w:color w:val="auto"/>
          <w:sz w:val="18"/>
          <w:szCs w:val="18"/>
        </w:rPr>
      </w:pPr>
      <w:r w:rsidRPr="00FB3C14">
        <w:rPr>
          <w:rFonts w:ascii="Arial" w:eastAsia="Arial" w:hAnsi="Arial" w:cs="Arial"/>
          <w:color w:val="auto"/>
          <w:sz w:val="18"/>
          <w:szCs w:val="18"/>
        </w:rPr>
        <w:t xml:space="preserve">2 </w:t>
      </w:r>
      <w:r w:rsidRPr="00FB3C14">
        <w:rPr>
          <w:rFonts w:ascii="Arial" w:eastAsia="Arial" w:hAnsi="Arial" w:cs="Arial"/>
          <w:color w:val="auto"/>
          <w:sz w:val="18"/>
          <w:szCs w:val="18"/>
        </w:rPr>
        <w:tab/>
      </w:r>
      <w:r w:rsidR="00826064">
        <w:rPr>
          <w:rFonts w:ascii="Arial" w:eastAsia="Arial" w:hAnsi="Arial" w:cs="Arial"/>
          <w:color w:val="auto"/>
          <w:sz w:val="18"/>
          <w:szCs w:val="18"/>
        </w:rPr>
        <w:t xml:space="preserve">The </w:t>
      </w:r>
      <w:r w:rsidR="00293DC1" w:rsidRPr="00FB3C14">
        <w:rPr>
          <w:rFonts w:ascii="Arial" w:eastAsia="Arial" w:hAnsi="Arial" w:cs="Arial"/>
          <w:color w:val="auto"/>
          <w:sz w:val="18"/>
          <w:szCs w:val="18"/>
        </w:rPr>
        <w:t xml:space="preserve">IUFRO World Congress Host Scientific Award presented by the Head(s) of State or other high level representative(s) of the host country/countries at the Opening Ceremony of an IUFRO Congress, </w:t>
      </w:r>
      <w:r w:rsidR="00F86A9C" w:rsidRPr="00FB3C14">
        <w:rPr>
          <w:rFonts w:ascii="Arial" w:eastAsia="Arial" w:hAnsi="Arial" w:cs="Arial"/>
          <w:color w:val="auto"/>
          <w:sz w:val="18"/>
          <w:szCs w:val="18"/>
        </w:rPr>
        <w:t>recognizes the achievements and contributions of</w:t>
      </w:r>
      <w:r w:rsidR="00293DC1" w:rsidRPr="00FB3C14">
        <w:rPr>
          <w:rFonts w:ascii="Arial" w:eastAsia="Arial" w:hAnsi="Arial" w:cs="Arial"/>
          <w:color w:val="auto"/>
          <w:sz w:val="18"/>
          <w:szCs w:val="18"/>
        </w:rPr>
        <w:t xml:space="preserve"> one or more pre-eminent forest scientists of contemporary times in the Congress host country/countries. Nominations are proposed by the IUFRO Congress Organizing Committee (COC)</w:t>
      </w:r>
      <w:r w:rsidR="00D1251E" w:rsidRPr="00FB3C14">
        <w:rPr>
          <w:rFonts w:ascii="Arial" w:eastAsia="Arial" w:hAnsi="Arial" w:cs="Arial"/>
          <w:color w:val="auto"/>
          <w:sz w:val="18"/>
          <w:szCs w:val="18"/>
        </w:rPr>
        <w:t xml:space="preserve"> of the </w:t>
      </w:r>
      <w:r w:rsidR="00D1251E" w:rsidRPr="00FB3C14">
        <w:rPr>
          <w:rFonts w:ascii="Arial" w:eastAsia="Arial" w:hAnsi="Arial" w:cs="Arial"/>
          <w:color w:val="auto"/>
          <w:sz w:val="18"/>
          <w:szCs w:val="18"/>
        </w:rPr>
        <w:lastRenderedPageBreak/>
        <w:t>Congress host country</w:t>
      </w:r>
      <w:r w:rsidR="00293DC1" w:rsidRPr="00FB3C14">
        <w:rPr>
          <w:rFonts w:ascii="Arial" w:eastAsia="Arial" w:hAnsi="Arial" w:cs="Arial"/>
          <w:color w:val="auto"/>
          <w:sz w:val="18"/>
          <w:szCs w:val="18"/>
        </w:rPr>
        <w:t xml:space="preserve"> and </w:t>
      </w:r>
      <w:r w:rsidR="00F86A9C" w:rsidRPr="00FB3C14">
        <w:rPr>
          <w:rFonts w:ascii="Arial" w:eastAsia="Arial" w:hAnsi="Arial" w:cs="Arial"/>
          <w:color w:val="auto"/>
          <w:sz w:val="18"/>
          <w:szCs w:val="18"/>
        </w:rPr>
        <w:t xml:space="preserve">require </w:t>
      </w:r>
      <w:r w:rsidR="00293DC1" w:rsidRPr="00FB3C14">
        <w:rPr>
          <w:rFonts w:ascii="Arial" w:eastAsia="Arial" w:hAnsi="Arial" w:cs="Arial"/>
          <w:color w:val="auto"/>
          <w:sz w:val="18"/>
          <w:szCs w:val="18"/>
        </w:rPr>
        <w:t>approval by the IUFRO Board</w:t>
      </w:r>
      <w:r w:rsidR="00D1251E" w:rsidRPr="00FB3C14">
        <w:rPr>
          <w:rFonts w:ascii="Arial" w:eastAsia="Arial" w:hAnsi="Arial" w:cs="Arial"/>
          <w:color w:val="auto"/>
          <w:sz w:val="18"/>
          <w:szCs w:val="18"/>
        </w:rPr>
        <w:t>, following a recommendation by the Honours and Awards Committee</w:t>
      </w:r>
      <w:r w:rsidR="00293DC1" w:rsidRPr="00FB3C14">
        <w:rPr>
          <w:rFonts w:ascii="Arial" w:eastAsia="Arial" w:hAnsi="Arial" w:cs="Arial"/>
          <w:color w:val="auto"/>
          <w:sz w:val="18"/>
          <w:szCs w:val="18"/>
        </w:rPr>
        <w:t>.</w:t>
      </w:r>
    </w:p>
    <w:p w14:paraId="43AC8A85" w14:textId="3CD0C1AA" w:rsidR="00293DC1" w:rsidRPr="00FB3C14" w:rsidRDefault="0086106E" w:rsidP="00FB3C14">
      <w:pPr>
        <w:tabs>
          <w:tab w:val="left" w:pos="567"/>
        </w:tabs>
        <w:spacing w:after="80"/>
        <w:ind w:left="567" w:hanging="567"/>
        <w:jc w:val="both"/>
        <w:rPr>
          <w:rFonts w:ascii="Arial" w:eastAsia="Arial" w:hAnsi="Arial" w:cs="Arial"/>
          <w:color w:val="auto"/>
          <w:sz w:val="18"/>
          <w:szCs w:val="18"/>
        </w:rPr>
      </w:pPr>
      <w:r w:rsidRPr="00FB3C14">
        <w:rPr>
          <w:rFonts w:ascii="Arial" w:eastAsia="Arial" w:hAnsi="Arial" w:cs="Arial"/>
          <w:color w:val="auto"/>
          <w:sz w:val="18"/>
          <w:szCs w:val="18"/>
        </w:rPr>
        <w:t xml:space="preserve">3 </w:t>
      </w:r>
      <w:r w:rsidRPr="00FB3C14">
        <w:rPr>
          <w:rFonts w:ascii="Arial" w:eastAsia="Arial" w:hAnsi="Arial" w:cs="Arial"/>
          <w:color w:val="auto"/>
          <w:sz w:val="18"/>
          <w:szCs w:val="18"/>
        </w:rPr>
        <w:tab/>
      </w:r>
      <w:r w:rsidR="00293DC1" w:rsidRPr="00FB3C14">
        <w:rPr>
          <w:rFonts w:ascii="Arial" w:eastAsia="Arial" w:hAnsi="Arial" w:cs="Arial"/>
          <w:color w:val="auto"/>
          <w:sz w:val="18"/>
          <w:szCs w:val="18"/>
        </w:rPr>
        <w:t>The IUFRO Student Award for Excellence in Forest Science (ISA) shall recognize outstanding individual achievements in forest science made by</w:t>
      </w:r>
      <w:r w:rsidR="008A75A5" w:rsidRPr="00FB3C14">
        <w:rPr>
          <w:rFonts w:ascii="Arial" w:eastAsia="Arial" w:hAnsi="Arial" w:cs="Arial"/>
          <w:color w:val="auto"/>
          <w:sz w:val="18"/>
          <w:szCs w:val="18"/>
        </w:rPr>
        <w:t xml:space="preserve"> Master degree</w:t>
      </w:r>
      <w:r w:rsidR="00293DC1" w:rsidRPr="00FB3C14">
        <w:rPr>
          <w:rFonts w:ascii="Arial" w:eastAsia="Arial" w:hAnsi="Arial" w:cs="Arial"/>
          <w:color w:val="auto"/>
          <w:sz w:val="18"/>
          <w:szCs w:val="18"/>
        </w:rPr>
        <w:t xml:space="preserve"> students </w:t>
      </w:r>
      <w:r w:rsidR="008A75A5" w:rsidRPr="00FB3C14">
        <w:rPr>
          <w:rFonts w:ascii="Arial" w:eastAsia="Arial" w:hAnsi="Arial" w:cs="Arial"/>
          <w:color w:val="auto"/>
          <w:sz w:val="18"/>
          <w:szCs w:val="18"/>
        </w:rPr>
        <w:t xml:space="preserve">(or equivalent) </w:t>
      </w:r>
      <w:r w:rsidR="00293DC1" w:rsidRPr="00FB3C14">
        <w:rPr>
          <w:rFonts w:ascii="Arial" w:eastAsia="Arial" w:hAnsi="Arial" w:cs="Arial"/>
          <w:color w:val="auto"/>
          <w:sz w:val="18"/>
          <w:szCs w:val="18"/>
        </w:rPr>
        <w:t>and encourage their further work within the fields of research covered by the Union. The</w:t>
      </w:r>
      <w:r w:rsidR="0091503D" w:rsidRPr="00FB3C14">
        <w:rPr>
          <w:rFonts w:ascii="Arial" w:eastAsia="Arial" w:hAnsi="Arial" w:cs="Arial"/>
          <w:color w:val="auto"/>
          <w:sz w:val="18"/>
          <w:szCs w:val="18"/>
        </w:rPr>
        <w:t>se</w:t>
      </w:r>
      <w:r w:rsidR="00293DC1" w:rsidRPr="00FB3C14">
        <w:rPr>
          <w:rFonts w:ascii="Arial" w:eastAsia="Arial" w:hAnsi="Arial" w:cs="Arial"/>
          <w:color w:val="auto"/>
          <w:sz w:val="18"/>
          <w:szCs w:val="18"/>
        </w:rPr>
        <w:t xml:space="preserve"> awards are approved by the Board</w:t>
      </w:r>
      <w:r w:rsidR="0091503D" w:rsidRPr="00FB3C14">
        <w:rPr>
          <w:rFonts w:ascii="Arial" w:eastAsia="Arial" w:hAnsi="Arial" w:cs="Arial"/>
          <w:color w:val="auto"/>
          <w:sz w:val="18"/>
          <w:szCs w:val="18"/>
        </w:rPr>
        <w:t>, based on the</w:t>
      </w:r>
      <w:r w:rsidR="00E622F6" w:rsidRPr="00FB3C14">
        <w:rPr>
          <w:rFonts w:ascii="Arial" w:eastAsia="Arial" w:hAnsi="Arial" w:cs="Arial"/>
          <w:sz w:val="18"/>
          <w:szCs w:val="18"/>
        </w:rPr>
        <w:t xml:space="preserve"> evaluation of nominations and subsequent </w:t>
      </w:r>
      <w:r w:rsidR="0091503D" w:rsidRPr="00FB3C14">
        <w:rPr>
          <w:rFonts w:ascii="Arial" w:eastAsia="Arial" w:hAnsi="Arial" w:cs="Arial"/>
          <w:color w:val="auto"/>
          <w:sz w:val="18"/>
          <w:szCs w:val="18"/>
        </w:rPr>
        <w:t>recommendations by the Honours and Awards Committee. O</w:t>
      </w:r>
      <w:r w:rsidR="008A75A5" w:rsidRPr="00FB3C14">
        <w:rPr>
          <w:rFonts w:ascii="Arial" w:eastAsia="Arial" w:hAnsi="Arial" w:cs="Arial"/>
          <w:color w:val="auto"/>
          <w:sz w:val="18"/>
          <w:szCs w:val="18"/>
        </w:rPr>
        <w:t xml:space="preserve">ne award per IUFRO Division </w:t>
      </w:r>
      <w:r w:rsidR="00293DC1" w:rsidRPr="00FB3C14">
        <w:rPr>
          <w:rFonts w:ascii="Arial" w:eastAsia="Arial" w:hAnsi="Arial" w:cs="Arial"/>
          <w:color w:val="auto"/>
          <w:sz w:val="18"/>
          <w:szCs w:val="18"/>
        </w:rPr>
        <w:t>may be presented at IUF</w:t>
      </w:r>
      <w:r w:rsidR="008A75A5" w:rsidRPr="00FB3C14">
        <w:rPr>
          <w:rFonts w:ascii="Arial" w:eastAsia="Arial" w:hAnsi="Arial" w:cs="Arial"/>
          <w:color w:val="auto"/>
          <w:sz w:val="18"/>
          <w:szCs w:val="18"/>
        </w:rPr>
        <w:t>RO World Congresses.</w:t>
      </w:r>
    </w:p>
    <w:p w14:paraId="64B972CF" w14:textId="0361CD9E" w:rsidR="008A75A5" w:rsidRPr="00FB3C14" w:rsidRDefault="0086106E" w:rsidP="00FB3C14">
      <w:pPr>
        <w:tabs>
          <w:tab w:val="left" w:pos="567"/>
        </w:tabs>
        <w:spacing w:after="80"/>
        <w:ind w:left="567" w:hanging="567"/>
        <w:jc w:val="both"/>
      </w:pPr>
      <w:r w:rsidRPr="00FB3C14">
        <w:rPr>
          <w:rFonts w:ascii="Arial" w:eastAsia="Arial" w:hAnsi="Arial" w:cs="Arial"/>
          <w:color w:val="auto"/>
          <w:sz w:val="18"/>
          <w:szCs w:val="18"/>
        </w:rPr>
        <w:t xml:space="preserve">4 </w:t>
      </w:r>
      <w:r w:rsidRPr="00FB3C14">
        <w:rPr>
          <w:rFonts w:ascii="Arial" w:eastAsia="Arial" w:hAnsi="Arial" w:cs="Arial"/>
          <w:color w:val="auto"/>
          <w:sz w:val="18"/>
          <w:szCs w:val="18"/>
        </w:rPr>
        <w:tab/>
      </w:r>
      <w:r w:rsidR="008A75A5" w:rsidRPr="00FB3C14">
        <w:rPr>
          <w:rFonts w:ascii="Arial" w:eastAsia="Arial" w:hAnsi="Arial" w:cs="Arial"/>
          <w:color w:val="auto"/>
          <w:sz w:val="18"/>
          <w:szCs w:val="18"/>
        </w:rPr>
        <w:t>The IUFRO Distinguished Service Award (DSA) is presented to recognize those whose work has substantially furthered the aims of IUFRO. The awards are approved by the Board</w:t>
      </w:r>
      <w:r w:rsidR="009324D3" w:rsidRPr="00FB3C14">
        <w:rPr>
          <w:rFonts w:ascii="Arial" w:eastAsia="Arial" w:hAnsi="Arial" w:cs="Arial"/>
          <w:color w:val="auto"/>
          <w:sz w:val="18"/>
          <w:szCs w:val="18"/>
        </w:rPr>
        <w:t xml:space="preserve">, based on </w:t>
      </w:r>
      <w:r w:rsidR="00E622F6" w:rsidRPr="00FB3C14">
        <w:rPr>
          <w:rFonts w:ascii="Arial" w:eastAsia="Arial" w:hAnsi="Arial" w:cs="Arial"/>
          <w:sz w:val="18"/>
          <w:szCs w:val="18"/>
        </w:rPr>
        <w:t>the evaluation of nominations and subsequent recommendations</w:t>
      </w:r>
      <w:r w:rsidR="009324D3" w:rsidRPr="00FB3C14">
        <w:rPr>
          <w:rFonts w:ascii="Arial" w:eastAsia="Arial" w:hAnsi="Arial" w:cs="Arial"/>
          <w:color w:val="auto"/>
          <w:sz w:val="18"/>
          <w:szCs w:val="18"/>
        </w:rPr>
        <w:t xml:space="preserve"> by the Honours and Awards Committee</w:t>
      </w:r>
      <w:r w:rsidR="008A75A5" w:rsidRPr="00FB3C14">
        <w:rPr>
          <w:rFonts w:ascii="Arial" w:eastAsia="Arial" w:hAnsi="Arial" w:cs="Arial"/>
          <w:color w:val="auto"/>
          <w:sz w:val="18"/>
          <w:szCs w:val="18"/>
        </w:rPr>
        <w:t>. The Distinguished Service Award may be presented at an</w:t>
      </w:r>
      <w:r w:rsidR="00C5200E" w:rsidRPr="00FB3C14">
        <w:rPr>
          <w:rFonts w:ascii="Arial" w:eastAsia="Arial" w:hAnsi="Arial" w:cs="Arial"/>
          <w:color w:val="auto"/>
          <w:sz w:val="18"/>
          <w:szCs w:val="18"/>
        </w:rPr>
        <w:t>y</w:t>
      </w:r>
      <w:r w:rsidR="00142FDA" w:rsidRPr="00FB3C14">
        <w:rPr>
          <w:rFonts w:ascii="Arial" w:eastAsia="Arial" w:hAnsi="Arial" w:cs="Arial"/>
          <w:color w:val="auto"/>
          <w:sz w:val="18"/>
          <w:szCs w:val="18"/>
        </w:rPr>
        <w:t xml:space="preserve"> appropriate event</w:t>
      </w:r>
      <w:r w:rsidR="008A75A5" w:rsidRPr="00FB3C14">
        <w:rPr>
          <w:rFonts w:ascii="Arial" w:eastAsia="Arial" w:hAnsi="Arial" w:cs="Arial"/>
          <w:sz w:val="18"/>
          <w:szCs w:val="18"/>
        </w:rPr>
        <w:t>.</w:t>
      </w:r>
    </w:p>
    <w:p w14:paraId="00977B16" w14:textId="77777777" w:rsidR="008A75A5" w:rsidRPr="00FB3C14" w:rsidRDefault="0086106E" w:rsidP="00FB3C14">
      <w:pPr>
        <w:tabs>
          <w:tab w:val="left" w:pos="567"/>
        </w:tabs>
        <w:spacing w:after="80"/>
        <w:ind w:left="567" w:hanging="567"/>
        <w:jc w:val="both"/>
        <w:rPr>
          <w:rFonts w:ascii="Arial" w:eastAsia="Arial" w:hAnsi="Arial" w:cs="Arial"/>
          <w:color w:val="auto"/>
          <w:sz w:val="18"/>
          <w:szCs w:val="18"/>
        </w:rPr>
      </w:pPr>
      <w:r w:rsidRPr="00FB3C14">
        <w:rPr>
          <w:rFonts w:ascii="Arial" w:eastAsia="Arial" w:hAnsi="Arial" w:cs="Arial"/>
          <w:color w:val="auto"/>
          <w:sz w:val="18"/>
          <w:szCs w:val="18"/>
        </w:rPr>
        <w:t xml:space="preserve">5 </w:t>
      </w:r>
      <w:r w:rsidRPr="00FB3C14">
        <w:rPr>
          <w:rFonts w:ascii="Arial" w:eastAsia="Arial" w:hAnsi="Arial" w:cs="Arial"/>
          <w:color w:val="auto"/>
          <w:sz w:val="18"/>
          <w:szCs w:val="18"/>
        </w:rPr>
        <w:tab/>
      </w:r>
      <w:r w:rsidR="008A75A5" w:rsidRPr="00FB3C14">
        <w:rPr>
          <w:rFonts w:ascii="Arial" w:eastAsia="Arial" w:hAnsi="Arial" w:cs="Arial"/>
          <w:color w:val="auto"/>
          <w:sz w:val="18"/>
          <w:szCs w:val="18"/>
        </w:rPr>
        <w:t>IUFRO Certificates of Appreciation (CoA), decided on discretion of and signed by the President, may be awarded to express appreciation for a variety of activities in support of IUFRO.</w:t>
      </w:r>
    </w:p>
    <w:p w14:paraId="2A86E4F1" w14:textId="56631C26" w:rsidR="007C7E65" w:rsidRPr="00E71B36" w:rsidRDefault="007C7E65" w:rsidP="00FB3C14">
      <w:pPr>
        <w:tabs>
          <w:tab w:val="left" w:pos="567"/>
        </w:tabs>
        <w:spacing w:after="80"/>
        <w:ind w:left="567" w:hanging="567"/>
        <w:jc w:val="both"/>
        <w:rPr>
          <w:color w:val="auto"/>
        </w:rPr>
      </w:pPr>
      <w:r w:rsidRPr="00FB3C14">
        <w:rPr>
          <w:rFonts w:ascii="Arial" w:eastAsia="Arial" w:hAnsi="Arial" w:cs="Arial"/>
          <w:color w:val="auto"/>
          <w:sz w:val="18"/>
          <w:szCs w:val="18"/>
        </w:rPr>
        <w:t>6</w:t>
      </w:r>
      <w:r w:rsidRPr="00FB3C14">
        <w:rPr>
          <w:rFonts w:ascii="Arial" w:eastAsia="Arial" w:hAnsi="Arial" w:cs="Arial"/>
          <w:color w:val="auto"/>
          <w:sz w:val="18"/>
          <w:szCs w:val="18"/>
        </w:rPr>
        <w:tab/>
        <w:t xml:space="preserve">The IUFRO Special Recognition Award (SRA) is presented to recognize those whose work has significantly contributed to the furthering of one or more of the institutional goals and </w:t>
      </w:r>
      <w:r w:rsidRPr="00E71B36">
        <w:rPr>
          <w:rFonts w:ascii="Arial" w:eastAsia="Arial" w:hAnsi="Arial" w:cs="Arial"/>
          <w:color w:val="auto"/>
          <w:sz w:val="18"/>
          <w:szCs w:val="18"/>
        </w:rPr>
        <w:t>objectives of IUFRO’s strategy. The awards are targeted at individuals and partners from outside IUFRO.</w:t>
      </w:r>
    </w:p>
    <w:p w14:paraId="1D7D5F33" w14:textId="73F8D307" w:rsidR="002C248E" w:rsidRPr="00E71B36" w:rsidRDefault="00F86A9C" w:rsidP="00FB3C14">
      <w:pPr>
        <w:tabs>
          <w:tab w:val="left" w:pos="567"/>
        </w:tabs>
        <w:spacing w:after="80"/>
        <w:ind w:left="567" w:hanging="567"/>
        <w:jc w:val="both"/>
      </w:pPr>
      <w:r w:rsidRPr="00E71B36">
        <w:rPr>
          <w:rFonts w:ascii="Arial" w:eastAsia="Arial" w:hAnsi="Arial" w:cs="Arial"/>
          <w:sz w:val="18"/>
          <w:szCs w:val="18"/>
        </w:rPr>
        <w:t>7</w:t>
      </w:r>
      <w:r w:rsidR="0086106E" w:rsidRPr="00E71B36">
        <w:rPr>
          <w:rFonts w:ascii="Arial" w:eastAsia="Arial" w:hAnsi="Arial" w:cs="Arial"/>
          <w:sz w:val="18"/>
          <w:szCs w:val="18"/>
        </w:rPr>
        <w:t xml:space="preserve"> </w:t>
      </w:r>
      <w:r w:rsidR="0086106E" w:rsidRPr="00E71B36">
        <w:rPr>
          <w:rFonts w:ascii="Arial" w:eastAsia="Arial" w:hAnsi="Arial" w:cs="Arial"/>
          <w:sz w:val="18"/>
          <w:szCs w:val="18"/>
        </w:rPr>
        <w:tab/>
        <w:t>Other awards</w:t>
      </w:r>
      <w:r w:rsidR="009324D3" w:rsidRPr="00E71B36">
        <w:rPr>
          <w:rFonts w:ascii="Arial" w:eastAsia="Arial" w:hAnsi="Arial" w:cs="Arial"/>
          <w:sz w:val="18"/>
          <w:szCs w:val="18"/>
        </w:rPr>
        <w:t>, such as the honorary membership</w:t>
      </w:r>
      <w:r w:rsidR="0086106E" w:rsidRPr="00E71B36">
        <w:rPr>
          <w:rFonts w:ascii="Arial" w:eastAsia="Arial" w:hAnsi="Arial" w:cs="Arial"/>
          <w:sz w:val="18"/>
          <w:szCs w:val="18"/>
        </w:rPr>
        <w:t xml:space="preserve"> may be established by the Board. (</w:t>
      </w:r>
      <w:r w:rsidR="00C703E7" w:rsidRPr="00E71B36">
        <w:rPr>
          <w:rFonts w:ascii="Arial" w:eastAsia="Arial" w:hAnsi="Arial" w:cs="Arial"/>
          <w:sz w:val="18"/>
          <w:szCs w:val="18"/>
        </w:rPr>
        <w:t>s</w:t>
      </w:r>
      <w:r w:rsidR="0086106E" w:rsidRPr="00E71B36">
        <w:rPr>
          <w:rFonts w:ascii="Arial" w:eastAsia="Arial" w:hAnsi="Arial" w:cs="Arial"/>
          <w:sz w:val="18"/>
          <w:szCs w:val="18"/>
        </w:rPr>
        <w:t xml:space="preserve">ee </w:t>
      </w:r>
      <w:r w:rsidR="00C703E7" w:rsidRPr="00E71B36">
        <w:rPr>
          <w:rFonts w:ascii="Arial" w:eastAsia="Arial" w:hAnsi="Arial" w:cs="Arial"/>
          <w:sz w:val="18"/>
          <w:szCs w:val="18"/>
        </w:rPr>
        <w:t xml:space="preserve">also Internal Regulations </w:t>
      </w:r>
      <w:r w:rsidR="0086106E" w:rsidRPr="00E71B36">
        <w:rPr>
          <w:rFonts w:ascii="Arial" w:eastAsia="Arial" w:hAnsi="Arial" w:cs="Arial"/>
          <w:sz w:val="18"/>
          <w:szCs w:val="18"/>
        </w:rPr>
        <w:t>Section III</w:t>
      </w:r>
      <w:r w:rsidR="00C703E7" w:rsidRPr="00E71B36">
        <w:rPr>
          <w:rFonts w:ascii="Arial" w:eastAsia="Arial" w:hAnsi="Arial" w:cs="Arial"/>
          <w:sz w:val="18"/>
          <w:szCs w:val="18"/>
        </w:rPr>
        <w:t>.6</w:t>
      </w:r>
      <w:r w:rsidR="0086106E" w:rsidRPr="00E71B36">
        <w:rPr>
          <w:rFonts w:ascii="Arial" w:eastAsia="Arial" w:hAnsi="Arial" w:cs="Arial"/>
          <w:sz w:val="18"/>
          <w:szCs w:val="18"/>
        </w:rPr>
        <w:t>)</w:t>
      </w:r>
      <w:r w:rsidR="009324D3" w:rsidRPr="00E71B36">
        <w:rPr>
          <w:rFonts w:ascii="Arial" w:eastAsia="Arial" w:hAnsi="Arial" w:cs="Arial"/>
          <w:sz w:val="18"/>
          <w:szCs w:val="18"/>
        </w:rPr>
        <w:t xml:space="preserve">. The nominations for Honorary Members are considered by the Honours and </w:t>
      </w:r>
      <w:r w:rsidR="009324D3" w:rsidRPr="00E71B36">
        <w:rPr>
          <w:rFonts w:ascii="Arial" w:eastAsia="Arial" w:hAnsi="Arial" w:cs="Arial"/>
          <w:sz w:val="18"/>
          <w:szCs w:val="18"/>
        </w:rPr>
        <w:tab/>
        <w:t>Awards Committee, followed by the Board recommendation to the International Council for approval.</w:t>
      </w:r>
      <w:r w:rsidR="00E622F6" w:rsidRPr="00E71B36">
        <w:rPr>
          <w:rFonts w:ascii="Arial" w:eastAsia="Arial" w:hAnsi="Arial" w:cs="Arial"/>
          <w:sz w:val="18"/>
          <w:szCs w:val="18"/>
        </w:rPr>
        <w:t xml:space="preserve"> All other awards require only Board approval, based on the evaluation of nominations and subsequent recommendations by the Honours and Awards Committee. </w:t>
      </w:r>
    </w:p>
    <w:p w14:paraId="6DB9F2AE" w14:textId="40742864" w:rsidR="002C248E" w:rsidRPr="00FB3C14" w:rsidRDefault="00F86A9C" w:rsidP="00FB3C14">
      <w:pPr>
        <w:tabs>
          <w:tab w:val="left" w:pos="567"/>
        </w:tabs>
        <w:ind w:left="567" w:hanging="567"/>
        <w:jc w:val="both"/>
      </w:pPr>
      <w:r w:rsidRPr="00E71B36">
        <w:rPr>
          <w:rFonts w:ascii="Arial" w:eastAsia="Arial" w:hAnsi="Arial" w:cs="Arial"/>
          <w:sz w:val="18"/>
          <w:szCs w:val="18"/>
        </w:rPr>
        <w:t>8</w:t>
      </w:r>
      <w:r w:rsidR="0086106E" w:rsidRPr="00E71B36">
        <w:rPr>
          <w:rFonts w:ascii="Arial" w:eastAsia="Arial" w:hAnsi="Arial" w:cs="Arial"/>
          <w:sz w:val="18"/>
          <w:szCs w:val="18"/>
        </w:rPr>
        <w:t xml:space="preserve"> </w:t>
      </w:r>
      <w:r w:rsidR="0086106E" w:rsidRPr="00E71B36">
        <w:rPr>
          <w:rFonts w:ascii="Arial" w:eastAsia="Arial" w:hAnsi="Arial" w:cs="Arial"/>
          <w:sz w:val="18"/>
          <w:szCs w:val="18"/>
        </w:rPr>
        <w:tab/>
        <w:t>All awards conferred in a given year will be published in the Annual Report.</w:t>
      </w:r>
    </w:p>
    <w:p w14:paraId="45F72388" w14:textId="77777777" w:rsidR="0091503D" w:rsidRDefault="0091503D" w:rsidP="00FB3C14">
      <w:pPr>
        <w:tabs>
          <w:tab w:val="left" w:pos="567"/>
        </w:tabs>
        <w:ind w:left="567" w:hanging="567"/>
        <w:jc w:val="both"/>
      </w:pPr>
      <w:bookmarkStart w:id="63" w:name="h.1mrcu09" w:colFirst="0" w:colLast="0"/>
      <w:bookmarkEnd w:id="63"/>
    </w:p>
    <w:p w14:paraId="4DF30A6F" w14:textId="77777777" w:rsidR="002C248E" w:rsidRPr="00FB3C14" w:rsidRDefault="0086106E">
      <w:pPr>
        <w:tabs>
          <w:tab w:val="left" w:pos="567"/>
        </w:tabs>
        <w:spacing w:after="96"/>
        <w:ind w:left="567" w:hanging="567"/>
        <w:jc w:val="both"/>
        <w:rPr>
          <w:sz w:val="22"/>
          <w:szCs w:val="22"/>
        </w:rPr>
      </w:pPr>
      <w:r w:rsidRPr="00FB3C14">
        <w:rPr>
          <w:rFonts w:ascii="Arial" w:eastAsia="Arial" w:hAnsi="Arial" w:cs="Arial"/>
          <w:b/>
          <w:sz w:val="22"/>
          <w:szCs w:val="22"/>
        </w:rPr>
        <w:t xml:space="preserve">SECTION XIII: </w:t>
      </w:r>
      <w:r w:rsidRPr="00FB3C14">
        <w:rPr>
          <w:rFonts w:ascii="Arial" w:eastAsia="Arial" w:hAnsi="Arial" w:cs="Arial"/>
          <w:b/>
          <w:i/>
          <w:sz w:val="22"/>
          <w:szCs w:val="22"/>
        </w:rPr>
        <w:t>Secretariat and Executive Director</w:t>
      </w:r>
    </w:p>
    <w:p w14:paraId="7FE42DE5" w14:textId="77777777" w:rsidR="002C248E" w:rsidRDefault="0086106E" w:rsidP="00FB3C14">
      <w:pPr>
        <w:tabs>
          <w:tab w:val="left" w:pos="567"/>
        </w:tabs>
        <w:spacing w:after="80"/>
        <w:ind w:left="567" w:hanging="567"/>
        <w:jc w:val="both"/>
      </w:pPr>
      <w:r>
        <w:rPr>
          <w:rFonts w:ascii="Arial" w:eastAsia="Arial" w:hAnsi="Arial" w:cs="Arial"/>
          <w:sz w:val="18"/>
          <w:szCs w:val="18"/>
        </w:rPr>
        <w:t>(Statutes Article X)</w:t>
      </w:r>
    </w:p>
    <w:p w14:paraId="734E1AE3" w14:textId="77777777" w:rsidR="002C248E" w:rsidRPr="00FB3C14" w:rsidRDefault="0086106E" w:rsidP="00FB3C14">
      <w:pPr>
        <w:tabs>
          <w:tab w:val="left" w:pos="567"/>
        </w:tabs>
        <w:spacing w:after="80"/>
        <w:ind w:left="567" w:hanging="567"/>
        <w:jc w:val="both"/>
      </w:pPr>
      <w:r>
        <w:rPr>
          <w:rFonts w:ascii="Arial" w:eastAsia="Arial" w:hAnsi="Arial" w:cs="Arial"/>
          <w:sz w:val="18"/>
          <w:szCs w:val="18"/>
        </w:rPr>
        <w:t xml:space="preserve">1 </w:t>
      </w:r>
      <w:r>
        <w:rPr>
          <w:rFonts w:ascii="Arial" w:eastAsia="Arial" w:hAnsi="Arial" w:cs="Arial"/>
          <w:sz w:val="18"/>
          <w:szCs w:val="18"/>
        </w:rPr>
        <w:tab/>
      </w:r>
      <w:r w:rsidRPr="00FB3C14">
        <w:rPr>
          <w:rFonts w:ascii="Arial" w:eastAsia="Arial" w:hAnsi="Arial" w:cs="Arial"/>
          <w:sz w:val="18"/>
          <w:szCs w:val="18"/>
        </w:rPr>
        <w:t xml:space="preserve">The Secretariat of IUFRO shall be at a place to be decided by the International Council </w:t>
      </w:r>
      <w:r w:rsidRPr="00FB3C14">
        <w:rPr>
          <w:rFonts w:ascii="Arial" w:eastAsia="Arial" w:hAnsi="Arial" w:cs="Arial"/>
          <w:color w:val="auto"/>
          <w:sz w:val="18"/>
          <w:szCs w:val="18"/>
        </w:rPr>
        <w:t>after the recommendation by the Board (</w:t>
      </w:r>
      <w:r w:rsidRPr="00FB3C14">
        <w:rPr>
          <w:rFonts w:ascii="Arial" w:eastAsia="Arial" w:hAnsi="Arial" w:cs="Arial"/>
          <w:sz w:val="18"/>
          <w:szCs w:val="18"/>
        </w:rPr>
        <w:t>at present it is in Vienna, Austria).</w:t>
      </w:r>
    </w:p>
    <w:p w14:paraId="166A6D14" w14:textId="77777777" w:rsidR="002C248E" w:rsidRPr="00FB3C14" w:rsidRDefault="0086106E" w:rsidP="00FB3C14">
      <w:pPr>
        <w:tabs>
          <w:tab w:val="left" w:pos="567"/>
        </w:tabs>
        <w:spacing w:after="80"/>
        <w:ind w:left="567" w:hanging="567"/>
        <w:jc w:val="both"/>
      </w:pPr>
      <w:r w:rsidRPr="00FB3C14">
        <w:rPr>
          <w:rFonts w:ascii="Arial" w:eastAsia="Arial" w:hAnsi="Arial" w:cs="Arial"/>
          <w:sz w:val="18"/>
          <w:szCs w:val="18"/>
        </w:rPr>
        <w:t xml:space="preserve">2 </w:t>
      </w:r>
      <w:r w:rsidRPr="00FB3C14">
        <w:rPr>
          <w:rFonts w:ascii="Arial" w:eastAsia="Arial" w:hAnsi="Arial" w:cs="Arial"/>
          <w:sz w:val="18"/>
          <w:szCs w:val="18"/>
        </w:rPr>
        <w:tab/>
        <w:t>The duties of the IUFRO Executive Director, under the direction of the President, are laid down in detail in a contract and include:</w:t>
      </w:r>
    </w:p>
    <w:p w14:paraId="0BE7606D"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2.1 </w:t>
      </w:r>
      <w:r w:rsidRPr="00FB3C14">
        <w:rPr>
          <w:rFonts w:ascii="Arial" w:eastAsia="Arial" w:hAnsi="Arial" w:cs="Arial"/>
          <w:sz w:val="18"/>
          <w:szCs w:val="18"/>
        </w:rPr>
        <w:tab/>
        <w:t>To manage the Secretariat including financial affairs and maintaining the accounts and to supervise the Special Programmes and Projects located at the Headquarters.</w:t>
      </w:r>
    </w:p>
    <w:p w14:paraId="466AE600"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2.2 </w:t>
      </w:r>
      <w:r w:rsidRPr="00FB3C14">
        <w:rPr>
          <w:rFonts w:ascii="Arial" w:eastAsia="Arial" w:hAnsi="Arial" w:cs="Arial"/>
          <w:sz w:val="18"/>
          <w:szCs w:val="18"/>
        </w:rPr>
        <w:tab/>
        <w:t>To prepare the annual budget of the Union, present it to the Management Committee and seek the approval of the Board.</w:t>
      </w:r>
    </w:p>
    <w:p w14:paraId="0E0674E1"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2.3 </w:t>
      </w:r>
      <w:r w:rsidRPr="00FB3C14">
        <w:rPr>
          <w:rFonts w:ascii="Arial" w:eastAsia="Arial" w:hAnsi="Arial" w:cs="Arial"/>
          <w:sz w:val="18"/>
          <w:szCs w:val="18"/>
        </w:rPr>
        <w:tab/>
        <w:t>To implement the budget in accordance with the directions provided by the Board.</w:t>
      </w:r>
    </w:p>
    <w:p w14:paraId="28BE9E47"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2.4 </w:t>
      </w:r>
      <w:r w:rsidRPr="00FB3C14">
        <w:rPr>
          <w:rFonts w:ascii="Arial" w:eastAsia="Arial" w:hAnsi="Arial" w:cs="Arial"/>
          <w:sz w:val="18"/>
          <w:szCs w:val="18"/>
        </w:rPr>
        <w:tab/>
        <w:t>To maintain records on accounts and bookkeeping to be preserved for a period of 7 years in accordance with the applicable financial law.</w:t>
      </w:r>
    </w:p>
    <w:p w14:paraId="33CAC8A9"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2.5 </w:t>
      </w:r>
      <w:r w:rsidRPr="00FB3C14">
        <w:rPr>
          <w:rFonts w:ascii="Arial" w:eastAsia="Arial" w:hAnsi="Arial" w:cs="Arial"/>
          <w:sz w:val="18"/>
          <w:szCs w:val="18"/>
        </w:rPr>
        <w:tab/>
        <w:t>To conduct business affairs of IUFRO, delegated by the Board and its Committees in agreement with the President.</w:t>
      </w:r>
    </w:p>
    <w:p w14:paraId="0580BE16"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2.6 </w:t>
      </w:r>
      <w:r w:rsidRPr="00FB3C14">
        <w:rPr>
          <w:rFonts w:ascii="Arial" w:eastAsia="Arial" w:hAnsi="Arial" w:cs="Arial"/>
          <w:sz w:val="18"/>
          <w:szCs w:val="18"/>
        </w:rPr>
        <w:tab/>
      </w:r>
      <w:r w:rsidRPr="00B161BF">
        <w:rPr>
          <w:rFonts w:ascii="Arial" w:eastAsia="Arial" w:hAnsi="Arial" w:cs="Arial"/>
          <w:sz w:val="18"/>
          <w:szCs w:val="18"/>
        </w:rPr>
        <w:t>To keep records of all members and officeholders.</w:t>
      </w:r>
    </w:p>
    <w:p w14:paraId="3708F86E" w14:textId="32888740"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2.7 </w:t>
      </w:r>
      <w:r w:rsidRPr="00FB3C14">
        <w:rPr>
          <w:rFonts w:ascii="Arial" w:eastAsia="Arial" w:hAnsi="Arial" w:cs="Arial"/>
          <w:sz w:val="18"/>
          <w:szCs w:val="18"/>
        </w:rPr>
        <w:tab/>
        <w:t xml:space="preserve">To prepare and distribute reports, brochures, newsletters, other documents </w:t>
      </w:r>
      <w:r w:rsidR="00801D8B" w:rsidRPr="00FB3C14">
        <w:rPr>
          <w:rFonts w:ascii="Arial" w:eastAsia="Arial" w:hAnsi="Arial" w:cs="Arial"/>
          <w:sz w:val="18"/>
          <w:szCs w:val="18"/>
        </w:rPr>
        <w:t xml:space="preserve">and other communications </w:t>
      </w:r>
      <w:r w:rsidRPr="00FB3C14">
        <w:rPr>
          <w:rFonts w:ascii="Arial" w:eastAsia="Arial" w:hAnsi="Arial" w:cs="Arial"/>
          <w:sz w:val="18"/>
          <w:szCs w:val="18"/>
        </w:rPr>
        <w:t>as directed by the Board and its Committees in agreement with the President.</w:t>
      </w:r>
    </w:p>
    <w:p w14:paraId="6E2F74C4" w14:textId="77777777"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 xml:space="preserve">2.8 </w:t>
      </w:r>
      <w:r w:rsidRPr="00FB3C14">
        <w:rPr>
          <w:rFonts w:ascii="Arial" w:eastAsia="Arial" w:hAnsi="Arial" w:cs="Arial"/>
          <w:sz w:val="18"/>
          <w:szCs w:val="18"/>
        </w:rPr>
        <w:tab/>
        <w:t>To maintain lists and files of documents connected with IUFRO.</w:t>
      </w:r>
    </w:p>
    <w:p w14:paraId="59A993BC" w14:textId="598E90BE" w:rsidR="002C248E" w:rsidRPr="00FB3C14" w:rsidRDefault="0086106E" w:rsidP="00FB3C14">
      <w:pPr>
        <w:tabs>
          <w:tab w:val="left" w:pos="567"/>
        </w:tabs>
        <w:spacing w:after="80"/>
        <w:ind w:left="567" w:hanging="425"/>
        <w:jc w:val="both"/>
      </w:pPr>
      <w:r w:rsidRPr="00FB3C14">
        <w:rPr>
          <w:rFonts w:ascii="Arial" w:eastAsia="Arial" w:hAnsi="Arial" w:cs="Arial"/>
          <w:sz w:val="18"/>
          <w:szCs w:val="18"/>
        </w:rPr>
        <w:t>2.</w:t>
      </w:r>
      <w:r w:rsidR="00801D8B" w:rsidRPr="00FB3C14">
        <w:rPr>
          <w:rFonts w:ascii="Arial" w:eastAsia="Arial" w:hAnsi="Arial" w:cs="Arial"/>
          <w:sz w:val="18"/>
          <w:szCs w:val="18"/>
        </w:rPr>
        <w:t>9</w:t>
      </w:r>
      <w:r w:rsidRPr="00FB3C14">
        <w:rPr>
          <w:rFonts w:ascii="Arial" w:eastAsia="Arial" w:hAnsi="Arial" w:cs="Arial"/>
          <w:sz w:val="18"/>
          <w:szCs w:val="18"/>
        </w:rPr>
        <w:t xml:space="preserve"> </w:t>
      </w:r>
      <w:r w:rsidRPr="00FB3C14">
        <w:rPr>
          <w:rFonts w:ascii="Arial" w:eastAsia="Arial" w:hAnsi="Arial" w:cs="Arial"/>
          <w:sz w:val="18"/>
          <w:szCs w:val="18"/>
        </w:rPr>
        <w:tab/>
        <w:t xml:space="preserve">To maintain </w:t>
      </w:r>
      <w:r w:rsidR="00F52698" w:rsidRPr="00FB3C14">
        <w:rPr>
          <w:rFonts w:ascii="Arial" w:eastAsia="Arial" w:hAnsi="Arial" w:cs="Arial"/>
          <w:sz w:val="18"/>
          <w:szCs w:val="18"/>
        </w:rPr>
        <w:t>and enhance the archives and collection of h</w:t>
      </w:r>
      <w:r w:rsidRPr="00FB3C14">
        <w:rPr>
          <w:rFonts w:ascii="Arial" w:eastAsia="Arial" w:hAnsi="Arial" w:cs="Arial"/>
          <w:sz w:val="18"/>
          <w:szCs w:val="18"/>
        </w:rPr>
        <w:t>istorical records of IUFRO</w:t>
      </w:r>
      <w:r w:rsidR="00F52698" w:rsidRPr="00FB3C14">
        <w:rPr>
          <w:rFonts w:ascii="Arial" w:eastAsia="Arial" w:hAnsi="Arial" w:cs="Arial"/>
          <w:sz w:val="18"/>
          <w:szCs w:val="18"/>
        </w:rPr>
        <w:t xml:space="preserve"> (through modern technology)</w:t>
      </w:r>
    </w:p>
    <w:p w14:paraId="59958B55" w14:textId="63509311" w:rsidR="002C248E" w:rsidRPr="00E71B36" w:rsidRDefault="0086106E" w:rsidP="00FB3C14">
      <w:pPr>
        <w:tabs>
          <w:tab w:val="left" w:pos="567"/>
        </w:tabs>
        <w:spacing w:after="80"/>
        <w:ind w:left="567" w:hanging="425"/>
        <w:jc w:val="both"/>
      </w:pPr>
      <w:r w:rsidRPr="00FB3C14">
        <w:rPr>
          <w:rFonts w:ascii="Arial" w:eastAsia="Arial" w:hAnsi="Arial" w:cs="Arial"/>
          <w:sz w:val="18"/>
          <w:szCs w:val="18"/>
        </w:rPr>
        <w:t>2.1</w:t>
      </w:r>
      <w:r w:rsidR="00801D8B" w:rsidRPr="00FB3C14">
        <w:rPr>
          <w:rFonts w:ascii="Arial" w:eastAsia="Arial" w:hAnsi="Arial" w:cs="Arial"/>
          <w:sz w:val="18"/>
          <w:szCs w:val="18"/>
        </w:rPr>
        <w:t>0</w:t>
      </w:r>
      <w:r w:rsidRPr="00FB3C14">
        <w:rPr>
          <w:rFonts w:ascii="Arial" w:eastAsia="Arial" w:hAnsi="Arial" w:cs="Arial"/>
          <w:sz w:val="18"/>
          <w:szCs w:val="18"/>
        </w:rPr>
        <w:t xml:space="preserve"> </w:t>
      </w:r>
      <w:r w:rsidRPr="00FB3C14">
        <w:rPr>
          <w:rFonts w:ascii="Arial" w:eastAsia="Arial" w:hAnsi="Arial" w:cs="Arial"/>
          <w:sz w:val="18"/>
          <w:szCs w:val="18"/>
        </w:rPr>
        <w:tab/>
        <w:t>To provide administrative and management support for the President, Vice</w:t>
      </w:r>
      <w:r w:rsidRPr="00E71B36">
        <w:rPr>
          <w:rFonts w:ascii="Arial" w:eastAsia="Arial" w:hAnsi="Arial" w:cs="Arial"/>
          <w:sz w:val="18"/>
          <w:szCs w:val="18"/>
        </w:rPr>
        <w:t xml:space="preserve">-Presidents and Division </w:t>
      </w:r>
      <w:r w:rsidR="001F65F7" w:rsidRPr="00E71B36">
        <w:rPr>
          <w:rFonts w:ascii="Arial" w:eastAsia="Arial" w:hAnsi="Arial" w:cs="Arial"/>
          <w:sz w:val="18"/>
          <w:szCs w:val="18"/>
        </w:rPr>
        <w:t>Co-</w:t>
      </w:r>
      <w:r w:rsidRPr="00E71B36">
        <w:rPr>
          <w:rFonts w:ascii="Arial" w:eastAsia="Arial" w:hAnsi="Arial" w:cs="Arial"/>
          <w:sz w:val="18"/>
          <w:szCs w:val="18"/>
        </w:rPr>
        <w:t>Coordinators, and general support to the Board, such as preparing</w:t>
      </w:r>
      <w:r w:rsidR="00F52698" w:rsidRPr="00E71B36">
        <w:rPr>
          <w:rFonts w:ascii="Arial" w:eastAsia="Arial" w:hAnsi="Arial" w:cs="Arial"/>
          <w:sz w:val="18"/>
          <w:szCs w:val="18"/>
        </w:rPr>
        <w:t xml:space="preserve"> for</w:t>
      </w:r>
      <w:r w:rsidRPr="00E71B36">
        <w:rPr>
          <w:rFonts w:ascii="Arial" w:eastAsia="Arial" w:hAnsi="Arial" w:cs="Arial"/>
          <w:sz w:val="18"/>
          <w:szCs w:val="18"/>
        </w:rPr>
        <w:t xml:space="preserve"> International Council, Board and Committee meetings, providing minutes and similar tasks.</w:t>
      </w:r>
    </w:p>
    <w:p w14:paraId="590F1544" w14:textId="30BFF0FB"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801D8B" w:rsidRPr="00E71B36">
        <w:rPr>
          <w:rFonts w:ascii="Arial" w:eastAsia="Arial" w:hAnsi="Arial" w:cs="Arial"/>
          <w:sz w:val="18"/>
          <w:szCs w:val="18"/>
        </w:rPr>
        <w:t>1</w:t>
      </w:r>
      <w:r w:rsidRPr="00E71B36">
        <w:rPr>
          <w:rFonts w:ascii="Arial" w:eastAsia="Arial" w:hAnsi="Arial" w:cs="Arial"/>
          <w:sz w:val="18"/>
          <w:szCs w:val="18"/>
        </w:rPr>
        <w:t xml:space="preserve"> </w:t>
      </w:r>
      <w:r w:rsidRPr="00E71B36">
        <w:rPr>
          <w:rFonts w:ascii="Arial" w:eastAsia="Arial" w:hAnsi="Arial" w:cs="Arial"/>
          <w:sz w:val="18"/>
          <w:szCs w:val="18"/>
        </w:rPr>
        <w:tab/>
        <w:t>To provide support to Task Forces, Special Programmes, Projects and IUFRO-led International Initiatives.</w:t>
      </w:r>
    </w:p>
    <w:p w14:paraId="32AFC64B" w14:textId="27576C2D"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801D8B" w:rsidRPr="00E71B36">
        <w:rPr>
          <w:rFonts w:ascii="Arial" w:eastAsia="Arial" w:hAnsi="Arial" w:cs="Arial"/>
          <w:sz w:val="18"/>
          <w:szCs w:val="18"/>
        </w:rPr>
        <w:t>2</w:t>
      </w:r>
      <w:r w:rsidRPr="00E71B36">
        <w:rPr>
          <w:rFonts w:ascii="Arial" w:eastAsia="Arial" w:hAnsi="Arial" w:cs="Arial"/>
          <w:sz w:val="18"/>
          <w:szCs w:val="18"/>
        </w:rPr>
        <w:t xml:space="preserve"> </w:t>
      </w:r>
      <w:r w:rsidRPr="00E71B36">
        <w:rPr>
          <w:rFonts w:ascii="Arial" w:eastAsia="Arial" w:hAnsi="Arial" w:cs="Arial"/>
          <w:sz w:val="18"/>
          <w:szCs w:val="18"/>
        </w:rPr>
        <w:tab/>
        <w:t>To maintain communication and coordination with other international agencies</w:t>
      </w:r>
      <w:r w:rsidR="00F52698" w:rsidRPr="00E71B36">
        <w:rPr>
          <w:rFonts w:ascii="Arial" w:eastAsia="Arial" w:hAnsi="Arial" w:cs="Arial"/>
          <w:sz w:val="18"/>
          <w:szCs w:val="18"/>
        </w:rPr>
        <w:t xml:space="preserve"> and organizations, as appropriate</w:t>
      </w:r>
      <w:r w:rsidRPr="00E71B36">
        <w:rPr>
          <w:rFonts w:ascii="Arial" w:eastAsia="Arial" w:hAnsi="Arial" w:cs="Arial"/>
          <w:sz w:val="18"/>
          <w:szCs w:val="18"/>
        </w:rPr>
        <w:t>.</w:t>
      </w:r>
    </w:p>
    <w:p w14:paraId="1C56F700" w14:textId="616C83A5"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801D8B" w:rsidRPr="00E71B36">
        <w:rPr>
          <w:rFonts w:ascii="Arial" w:eastAsia="Arial" w:hAnsi="Arial" w:cs="Arial"/>
          <w:sz w:val="18"/>
          <w:szCs w:val="18"/>
        </w:rPr>
        <w:t>3</w:t>
      </w:r>
      <w:r w:rsidRPr="00E71B36">
        <w:rPr>
          <w:rFonts w:ascii="Arial" w:eastAsia="Arial" w:hAnsi="Arial" w:cs="Arial"/>
          <w:sz w:val="18"/>
          <w:szCs w:val="18"/>
        </w:rPr>
        <w:t xml:space="preserve"> </w:t>
      </w:r>
      <w:r w:rsidRPr="00E71B36">
        <w:rPr>
          <w:rFonts w:ascii="Arial" w:eastAsia="Arial" w:hAnsi="Arial" w:cs="Arial"/>
          <w:sz w:val="18"/>
          <w:szCs w:val="18"/>
        </w:rPr>
        <w:tab/>
        <w:t>To provide support in the preparation of the Congress and specified meetings.</w:t>
      </w:r>
    </w:p>
    <w:p w14:paraId="129D05B5" w14:textId="2F98F551"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F52698" w:rsidRPr="00E71B36">
        <w:rPr>
          <w:rFonts w:ascii="Arial" w:eastAsia="Arial" w:hAnsi="Arial" w:cs="Arial"/>
          <w:sz w:val="18"/>
          <w:szCs w:val="18"/>
        </w:rPr>
        <w:t>4</w:t>
      </w:r>
      <w:r w:rsidRPr="00E71B36">
        <w:rPr>
          <w:rFonts w:ascii="Arial" w:eastAsia="Arial" w:hAnsi="Arial" w:cs="Arial"/>
          <w:sz w:val="18"/>
          <w:szCs w:val="18"/>
        </w:rPr>
        <w:t xml:space="preserve"> </w:t>
      </w:r>
      <w:r w:rsidRPr="00E71B36">
        <w:rPr>
          <w:rFonts w:ascii="Arial" w:eastAsia="Arial" w:hAnsi="Arial" w:cs="Arial"/>
          <w:sz w:val="18"/>
          <w:szCs w:val="18"/>
        </w:rPr>
        <w:tab/>
        <w:t>To keep the President informed of relevant information concerning the Union.</w:t>
      </w:r>
    </w:p>
    <w:p w14:paraId="2CF09EE9" w14:textId="1472D664"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F52698" w:rsidRPr="00E71B36">
        <w:rPr>
          <w:rFonts w:ascii="Arial" w:eastAsia="Arial" w:hAnsi="Arial" w:cs="Arial"/>
          <w:sz w:val="18"/>
          <w:szCs w:val="18"/>
        </w:rPr>
        <w:t>5</w:t>
      </w:r>
      <w:r w:rsidRPr="00E71B36">
        <w:rPr>
          <w:rFonts w:ascii="Arial" w:eastAsia="Arial" w:hAnsi="Arial" w:cs="Arial"/>
          <w:sz w:val="18"/>
          <w:szCs w:val="18"/>
        </w:rPr>
        <w:t xml:space="preserve"> </w:t>
      </w:r>
      <w:r w:rsidRPr="00E71B36">
        <w:rPr>
          <w:rFonts w:ascii="Arial" w:eastAsia="Arial" w:hAnsi="Arial" w:cs="Arial"/>
          <w:sz w:val="18"/>
          <w:szCs w:val="18"/>
        </w:rPr>
        <w:tab/>
        <w:t>To develop the use of information technology to support all IUFRO’s work and to maintain an Internet website and related databases.</w:t>
      </w:r>
    </w:p>
    <w:p w14:paraId="260D264A" w14:textId="737F6E6D"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F52698" w:rsidRPr="00E71B36">
        <w:rPr>
          <w:rFonts w:ascii="Arial" w:eastAsia="Arial" w:hAnsi="Arial" w:cs="Arial"/>
          <w:sz w:val="18"/>
          <w:szCs w:val="18"/>
        </w:rPr>
        <w:t>6</w:t>
      </w:r>
      <w:r w:rsidRPr="00E71B36">
        <w:rPr>
          <w:rFonts w:ascii="Arial" w:eastAsia="Arial" w:hAnsi="Arial" w:cs="Arial"/>
          <w:sz w:val="18"/>
          <w:szCs w:val="18"/>
        </w:rPr>
        <w:t xml:space="preserve"> </w:t>
      </w:r>
      <w:r w:rsidRPr="00E71B36">
        <w:rPr>
          <w:rFonts w:ascii="Arial" w:eastAsia="Arial" w:hAnsi="Arial" w:cs="Arial"/>
          <w:sz w:val="18"/>
          <w:szCs w:val="18"/>
        </w:rPr>
        <w:tab/>
        <w:t>To maintain contact with IUFRO Member Organizations.</w:t>
      </w:r>
    </w:p>
    <w:p w14:paraId="6182AFF6" w14:textId="3C04817B" w:rsidR="002C248E" w:rsidRPr="00E71B36" w:rsidRDefault="0086106E" w:rsidP="00FB3C14">
      <w:pPr>
        <w:tabs>
          <w:tab w:val="left" w:pos="567"/>
        </w:tabs>
        <w:spacing w:after="80"/>
        <w:ind w:left="567" w:hanging="425"/>
        <w:jc w:val="both"/>
      </w:pPr>
      <w:r w:rsidRPr="00E71B36">
        <w:rPr>
          <w:rFonts w:ascii="Arial" w:eastAsia="Arial" w:hAnsi="Arial" w:cs="Arial"/>
          <w:sz w:val="18"/>
          <w:szCs w:val="18"/>
        </w:rPr>
        <w:t>2.1</w:t>
      </w:r>
      <w:r w:rsidR="00F52698" w:rsidRPr="00E71B36">
        <w:rPr>
          <w:rFonts w:ascii="Arial" w:eastAsia="Arial" w:hAnsi="Arial" w:cs="Arial"/>
          <w:sz w:val="18"/>
          <w:szCs w:val="18"/>
        </w:rPr>
        <w:t>7</w:t>
      </w:r>
      <w:r w:rsidRPr="00E71B36">
        <w:rPr>
          <w:rFonts w:ascii="Arial" w:eastAsia="Arial" w:hAnsi="Arial" w:cs="Arial"/>
          <w:sz w:val="18"/>
          <w:szCs w:val="18"/>
        </w:rPr>
        <w:t xml:space="preserve"> </w:t>
      </w:r>
      <w:r w:rsidRPr="00E71B36">
        <w:rPr>
          <w:rFonts w:ascii="Arial" w:eastAsia="Arial" w:hAnsi="Arial" w:cs="Arial"/>
          <w:sz w:val="18"/>
          <w:szCs w:val="18"/>
        </w:rPr>
        <w:tab/>
        <w:t xml:space="preserve">The Executive Director is an </w:t>
      </w:r>
      <w:r w:rsidRPr="00E71B36">
        <w:rPr>
          <w:rFonts w:ascii="Arial" w:eastAsia="Arial" w:hAnsi="Arial" w:cs="Arial"/>
          <w:i/>
          <w:sz w:val="18"/>
          <w:szCs w:val="18"/>
        </w:rPr>
        <w:t xml:space="preserve">ex officio </w:t>
      </w:r>
      <w:r w:rsidRPr="00E71B36">
        <w:rPr>
          <w:rFonts w:ascii="Arial" w:eastAsia="Arial" w:hAnsi="Arial" w:cs="Arial"/>
          <w:sz w:val="18"/>
          <w:szCs w:val="18"/>
        </w:rPr>
        <w:t>member of the Board and all Committees. If no Executive Director has been appointed or he/she is not able to act, the Deputy Executive Director acts in place of the Executive Director.</w:t>
      </w:r>
    </w:p>
    <w:p w14:paraId="6DA54A5B" w14:textId="3F370E97" w:rsidR="002C248E" w:rsidRDefault="0086106E" w:rsidP="00EC5E61">
      <w:pPr>
        <w:tabs>
          <w:tab w:val="left" w:pos="567"/>
        </w:tabs>
        <w:ind w:left="567" w:hanging="567"/>
        <w:jc w:val="both"/>
        <w:rPr>
          <w:rFonts w:ascii="Arial" w:eastAsia="Arial" w:hAnsi="Arial" w:cs="Arial"/>
          <w:sz w:val="18"/>
          <w:szCs w:val="18"/>
        </w:rPr>
      </w:pPr>
      <w:r w:rsidRPr="00E71B36">
        <w:rPr>
          <w:rFonts w:ascii="Arial" w:eastAsia="Arial" w:hAnsi="Arial" w:cs="Arial"/>
          <w:sz w:val="18"/>
          <w:szCs w:val="18"/>
        </w:rPr>
        <w:t xml:space="preserve">3 </w:t>
      </w:r>
      <w:r w:rsidRPr="00E71B36">
        <w:rPr>
          <w:rFonts w:ascii="Arial" w:eastAsia="Arial" w:hAnsi="Arial" w:cs="Arial"/>
          <w:sz w:val="18"/>
          <w:szCs w:val="18"/>
        </w:rPr>
        <w:tab/>
        <w:t>The Executive Director, or the Deputy Executive Director in the case mentioned above under 2.1</w:t>
      </w:r>
      <w:r w:rsidR="0091503D" w:rsidRPr="00E71B36">
        <w:rPr>
          <w:rFonts w:ascii="Arial" w:eastAsia="Arial" w:hAnsi="Arial" w:cs="Arial"/>
          <w:sz w:val="18"/>
          <w:szCs w:val="18"/>
        </w:rPr>
        <w:t>7</w:t>
      </w:r>
      <w:r w:rsidRPr="00E71B36">
        <w:rPr>
          <w:rFonts w:ascii="Arial" w:eastAsia="Arial" w:hAnsi="Arial" w:cs="Arial"/>
          <w:sz w:val="18"/>
          <w:szCs w:val="18"/>
        </w:rPr>
        <w:t>, has the power of signature. (</w:t>
      </w:r>
      <w:r w:rsidR="00C703E7" w:rsidRPr="00E71B36">
        <w:rPr>
          <w:rFonts w:ascii="Arial" w:eastAsia="Arial" w:hAnsi="Arial" w:cs="Arial"/>
          <w:sz w:val="18"/>
          <w:szCs w:val="18"/>
        </w:rPr>
        <w:t>s</w:t>
      </w:r>
      <w:r w:rsidRPr="00E71B36">
        <w:rPr>
          <w:rFonts w:ascii="Arial" w:eastAsia="Arial" w:hAnsi="Arial" w:cs="Arial"/>
          <w:sz w:val="18"/>
          <w:szCs w:val="18"/>
        </w:rPr>
        <w:t xml:space="preserve">ee </w:t>
      </w:r>
      <w:r w:rsidR="00C703E7" w:rsidRPr="00E71B36">
        <w:rPr>
          <w:rFonts w:ascii="Arial" w:eastAsia="Arial" w:hAnsi="Arial" w:cs="Arial"/>
          <w:sz w:val="18"/>
          <w:szCs w:val="18"/>
        </w:rPr>
        <w:t xml:space="preserve">also </w:t>
      </w:r>
      <w:r w:rsidRPr="00E71B36">
        <w:rPr>
          <w:rFonts w:ascii="Arial" w:eastAsia="Arial" w:hAnsi="Arial" w:cs="Arial"/>
          <w:sz w:val="18"/>
          <w:szCs w:val="18"/>
        </w:rPr>
        <w:t>Statutes Art</w:t>
      </w:r>
      <w:r w:rsidR="00C703E7" w:rsidRPr="00E71B36">
        <w:rPr>
          <w:rFonts w:ascii="Arial" w:eastAsia="Arial" w:hAnsi="Arial" w:cs="Arial"/>
          <w:sz w:val="18"/>
          <w:szCs w:val="18"/>
        </w:rPr>
        <w:t xml:space="preserve">icles </w:t>
      </w:r>
      <w:r w:rsidRPr="00E71B36">
        <w:rPr>
          <w:rFonts w:ascii="Arial" w:eastAsia="Arial" w:hAnsi="Arial" w:cs="Arial"/>
          <w:sz w:val="18"/>
          <w:szCs w:val="18"/>
        </w:rPr>
        <w:t>X.2 and X.5)</w:t>
      </w:r>
    </w:p>
    <w:p w14:paraId="7F8F0492" w14:textId="77777777" w:rsidR="00EC5E61" w:rsidRPr="00FB3C14" w:rsidRDefault="00EC5E61" w:rsidP="00EC5E61">
      <w:pPr>
        <w:tabs>
          <w:tab w:val="left" w:pos="567"/>
        </w:tabs>
        <w:ind w:left="567" w:hanging="567"/>
        <w:jc w:val="both"/>
      </w:pPr>
    </w:p>
    <w:p w14:paraId="377CC545" w14:textId="71030DA9" w:rsidR="002C248E" w:rsidRPr="004C73F2" w:rsidRDefault="0086106E">
      <w:pPr>
        <w:tabs>
          <w:tab w:val="left" w:pos="567"/>
        </w:tabs>
        <w:spacing w:after="96"/>
        <w:ind w:left="567" w:hanging="567"/>
        <w:jc w:val="both"/>
        <w:rPr>
          <w:lang w:val="en-US"/>
        </w:rPr>
      </w:pPr>
      <w:bookmarkStart w:id="64" w:name="h.46r0co2" w:colFirst="0" w:colLast="0"/>
      <w:bookmarkEnd w:id="64"/>
      <w:r w:rsidRPr="002B79D1">
        <w:rPr>
          <w:rFonts w:ascii="Arial" w:eastAsia="Arial" w:hAnsi="Arial" w:cs="Arial"/>
          <w:b/>
          <w:lang w:val="en-US"/>
        </w:rPr>
        <w:t xml:space="preserve">SECTION XIV: </w:t>
      </w:r>
      <w:r w:rsidR="005400EB" w:rsidRPr="00BE1402">
        <w:rPr>
          <w:rFonts w:ascii="Arial" w:eastAsia="Arial" w:hAnsi="Arial" w:cs="Arial"/>
          <w:b/>
          <w:i/>
          <w:lang w:val="en-US"/>
        </w:rPr>
        <w:t>Par</w:t>
      </w:r>
      <w:r w:rsidR="005400EB" w:rsidRPr="004C73F2">
        <w:rPr>
          <w:rFonts w:ascii="Arial" w:eastAsia="Arial" w:hAnsi="Arial" w:cs="Arial"/>
          <w:b/>
          <w:i/>
          <w:lang w:val="en-US"/>
        </w:rPr>
        <w:t>tnerships</w:t>
      </w:r>
    </w:p>
    <w:p w14:paraId="48A8B71E" w14:textId="3094F39F" w:rsidR="002C248E" w:rsidRPr="004C73F2" w:rsidRDefault="0086106E" w:rsidP="00FB3C14">
      <w:pPr>
        <w:tabs>
          <w:tab w:val="left" w:pos="567"/>
        </w:tabs>
        <w:spacing w:after="80"/>
        <w:ind w:left="567" w:hanging="567"/>
        <w:jc w:val="both"/>
        <w:rPr>
          <w:lang w:val="en-US"/>
        </w:rPr>
      </w:pPr>
      <w:r w:rsidRPr="004C73F2">
        <w:rPr>
          <w:rFonts w:ascii="Arial" w:eastAsia="Arial" w:hAnsi="Arial" w:cs="Arial"/>
          <w:sz w:val="18"/>
          <w:szCs w:val="18"/>
          <w:lang w:val="en-US"/>
        </w:rPr>
        <w:t>(Statutes Article II</w:t>
      </w:r>
      <w:r w:rsidR="00041CDA" w:rsidRPr="004C73F2">
        <w:rPr>
          <w:rFonts w:ascii="Arial" w:eastAsia="Arial" w:hAnsi="Arial" w:cs="Arial"/>
          <w:sz w:val="18"/>
          <w:szCs w:val="18"/>
          <w:lang w:val="en-US"/>
        </w:rPr>
        <w:t xml:space="preserve"> and VII</w:t>
      </w:r>
      <w:r w:rsidRPr="004C73F2">
        <w:rPr>
          <w:rFonts w:ascii="Arial" w:eastAsia="Arial" w:hAnsi="Arial" w:cs="Arial"/>
          <w:sz w:val="18"/>
          <w:szCs w:val="18"/>
          <w:lang w:val="en-US"/>
        </w:rPr>
        <w:t>)</w:t>
      </w:r>
    </w:p>
    <w:p w14:paraId="25F983C7" w14:textId="23F94193" w:rsidR="002C248E" w:rsidRPr="002B79D1" w:rsidRDefault="0086106E" w:rsidP="00FB3C14">
      <w:pPr>
        <w:tabs>
          <w:tab w:val="left" w:pos="567"/>
        </w:tabs>
        <w:spacing w:after="80"/>
        <w:ind w:left="567" w:hanging="567"/>
        <w:jc w:val="both"/>
      </w:pPr>
      <w:r w:rsidRPr="002B79D1">
        <w:rPr>
          <w:rFonts w:ascii="Arial" w:eastAsia="Arial" w:hAnsi="Arial" w:cs="Arial"/>
          <w:sz w:val="18"/>
          <w:szCs w:val="18"/>
        </w:rPr>
        <w:t xml:space="preserve">1 </w:t>
      </w:r>
      <w:r w:rsidRPr="002B79D1">
        <w:rPr>
          <w:rFonts w:ascii="Arial" w:eastAsia="Arial" w:hAnsi="Arial" w:cs="Arial"/>
          <w:sz w:val="18"/>
          <w:szCs w:val="18"/>
        </w:rPr>
        <w:tab/>
        <w:t xml:space="preserve">Members of the Board seek opportunities for </w:t>
      </w:r>
      <w:r w:rsidR="000857EC" w:rsidRPr="002B79D1">
        <w:rPr>
          <w:rFonts w:ascii="Arial" w:eastAsia="Arial" w:hAnsi="Arial" w:cs="Arial"/>
          <w:sz w:val="18"/>
          <w:szCs w:val="18"/>
        </w:rPr>
        <w:t>partnerships</w:t>
      </w:r>
      <w:r w:rsidRPr="002B79D1">
        <w:rPr>
          <w:rFonts w:ascii="Arial" w:eastAsia="Arial" w:hAnsi="Arial" w:cs="Arial"/>
          <w:sz w:val="18"/>
          <w:szCs w:val="18"/>
        </w:rPr>
        <w:t xml:space="preserve"> between IUFRO</w:t>
      </w:r>
      <w:r w:rsidR="000857EC" w:rsidRPr="002B79D1">
        <w:rPr>
          <w:rFonts w:ascii="Arial" w:eastAsia="Arial" w:hAnsi="Arial" w:cs="Arial"/>
          <w:sz w:val="18"/>
          <w:szCs w:val="18"/>
        </w:rPr>
        <w:t xml:space="preserve"> </w:t>
      </w:r>
      <w:r w:rsidRPr="002B79D1">
        <w:rPr>
          <w:rFonts w:ascii="Arial" w:eastAsia="Arial" w:hAnsi="Arial" w:cs="Arial"/>
          <w:sz w:val="18"/>
          <w:szCs w:val="18"/>
        </w:rPr>
        <w:t>and other organizations.</w:t>
      </w:r>
    </w:p>
    <w:p w14:paraId="704127EE" w14:textId="3B150ABD" w:rsidR="002C248E" w:rsidRPr="002B79D1" w:rsidRDefault="0086106E" w:rsidP="00FB3C14">
      <w:pPr>
        <w:tabs>
          <w:tab w:val="left" w:pos="567"/>
        </w:tabs>
        <w:spacing w:after="80"/>
        <w:ind w:left="567" w:hanging="425"/>
        <w:jc w:val="both"/>
      </w:pPr>
      <w:r w:rsidRPr="002B79D1">
        <w:rPr>
          <w:rFonts w:ascii="Arial" w:eastAsia="Arial" w:hAnsi="Arial" w:cs="Arial"/>
          <w:sz w:val="18"/>
          <w:szCs w:val="18"/>
        </w:rPr>
        <w:t xml:space="preserve">1.1 </w:t>
      </w:r>
      <w:r w:rsidRPr="002B79D1">
        <w:rPr>
          <w:rFonts w:ascii="Arial" w:eastAsia="Arial" w:hAnsi="Arial" w:cs="Arial"/>
          <w:sz w:val="18"/>
          <w:szCs w:val="18"/>
        </w:rPr>
        <w:tab/>
      </w:r>
      <w:r w:rsidR="000857EC" w:rsidRPr="002B79D1">
        <w:rPr>
          <w:rFonts w:ascii="Arial" w:eastAsia="Arial" w:hAnsi="Arial" w:cs="Arial"/>
          <w:sz w:val="18"/>
          <w:szCs w:val="18"/>
        </w:rPr>
        <w:t xml:space="preserve">Partnerships </w:t>
      </w:r>
      <w:r w:rsidR="00041CDA" w:rsidRPr="002B79D1">
        <w:rPr>
          <w:rFonts w:ascii="Arial" w:eastAsia="Arial" w:hAnsi="Arial" w:cs="Arial"/>
          <w:sz w:val="18"/>
          <w:szCs w:val="18"/>
        </w:rPr>
        <w:t>with other organizations</w:t>
      </w:r>
      <w:r w:rsidR="00DC1292" w:rsidRPr="002B79D1">
        <w:rPr>
          <w:rFonts w:ascii="Arial" w:eastAsia="Arial" w:hAnsi="Arial" w:cs="Arial"/>
          <w:sz w:val="18"/>
          <w:szCs w:val="18"/>
        </w:rPr>
        <w:t xml:space="preserve"> </w:t>
      </w:r>
      <w:r w:rsidR="000857EC" w:rsidRPr="002B79D1">
        <w:rPr>
          <w:rFonts w:ascii="Arial" w:eastAsia="Arial" w:hAnsi="Arial" w:cs="Arial"/>
          <w:sz w:val="18"/>
          <w:szCs w:val="18"/>
        </w:rPr>
        <w:t xml:space="preserve">shall be </w:t>
      </w:r>
      <w:r w:rsidR="00DC1292" w:rsidRPr="002B79D1">
        <w:rPr>
          <w:rFonts w:ascii="Arial" w:eastAsia="Arial" w:hAnsi="Arial" w:cs="Arial"/>
          <w:sz w:val="18"/>
          <w:szCs w:val="18"/>
        </w:rPr>
        <w:t xml:space="preserve">based on the </w:t>
      </w:r>
      <w:r w:rsidR="000857EC" w:rsidRPr="002B79D1">
        <w:rPr>
          <w:rFonts w:ascii="Arial" w:eastAsia="Arial" w:hAnsi="Arial" w:cs="Arial"/>
          <w:sz w:val="18"/>
          <w:szCs w:val="18"/>
        </w:rPr>
        <w:t xml:space="preserve">general </w:t>
      </w:r>
      <w:r w:rsidR="00DC1292" w:rsidRPr="002B79D1">
        <w:rPr>
          <w:rFonts w:ascii="Arial" w:eastAsia="Arial" w:hAnsi="Arial" w:cs="Arial"/>
          <w:sz w:val="18"/>
          <w:szCs w:val="18"/>
        </w:rPr>
        <w:t>rules and procedures for partnership</w:t>
      </w:r>
      <w:r w:rsidR="000857EC" w:rsidRPr="002B79D1">
        <w:rPr>
          <w:rFonts w:ascii="Arial" w:eastAsia="Arial" w:hAnsi="Arial" w:cs="Arial"/>
          <w:sz w:val="18"/>
          <w:szCs w:val="18"/>
        </w:rPr>
        <w:t xml:space="preserve"> development </w:t>
      </w:r>
      <w:r w:rsidR="00DC1292" w:rsidRPr="002B79D1">
        <w:rPr>
          <w:rFonts w:ascii="Arial" w:eastAsia="Arial" w:hAnsi="Arial" w:cs="Arial"/>
          <w:sz w:val="18"/>
          <w:szCs w:val="18"/>
        </w:rPr>
        <w:t>established</w:t>
      </w:r>
      <w:r w:rsidRPr="002B79D1">
        <w:rPr>
          <w:rFonts w:ascii="Arial" w:eastAsia="Arial" w:hAnsi="Arial" w:cs="Arial"/>
          <w:sz w:val="18"/>
          <w:szCs w:val="18"/>
        </w:rPr>
        <w:t xml:space="preserve"> by the Board.</w:t>
      </w:r>
      <w:r w:rsidR="00DC1292" w:rsidRPr="002B79D1">
        <w:rPr>
          <w:rFonts w:ascii="Arial" w:eastAsia="Arial" w:hAnsi="Arial" w:cs="Arial"/>
          <w:sz w:val="18"/>
          <w:szCs w:val="18"/>
        </w:rPr>
        <w:t xml:space="preserve"> </w:t>
      </w:r>
    </w:p>
    <w:p w14:paraId="0A283656" w14:textId="49207697" w:rsidR="002C248E" w:rsidRDefault="0086106E" w:rsidP="00EC5E61">
      <w:pPr>
        <w:tabs>
          <w:tab w:val="left" w:pos="567"/>
        </w:tabs>
        <w:spacing w:after="80"/>
        <w:ind w:left="567" w:hanging="567"/>
        <w:jc w:val="both"/>
      </w:pPr>
      <w:r w:rsidRPr="002B79D1">
        <w:rPr>
          <w:rFonts w:ascii="Arial" w:eastAsia="Arial" w:hAnsi="Arial" w:cs="Arial"/>
          <w:sz w:val="18"/>
          <w:szCs w:val="18"/>
        </w:rPr>
        <w:t xml:space="preserve">2 </w:t>
      </w:r>
      <w:r w:rsidRPr="002B79D1">
        <w:rPr>
          <w:rFonts w:ascii="Arial" w:eastAsia="Arial" w:hAnsi="Arial" w:cs="Arial"/>
          <w:sz w:val="18"/>
          <w:szCs w:val="18"/>
        </w:rPr>
        <w:tab/>
        <w:t xml:space="preserve">Periodically the Board will review the </w:t>
      </w:r>
      <w:r w:rsidR="000857EC" w:rsidRPr="002B79D1">
        <w:rPr>
          <w:rFonts w:ascii="Arial" w:eastAsia="Arial" w:hAnsi="Arial" w:cs="Arial"/>
          <w:sz w:val="18"/>
          <w:szCs w:val="18"/>
        </w:rPr>
        <w:t xml:space="preserve">general </w:t>
      </w:r>
      <w:r w:rsidR="00041CDA" w:rsidRPr="002B79D1">
        <w:rPr>
          <w:rFonts w:ascii="Arial" w:eastAsia="Arial" w:hAnsi="Arial" w:cs="Arial"/>
          <w:sz w:val="18"/>
          <w:szCs w:val="18"/>
        </w:rPr>
        <w:t>rules and procedures for partnership</w:t>
      </w:r>
      <w:r w:rsidR="000857EC" w:rsidRPr="002B79D1">
        <w:rPr>
          <w:rFonts w:ascii="Arial" w:eastAsia="Arial" w:hAnsi="Arial" w:cs="Arial"/>
          <w:sz w:val="18"/>
          <w:szCs w:val="18"/>
        </w:rPr>
        <w:t xml:space="preserve"> development</w:t>
      </w:r>
      <w:r w:rsidR="00041CDA" w:rsidRPr="002B79D1">
        <w:rPr>
          <w:rFonts w:ascii="Arial" w:eastAsia="Arial" w:hAnsi="Arial" w:cs="Arial"/>
          <w:sz w:val="18"/>
          <w:szCs w:val="18"/>
        </w:rPr>
        <w:t>, as</w:t>
      </w:r>
      <w:r w:rsidR="00041CDA">
        <w:rPr>
          <w:rFonts w:ascii="Arial" w:eastAsia="Arial" w:hAnsi="Arial" w:cs="Arial"/>
          <w:sz w:val="18"/>
          <w:szCs w:val="18"/>
        </w:rPr>
        <w:t xml:space="preserve"> needed.</w:t>
      </w:r>
    </w:p>
    <w:sectPr w:rsidR="002C248E" w:rsidSect="00E05AA9">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166B5" w14:textId="77777777" w:rsidR="0098143C" w:rsidRDefault="0098143C">
      <w:r>
        <w:separator/>
      </w:r>
    </w:p>
  </w:endnote>
  <w:endnote w:type="continuationSeparator" w:id="0">
    <w:p w14:paraId="004AF548" w14:textId="77777777" w:rsidR="0098143C" w:rsidRDefault="00981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07D87" w14:textId="77777777" w:rsidR="00CF07BF" w:rsidRDefault="00CF07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1E7F9" w14:textId="5F19EE87" w:rsidR="0050534E" w:rsidRDefault="0050534E">
    <w:pPr>
      <w:tabs>
        <w:tab w:val="left" w:pos="4513"/>
        <w:tab w:val="left" w:pos="9026"/>
        <w:tab w:val="right" w:pos="9061"/>
        <w:tab w:val="right" w:pos="9540"/>
        <w:tab w:val="right" w:pos="9900"/>
        <w:tab w:val="right" w:pos="10206"/>
      </w:tabs>
      <w:spacing w:after="709"/>
    </w:pPr>
    <w:r>
      <w:rPr>
        <w:rFonts w:ascii="Arial" w:eastAsia="Arial" w:hAnsi="Arial" w:cs="Arial"/>
        <w:i/>
        <w:sz w:val="18"/>
        <w:szCs w:val="18"/>
      </w:rPr>
      <w:t>IUFRO Statutes and Internal Regulations</w:t>
    </w: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r>
    <w:r w:rsidRPr="00CF07BF">
      <w:rPr>
        <w:sz w:val="20"/>
        <w:szCs w:val="20"/>
      </w:rPr>
      <w:fldChar w:fldCharType="begin"/>
    </w:r>
    <w:r w:rsidRPr="00CF07BF">
      <w:rPr>
        <w:sz w:val="20"/>
        <w:szCs w:val="20"/>
      </w:rPr>
      <w:instrText>PAGE</w:instrText>
    </w:r>
    <w:r w:rsidRPr="00CF07BF">
      <w:rPr>
        <w:sz w:val="20"/>
        <w:szCs w:val="20"/>
      </w:rPr>
      <w:fldChar w:fldCharType="separate"/>
    </w:r>
    <w:r w:rsidRPr="00CF07BF">
      <w:rPr>
        <w:noProof/>
        <w:sz w:val="20"/>
        <w:szCs w:val="20"/>
      </w:rPr>
      <w:t>24</w:t>
    </w:r>
    <w:r w:rsidRPr="00CF07BF">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BFDDF" w14:textId="77777777" w:rsidR="00CF07BF" w:rsidRDefault="00CF07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346C5" w14:textId="77777777" w:rsidR="0098143C" w:rsidRDefault="0098143C">
      <w:r>
        <w:separator/>
      </w:r>
    </w:p>
  </w:footnote>
  <w:footnote w:type="continuationSeparator" w:id="0">
    <w:p w14:paraId="36DD6974" w14:textId="77777777" w:rsidR="0098143C" w:rsidRDefault="00981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88F0" w14:textId="77777777" w:rsidR="00CF07BF" w:rsidRDefault="00CF07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E4997" w14:textId="77777777" w:rsidR="00CF07BF" w:rsidRDefault="00CF07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B7E98" w14:textId="77777777" w:rsidR="00FA2AE2" w:rsidRDefault="00FA2AE2" w:rsidP="00FA2AE2">
    <w:pPr>
      <w:spacing w:line="288" w:lineRule="auto"/>
      <w:rPr>
        <w:rFonts w:ascii="Arial" w:hAnsi="Arial" w:cs="Arial"/>
        <w:caps/>
        <w:sz w:val="22"/>
        <w:szCs w:val="22"/>
        <w:lang w:val="en-GB"/>
      </w:rPr>
    </w:pPr>
    <w:bookmarkStart w:id="65" w:name="_Hlk72921405"/>
    <w:bookmarkStart w:id="66" w:name="_Hlk72921406"/>
    <w:r w:rsidRPr="00A6594E">
      <w:rPr>
        <w:rFonts w:ascii="Arial" w:hAnsi="Arial" w:cs="Arial"/>
        <w:noProof/>
        <w:sz w:val="22"/>
        <w:szCs w:val="22"/>
        <w:lang w:val="de-AT" w:eastAsia="de-AT"/>
      </w:rPr>
      <w:drawing>
        <wp:anchor distT="0" distB="0" distL="114300" distR="116586" simplePos="0" relativeHeight="251661312" behindDoc="1" locked="0" layoutInCell="1" allowOverlap="1" wp14:anchorId="69E14AA3" wp14:editId="02F9320D">
          <wp:simplePos x="0" y="0"/>
          <wp:positionH relativeFrom="column">
            <wp:posOffset>4105910</wp:posOffset>
          </wp:positionH>
          <wp:positionV relativeFrom="paragraph">
            <wp:posOffset>-24765</wp:posOffset>
          </wp:positionV>
          <wp:extent cx="1802384" cy="630555"/>
          <wp:effectExtent l="0" t="0" r="0" b="0"/>
          <wp:wrapTight wrapText="bothSides">
            <wp:wrapPolygon edited="0">
              <wp:start x="0" y="0"/>
              <wp:lineTo x="0" y="20882"/>
              <wp:lineTo x="21463" y="20882"/>
              <wp:lineTo x="21463" y="0"/>
              <wp:lineTo x="0" y="0"/>
            </wp:wrapPolygon>
          </wp:wrapTight>
          <wp:docPr id="2" name="Grafik 5" descr="iufro claim_72dpi_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iufro claim_72dpi_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02130" cy="630555"/>
                  </a:xfrm>
                  <a:prstGeom prst="rect">
                    <a:avLst/>
                  </a:prstGeom>
                  <a:noFill/>
                  <a:ln>
                    <a:noFill/>
                  </a:ln>
                  <a:effectLst>
                    <a:glow>
                      <a:schemeClr val="bg1"/>
                    </a:glow>
                  </a:effectLst>
                </pic:spPr>
              </pic:pic>
            </a:graphicData>
          </a:graphic>
          <wp14:sizeRelH relativeFrom="page">
            <wp14:pctWidth>0</wp14:pctWidth>
          </wp14:sizeRelH>
          <wp14:sizeRelV relativeFrom="page">
            <wp14:pctHeight>0</wp14:pctHeight>
          </wp14:sizeRelV>
        </wp:anchor>
      </w:drawing>
    </w:r>
    <w:bookmarkEnd w:id="65"/>
    <w:bookmarkEnd w:id="66"/>
    <w:r>
      <w:rPr>
        <w:rFonts w:ascii="Arial" w:hAnsi="Arial" w:cs="Arial"/>
        <w:caps/>
        <w:sz w:val="22"/>
        <w:szCs w:val="22"/>
        <w:lang w:val="en-GB"/>
      </w:rPr>
      <w:t>Electronic ballot vote</w:t>
    </w:r>
  </w:p>
  <w:p w14:paraId="46B46B2E" w14:textId="77777777" w:rsidR="00FA2AE2" w:rsidRDefault="00FA2AE2" w:rsidP="00FA2AE2">
    <w:pPr>
      <w:spacing w:line="288" w:lineRule="auto"/>
      <w:rPr>
        <w:rFonts w:ascii="Arial" w:hAnsi="Arial" w:cs="Arial"/>
        <w:caps/>
        <w:sz w:val="22"/>
        <w:szCs w:val="22"/>
        <w:lang w:val="en-GB"/>
      </w:rPr>
    </w:pPr>
    <w:r>
      <w:rPr>
        <w:rFonts w:ascii="Arial" w:hAnsi="Arial" w:cs="Arial"/>
        <w:caps/>
        <w:sz w:val="22"/>
        <w:szCs w:val="22"/>
        <w:lang w:val="en-GB"/>
      </w:rPr>
      <w:t>iufro international council</w:t>
    </w:r>
  </w:p>
  <w:p w14:paraId="12809503" w14:textId="0E7B1A7B" w:rsidR="00FA2AE2" w:rsidRPr="00A6594E" w:rsidRDefault="004B5E77" w:rsidP="00FA2AE2">
    <w:pPr>
      <w:spacing w:line="288" w:lineRule="auto"/>
      <w:rPr>
        <w:rFonts w:ascii="Arial" w:hAnsi="Arial" w:cs="Arial"/>
        <w:sz w:val="22"/>
        <w:szCs w:val="22"/>
        <w:lang w:val="en-US"/>
      </w:rPr>
    </w:pPr>
    <w:r>
      <w:rPr>
        <w:rFonts w:ascii="Arial" w:hAnsi="Arial" w:cs="Arial"/>
        <w:caps/>
        <w:sz w:val="22"/>
        <w:szCs w:val="22"/>
        <w:lang w:val="en-GB"/>
      </w:rPr>
      <w:t>NOVEMBER</w:t>
    </w:r>
    <w:r w:rsidR="00FA2AE2">
      <w:rPr>
        <w:rFonts w:ascii="Arial" w:hAnsi="Arial" w:cs="Arial"/>
        <w:caps/>
        <w:sz w:val="22"/>
        <w:szCs w:val="22"/>
        <w:lang w:val="en-GB"/>
      </w:rPr>
      <w:t xml:space="preserve"> 2022</w:t>
    </w:r>
  </w:p>
  <w:p w14:paraId="02AC3202" w14:textId="3E40A861" w:rsidR="0050534E" w:rsidRPr="00FD76DD" w:rsidRDefault="0050534E" w:rsidP="00FD76DD">
    <w:pPr>
      <w:tabs>
        <w:tab w:val="left" w:pos="0"/>
      </w:tabs>
      <w:jc w:val="both"/>
      <w:rPr>
        <w:rFonts w:ascii="Arial" w:hAnsi="Arial" w:cs="Arial"/>
        <w:sz w:val="22"/>
        <w:szCs w:val="2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B89"/>
    <w:multiLevelType w:val="hybridMultilevel"/>
    <w:tmpl w:val="11DC7DCC"/>
    <w:lvl w:ilvl="0" w:tplc="F68ABBD2">
      <w:start w:val="6"/>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C067BC3"/>
    <w:multiLevelType w:val="multilevel"/>
    <w:tmpl w:val="563E223C"/>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15:restartNumberingAfterBreak="0">
    <w:nsid w:val="131957C4"/>
    <w:multiLevelType w:val="hybridMultilevel"/>
    <w:tmpl w:val="AB80C08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7C044B7"/>
    <w:multiLevelType w:val="multilevel"/>
    <w:tmpl w:val="DA7682C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15:restartNumberingAfterBreak="0">
    <w:nsid w:val="24744110"/>
    <w:multiLevelType w:val="multilevel"/>
    <w:tmpl w:val="97F6255A"/>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5" w15:restartNumberingAfterBreak="0">
    <w:nsid w:val="543E12CA"/>
    <w:multiLevelType w:val="multilevel"/>
    <w:tmpl w:val="ED86C9E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15:restartNumberingAfterBreak="0">
    <w:nsid w:val="58EA41F6"/>
    <w:multiLevelType w:val="multilevel"/>
    <w:tmpl w:val="5CCC6D5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7" w15:restartNumberingAfterBreak="0">
    <w:nsid w:val="5E023A73"/>
    <w:multiLevelType w:val="multilevel"/>
    <w:tmpl w:val="1C30C98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8" w15:restartNumberingAfterBreak="0">
    <w:nsid w:val="76822A13"/>
    <w:multiLevelType w:val="multilevel"/>
    <w:tmpl w:val="AAA2ABDE"/>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num w:numId="1" w16cid:durableId="972640339">
    <w:abstractNumId w:val="7"/>
  </w:num>
  <w:num w:numId="2" w16cid:durableId="625547673">
    <w:abstractNumId w:val="6"/>
  </w:num>
  <w:num w:numId="3" w16cid:durableId="1655640234">
    <w:abstractNumId w:val="4"/>
  </w:num>
  <w:num w:numId="4" w16cid:durableId="865679315">
    <w:abstractNumId w:val="3"/>
  </w:num>
  <w:num w:numId="5" w16cid:durableId="817917991">
    <w:abstractNumId w:val="8"/>
  </w:num>
  <w:num w:numId="6" w16cid:durableId="969434653">
    <w:abstractNumId w:val="1"/>
  </w:num>
  <w:num w:numId="7" w16cid:durableId="202063781">
    <w:abstractNumId w:val="5"/>
  </w:num>
  <w:num w:numId="8" w16cid:durableId="1580555323">
    <w:abstractNumId w:val="0"/>
  </w:num>
  <w:num w:numId="9" w16cid:durableId="81515091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UFRO">
    <w15:presenceInfo w15:providerId="None" w15:userId="IUFRO"/>
  </w15:person>
  <w15:person w15:author="Andre Purret">
    <w15:presenceInfo w15:providerId="AD" w15:userId="S::purret@iufro.org::7d851aa2-6e2e-44ca-9937-092fa56eb4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48E"/>
    <w:rsid w:val="00005948"/>
    <w:rsid w:val="00005C44"/>
    <w:rsid w:val="0002753A"/>
    <w:rsid w:val="000309FE"/>
    <w:rsid w:val="00030A5D"/>
    <w:rsid w:val="0003285C"/>
    <w:rsid w:val="00035B35"/>
    <w:rsid w:val="00041CDA"/>
    <w:rsid w:val="00050B83"/>
    <w:rsid w:val="0005692F"/>
    <w:rsid w:val="000575B4"/>
    <w:rsid w:val="000702A8"/>
    <w:rsid w:val="000749F5"/>
    <w:rsid w:val="00083C73"/>
    <w:rsid w:val="000850D2"/>
    <w:rsid w:val="000857EC"/>
    <w:rsid w:val="00090435"/>
    <w:rsid w:val="00091BC8"/>
    <w:rsid w:val="000B07D5"/>
    <w:rsid w:val="000B1FE9"/>
    <w:rsid w:val="000B62DE"/>
    <w:rsid w:val="000C1EE6"/>
    <w:rsid w:val="000C74AC"/>
    <w:rsid w:val="000D2967"/>
    <w:rsid w:val="000D581B"/>
    <w:rsid w:val="000D629B"/>
    <w:rsid w:val="000E4F64"/>
    <w:rsid w:val="000E541C"/>
    <w:rsid w:val="000E736A"/>
    <w:rsid w:val="001107ED"/>
    <w:rsid w:val="00111D36"/>
    <w:rsid w:val="0012715F"/>
    <w:rsid w:val="00141021"/>
    <w:rsid w:val="001422D0"/>
    <w:rsid w:val="00142669"/>
    <w:rsid w:val="00142FDA"/>
    <w:rsid w:val="00154882"/>
    <w:rsid w:val="00162B24"/>
    <w:rsid w:val="00171ABF"/>
    <w:rsid w:val="0017237D"/>
    <w:rsid w:val="00174BA7"/>
    <w:rsid w:val="00177142"/>
    <w:rsid w:val="0018315D"/>
    <w:rsid w:val="001A2129"/>
    <w:rsid w:val="001A4574"/>
    <w:rsid w:val="001A7B78"/>
    <w:rsid w:val="001B12E8"/>
    <w:rsid w:val="001B2DD4"/>
    <w:rsid w:val="001D2537"/>
    <w:rsid w:val="001D401F"/>
    <w:rsid w:val="001D6890"/>
    <w:rsid w:val="001D7E4C"/>
    <w:rsid w:val="001E0A54"/>
    <w:rsid w:val="001E455A"/>
    <w:rsid w:val="001F5EEB"/>
    <w:rsid w:val="001F65F7"/>
    <w:rsid w:val="002212B6"/>
    <w:rsid w:val="00222B51"/>
    <w:rsid w:val="00224463"/>
    <w:rsid w:val="00226CD9"/>
    <w:rsid w:val="00227EDF"/>
    <w:rsid w:val="002414F2"/>
    <w:rsid w:val="002429E7"/>
    <w:rsid w:val="002434A7"/>
    <w:rsid w:val="0024490E"/>
    <w:rsid w:val="00252EB4"/>
    <w:rsid w:val="0026344B"/>
    <w:rsid w:val="00267445"/>
    <w:rsid w:val="00291CE6"/>
    <w:rsid w:val="00293DC1"/>
    <w:rsid w:val="00295CC1"/>
    <w:rsid w:val="002A5B89"/>
    <w:rsid w:val="002A69D1"/>
    <w:rsid w:val="002A77EB"/>
    <w:rsid w:val="002B0183"/>
    <w:rsid w:val="002B13D0"/>
    <w:rsid w:val="002B20D7"/>
    <w:rsid w:val="002B2119"/>
    <w:rsid w:val="002B3446"/>
    <w:rsid w:val="002B53A7"/>
    <w:rsid w:val="002B79D1"/>
    <w:rsid w:val="002C248E"/>
    <w:rsid w:val="002D4BED"/>
    <w:rsid w:val="002D52DE"/>
    <w:rsid w:val="002E2A68"/>
    <w:rsid w:val="002E5028"/>
    <w:rsid w:val="002E57E8"/>
    <w:rsid w:val="002F4D58"/>
    <w:rsid w:val="00307328"/>
    <w:rsid w:val="00315088"/>
    <w:rsid w:val="00326DEC"/>
    <w:rsid w:val="00331040"/>
    <w:rsid w:val="00341427"/>
    <w:rsid w:val="00341DBA"/>
    <w:rsid w:val="00341E7F"/>
    <w:rsid w:val="003448AF"/>
    <w:rsid w:val="00353C40"/>
    <w:rsid w:val="00353E58"/>
    <w:rsid w:val="00356A30"/>
    <w:rsid w:val="003619A5"/>
    <w:rsid w:val="00361ECE"/>
    <w:rsid w:val="003659C0"/>
    <w:rsid w:val="00366659"/>
    <w:rsid w:val="00375D6B"/>
    <w:rsid w:val="003769D1"/>
    <w:rsid w:val="00395E91"/>
    <w:rsid w:val="00395FFE"/>
    <w:rsid w:val="003A215A"/>
    <w:rsid w:val="003A294D"/>
    <w:rsid w:val="003A6E55"/>
    <w:rsid w:val="003B1B79"/>
    <w:rsid w:val="003B1F4C"/>
    <w:rsid w:val="003D7F3D"/>
    <w:rsid w:val="003E4FB3"/>
    <w:rsid w:val="003F25D5"/>
    <w:rsid w:val="003F6CC8"/>
    <w:rsid w:val="0040439B"/>
    <w:rsid w:val="00405A62"/>
    <w:rsid w:val="00405C16"/>
    <w:rsid w:val="00415AD9"/>
    <w:rsid w:val="00430A63"/>
    <w:rsid w:val="00431209"/>
    <w:rsid w:val="004372B8"/>
    <w:rsid w:val="00442054"/>
    <w:rsid w:val="00442D78"/>
    <w:rsid w:val="0044308F"/>
    <w:rsid w:val="004435DC"/>
    <w:rsid w:val="00463314"/>
    <w:rsid w:val="00467585"/>
    <w:rsid w:val="00475037"/>
    <w:rsid w:val="00477ED7"/>
    <w:rsid w:val="00480B46"/>
    <w:rsid w:val="00481D48"/>
    <w:rsid w:val="004856DB"/>
    <w:rsid w:val="00495942"/>
    <w:rsid w:val="00497F87"/>
    <w:rsid w:val="004A1032"/>
    <w:rsid w:val="004A6824"/>
    <w:rsid w:val="004A7B7B"/>
    <w:rsid w:val="004A7D89"/>
    <w:rsid w:val="004B13B8"/>
    <w:rsid w:val="004B5E77"/>
    <w:rsid w:val="004B75DE"/>
    <w:rsid w:val="004C037D"/>
    <w:rsid w:val="004C4041"/>
    <w:rsid w:val="004C735B"/>
    <w:rsid w:val="004C73F2"/>
    <w:rsid w:val="004D41BD"/>
    <w:rsid w:val="004D61B8"/>
    <w:rsid w:val="004E0F49"/>
    <w:rsid w:val="004E408E"/>
    <w:rsid w:val="004E551A"/>
    <w:rsid w:val="004F783D"/>
    <w:rsid w:val="00503093"/>
    <w:rsid w:val="0050534E"/>
    <w:rsid w:val="00506700"/>
    <w:rsid w:val="005067F0"/>
    <w:rsid w:val="0051238D"/>
    <w:rsid w:val="00512C34"/>
    <w:rsid w:val="00527620"/>
    <w:rsid w:val="0053602D"/>
    <w:rsid w:val="005400EB"/>
    <w:rsid w:val="005403E2"/>
    <w:rsid w:val="005442BB"/>
    <w:rsid w:val="00544B3C"/>
    <w:rsid w:val="00551031"/>
    <w:rsid w:val="00564BCD"/>
    <w:rsid w:val="00565DAD"/>
    <w:rsid w:val="00570C38"/>
    <w:rsid w:val="00570F28"/>
    <w:rsid w:val="005736BD"/>
    <w:rsid w:val="00577751"/>
    <w:rsid w:val="00586069"/>
    <w:rsid w:val="005867E0"/>
    <w:rsid w:val="00587E2F"/>
    <w:rsid w:val="00591695"/>
    <w:rsid w:val="00593152"/>
    <w:rsid w:val="005A503A"/>
    <w:rsid w:val="005A6217"/>
    <w:rsid w:val="005B7B5B"/>
    <w:rsid w:val="005D3C64"/>
    <w:rsid w:val="005D7329"/>
    <w:rsid w:val="005E237B"/>
    <w:rsid w:val="005E34B1"/>
    <w:rsid w:val="005E40FB"/>
    <w:rsid w:val="005F77A8"/>
    <w:rsid w:val="00613078"/>
    <w:rsid w:val="006147FB"/>
    <w:rsid w:val="0061737D"/>
    <w:rsid w:val="006204E5"/>
    <w:rsid w:val="00623397"/>
    <w:rsid w:val="00636A79"/>
    <w:rsid w:val="00641926"/>
    <w:rsid w:val="00650E2B"/>
    <w:rsid w:val="0065477C"/>
    <w:rsid w:val="00665B91"/>
    <w:rsid w:val="00667A16"/>
    <w:rsid w:val="00667A37"/>
    <w:rsid w:val="00670DEA"/>
    <w:rsid w:val="0069752D"/>
    <w:rsid w:val="006A10C9"/>
    <w:rsid w:val="006A26D0"/>
    <w:rsid w:val="006A367E"/>
    <w:rsid w:val="006A4E1D"/>
    <w:rsid w:val="006B2CC6"/>
    <w:rsid w:val="006B352D"/>
    <w:rsid w:val="006B4F19"/>
    <w:rsid w:val="006E1C19"/>
    <w:rsid w:val="006E212B"/>
    <w:rsid w:val="006E31BC"/>
    <w:rsid w:val="006E6530"/>
    <w:rsid w:val="006E6698"/>
    <w:rsid w:val="006F109F"/>
    <w:rsid w:val="006F3464"/>
    <w:rsid w:val="0070317E"/>
    <w:rsid w:val="00707692"/>
    <w:rsid w:val="007100D8"/>
    <w:rsid w:val="0071419E"/>
    <w:rsid w:val="007202F1"/>
    <w:rsid w:val="00725C20"/>
    <w:rsid w:val="00731B02"/>
    <w:rsid w:val="00732118"/>
    <w:rsid w:val="007356C5"/>
    <w:rsid w:val="00740FA9"/>
    <w:rsid w:val="0074135E"/>
    <w:rsid w:val="007429E9"/>
    <w:rsid w:val="00742D4E"/>
    <w:rsid w:val="0076387C"/>
    <w:rsid w:val="0076466F"/>
    <w:rsid w:val="00766891"/>
    <w:rsid w:val="007669AE"/>
    <w:rsid w:val="00767739"/>
    <w:rsid w:val="00772849"/>
    <w:rsid w:val="00780B63"/>
    <w:rsid w:val="00780BD4"/>
    <w:rsid w:val="00791CC0"/>
    <w:rsid w:val="00794D32"/>
    <w:rsid w:val="007A77DE"/>
    <w:rsid w:val="007B07F6"/>
    <w:rsid w:val="007B0C11"/>
    <w:rsid w:val="007B407C"/>
    <w:rsid w:val="007C08D5"/>
    <w:rsid w:val="007C0DCC"/>
    <w:rsid w:val="007C4C4C"/>
    <w:rsid w:val="007C5D79"/>
    <w:rsid w:val="007C7E65"/>
    <w:rsid w:val="007D2EC6"/>
    <w:rsid w:val="007E1EA9"/>
    <w:rsid w:val="007E2C3F"/>
    <w:rsid w:val="007F2681"/>
    <w:rsid w:val="007F551F"/>
    <w:rsid w:val="007F5CA5"/>
    <w:rsid w:val="007F6EBA"/>
    <w:rsid w:val="00801D8B"/>
    <w:rsid w:val="00804854"/>
    <w:rsid w:val="00806EC3"/>
    <w:rsid w:val="008103C0"/>
    <w:rsid w:val="00814633"/>
    <w:rsid w:val="0082563E"/>
    <w:rsid w:val="00826064"/>
    <w:rsid w:val="0082688E"/>
    <w:rsid w:val="00842BDB"/>
    <w:rsid w:val="00854DA6"/>
    <w:rsid w:val="00857B0F"/>
    <w:rsid w:val="00857DB4"/>
    <w:rsid w:val="0086106E"/>
    <w:rsid w:val="00873EE2"/>
    <w:rsid w:val="00874527"/>
    <w:rsid w:val="00875634"/>
    <w:rsid w:val="00876778"/>
    <w:rsid w:val="008768C8"/>
    <w:rsid w:val="008771AD"/>
    <w:rsid w:val="00881F5C"/>
    <w:rsid w:val="00886B96"/>
    <w:rsid w:val="00887FB2"/>
    <w:rsid w:val="00890055"/>
    <w:rsid w:val="008969D8"/>
    <w:rsid w:val="008A1A26"/>
    <w:rsid w:val="008A75A5"/>
    <w:rsid w:val="008B3A15"/>
    <w:rsid w:val="008B4D50"/>
    <w:rsid w:val="008B50F4"/>
    <w:rsid w:val="008C56C1"/>
    <w:rsid w:val="008D1EF4"/>
    <w:rsid w:val="008E2CC0"/>
    <w:rsid w:val="008E6981"/>
    <w:rsid w:val="008F060B"/>
    <w:rsid w:val="008F4316"/>
    <w:rsid w:val="009003C4"/>
    <w:rsid w:val="009061A8"/>
    <w:rsid w:val="009061B9"/>
    <w:rsid w:val="00910E03"/>
    <w:rsid w:val="0091503D"/>
    <w:rsid w:val="00916BB1"/>
    <w:rsid w:val="009324D3"/>
    <w:rsid w:val="009409E1"/>
    <w:rsid w:val="009422F9"/>
    <w:rsid w:val="00943F54"/>
    <w:rsid w:val="009452AC"/>
    <w:rsid w:val="00945591"/>
    <w:rsid w:val="00946AE7"/>
    <w:rsid w:val="00954880"/>
    <w:rsid w:val="00957D07"/>
    <w:rsid w:val="00964BFF"/>
    <w:rsid w:val="00965797"/>
    <w:rsid w:val="0098143C"/>
    <w:rsid w:val="00983F32"/>
    <w:rsid w:val="00985D5A"/>
    <w:rsid w:val="0098629E"/>
    <w:rsid w:val="00993147"/>
    <w:rsid w:val="00994D32"/>
    <w:rsid w:val="00997A9F"/>
    <w:rsid w:val="009A01E7"/>
    <w:rsid w:val="009A7F8D"/>
    <w:rsid w:val="009B2A80"/>
    <w:rsid w:val="009C01D0"/>
    <w:rsid w:val="009D1E60"/>
    <w:rsid w:val="009D2784"/>
    <w:rsid w:val="009D638D"/>
    <w:rsid w:val="009E08EC"/>
    <w:rsid w:val="009E3C03"/>
    <w:rsid w:val="009F5FE1"/>
    <w:rsid w:val="00A04387"/>
    <w:rsid w:val="00A0470D"/>
    <w:rsid w:val="00A162A7"/>
    <w:rsid w:val="00A1722C"/>
    <w:rsid w:val="00A209CA"/>
    <w:rsid w:val="00A25416"/>
    <w:rsid w:val="00A30571"/>
    <w:rsid w:val="00A34ABC"/>
    <w:rsid w:val="00A425B5"/>
    <w:rsid w:val="00A44550"/>
    <w:rsid w:val="00A522FB"/>
    <w:rsid w:val="00A60072"/>
    <w:rsid w:val="00A62C91"/>
    <w:rsid w:val="00A73AA9"/>
    <w:rsid w:val="00A86590"/>
    <w:rsid w:val="00A90523"/>
    <w:rsid w:val="00A94325"/>
    <w:rsid w:val="00AA1BDB"/>
    <w:rsid w:val="00AA7C74"/>
    <w:rsid w:val="00AC0BCE"/>
    <w:rsid w:val="00AD029A"/>
    <w:rsid w:val="00AD1F75"/>
    <w:rsid w:val="00AF4FB2"/>
    <w:rsid w:val="00AF7D47"/>
    <w:rsid w:val="00B00FE7"/>
    <w:rsid w:val="00B02833"/>
    <w:rsid w:val="00B04BD0"/>
    <w:rsid w:val="00B06FAB"/>
    <w:rsid w:val="00B161BF"/>
    <w:rsid w:val="00B3250E"/>
    <w:rsid w:val="00B47101"/>
    <w:rsid w:val="00B55B1C"/>
    <w:rsid w:val="00B6628D"/>
    <w:rsid w:val="00B77488"/>
    <w:rsid w:val="00B84269"/>
    <w:rsid w:val="00B86041"/>
    <w:rsid w:val="00B956B0"/>
    <w:rsid w:val="00B968E5"/>
    <w:rsid w:val="00BC0600"/>
    <w:rsid w:val="00BC0838"/>
    <w:rsid w:val="00BC4CD7"/>
    <w:rsid w:val="00BD37AD"/>
    <w:rsid w:val="00BD3A78"/>
    <w:rsid w:val="00BD536D"/>
    <w:rsid w:val="00BD7264"/>
    <w:rsid w:val="00BE1402"/>
    <w:rsid w:val="00BE2B6A"/>
    <w:rsid w:val="00BE3A26"/>
    <w:rsid w:val="00BE4593"/>
    <w:rsid w:val="00BE58CE"/>
    <w:rsid w:val="00BE754C"/>
    <w:rsid w:val="00BF1103"/>
    <w:rsid w:val="00BF2E0B"/>
    <w:rsid w:val="00BF365F"/>
    <w:rsid w:val="00C11D7D"/>
    <w:rsid w:val="00C147D0"/>
    <w:rsid w:val="00C16928"/>
    <w:rsid w:val="00C23454"/>
    <w:rsid w:val="00C339AD"/>
    <w:rsid w:val="00C3746B"/>
    <w:rsid w:val="00C415CF"/>
    <w:rsid w:val="00C44E69"/>
    <w:rsid w:val="00C45171"/>
    <w:rsid w:val="00C5200E"/>
    <w:rsid w:val="00C528E4"/>
    <w:rsid w:val="00C54BFA"/>
    <w:rsid w:val="00C553AC"/>
    <w:rsid w:val="00C55F98"/>
    <w:rsid w:val="00C62E5C"/>
    <w:rsid w:val="00C64449"/>
    <w:rsid w:val="00C6508D"/>
    <w:rsid w:val="00C703E7"/>
    <w:rsid w:val="00C76548"/>
    <w:rsid w:val="00C828A8"/>
    <w:rsid w:val="00CA0320"/>
    <w:rsid w:val="00CA76B2"/>
    <w:rsid w:val="00CB007D"/>
    <w:rsid w:val="00CC5EA7"/>
    <w:rsid w:val="00CC5FAA"/>
    <w:rsid w:val="00CD310E"/>
    <w:rsid w:val="00CD45CD"/>
    <w:rsid w:val="00CD4742"/>
    <w:rsid w:val="00CD4CDF"/>
    <w:rsid w:val="00CF07BF"/>
    <w:rsid w:val="00CF36DD"/>
    <w:rsid w:val="00CF69D3"/>
    <w:rsid w:val="00D027C1"/>
    <w:rsid w:val="00D1251E"/>
    <w:rsid w:val="00D24273"/>
    <w:rsid w:val="00D27C1C"/>
    <w:rsid w:val="00D37461"/>
    <w:rsid w:val="00D37ED9"/>
    <w:rsid w:val="00D44F9D"/>
    <w:rsid w:val="00D5263B"/>
    <w:rsid w:val="00D56B3A"/>
    <w:rsid w:val="00D57C2D"/>
    <w:rsid w:val="00D602E9"/>
    <w:rsid w:val="00D60395"/>
    <w:rsid w:val="00D646C2"/>
    <w:rsid w:val="00D9341F"/>
    <w:rsid w:val="00DA4599"/>
    <w:rsid w:val="00DA66FB"/>
    <w:rsid w:val="00DB0C4A"/>
    <w:rsid w:val="00DB1B54"/>
    <w:rsid w:val="00DB335A"/>
    <w:rsid w:val="00DB3ED4"/>
    <w:rsid w:val="00DB52FF"/>
    <w:rsid w:val="00DB7030"/>
    <w:rsid w:val="00DC1292"/>
    <w:rsid w:val="00DC6649"/>
    <w:rsid w:val="00DD1253"/>
    <w:rsid w:val="00DE3BDF"/>
    <w:rsid w:val="00DF4420"/>
    <w:rsid w:val="00DF736A"/>
    <w:rsid w:val="00E05AA9"/>
    <w:rsid w:val="00E07513"/>
    <w:rsid w:val="00E146FC"/>
    <w:rsid w:val="00E17975"/>
    <w:rsid w:val="00E20220"/>
    <w:rsid w:val="00E222AB"/>
    <w:rsid w:val="00E2246B"/>
    <w:rsid w:val="00E32D69"/>
    <w:rsid w:val="00E33953"/>
    <w:rsid w:val="00E34862"/>
    <w:rsid w:val="00E47CDC"/>
    <w:rsid w:val="00E53586"/>
    <w:rsid w:val="00E54795"/>
    <w:rsid w:val="00E622F6"/>
    <w:rsid w:val="00E6322D"/>
    <w:rsid w:val="00E7140A"/>
    <w:rsid w:val="00E71B36"/>
    <w:rsid w:val="00E71FFD"/>
    <w:rsid w:val="00E734B9"/>
    <w:rsid w:val="00E74A51"/>
    <w:rsid w:val="00E87756"/>
    <w:rsid w:val="00E9087A"/>
    <w:rsid w:val="00E90EC8"/>
    <w:rsid w:val="00E93783"/>
    <w:rsid w:val="00E944E4"/>
    <w:rsid w:val="00EA660B"/>
    <w:rsid w:val="00EA7587"/>
    <w:rsid w:val="00EB4A3E"/>
    <w:rsid w:val="00EB74D1"/>
    <w:rsid w:val="00EC5E61"/>
    <w:rsid w:val="00ED0BC4"/>
    <w:rsid w:val="00ED367A"/>
    <w:rsid w:val="00ED5732"/>
    <w:rsid w:val="00EE47BB"/>
    <w:rsid w:val="00EE57FD"/>
    <w:rsid w:val="00EE68DC"/>
    <w:rsid w:val="00EF46A4"/>
    <w:rsid w:val="00EF5347"/>
    <w:rsid w:val="00F05C21"/>
    <w:rsid w:val="00F1567B"/>
    <w:rsid w:val="00F32EAF"/>
    <w:rsid w:val="00F411B6"/>
    <w:rsid w:val="00F5255B"/>
    <w:rsid w:val="00F5264C"/>
    <w:rsid w:val="00F52698"/>
    <w:rsid w:val="00F52D2D"/>
    <w:rsid w:val="00F71F40"/>
    <w:rsid w:val="00F750AF"/>
    <w:rsid w:val="00F76D5A"/>
    <w:rsid w:val="00F81174"/>
    <w:rsid w:val="00F86A9C"/>
    <w:rsid w:val="00F91B97"/>
    <w:rsid w:val="00FA1182"/>
    <w:rsid w:val="00FA2AE2"/>
    <w:rsid w:val="00FA4226"/>
    <w:rsid w:val="00FB3C14"/>
    <w:rsid w:val="00FC10D3"/>
    <w:rsid w:val="00FC2A0C"/>
    <w:rsid w:val="00FC5768"/>
    <w:rsid w:val="00FD73AC"/>
    <w:rsid w:val="00FD76DD"/>
    <w:rsid w:val="00FF6571"/>
    <w:rsid w:val="3905C3D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1A36"/>
  <w15:docId w15:val="{36FA0EE8-7CDA-4B35-B9F8-F27070D3D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color w:val="000000"/>
        <w:sz w:val="24"/>
        <w:szCs w:val="24"/>
        <w:lang w:val="en-CA" w:eastAsia="en-C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240" w:after="60"/>
      <w:outlineLvl w:val="0"/>
    </w:pPr>
    <w:rPr>
      <w:rFonts w:ascii="Arial" w:eastAsia="Arial" w:hAnsi="Arial" w:cs="Arial"/>
      <w:b/>
      <w:sz w:val="32"/>
      <w:szCs w:val="32"/>
    </w:rPr>
  </w:style>
  <w:style w:type="paragraph" w:styleId="Heading2">
    <w:name w:val="heading 2"/>
    <w:basedOn w:val="Normal"/>
    <w:next w:val="Normal"/>
    <w:pPr>
      <w:keepNext/>
      <w:keepLines/>
      <w:spacing w:before="240" w:after="60"/>
      <w:outlineLvl w:val="1"/>
    </w:pPr>
    <w:rPr>
      <w:rFonts w:ascii="Arial" w:eastAsia="Arial" w:hAnsi="Arial" w:cs="Arial"/>
      <w:b/>
      <w:i/>
      <w:sz w:val="28"/>
      <w:szCs w:val="28"/>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610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106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20220"/>
    <w:rPr>
      <w:b/>
      <w:bCs/>
    </w:rPr>
  </w:style>
  <w:style w:type="character" w:customStyle="1" w:styleId="CommentSubjectChar">
    <w:name w:val="Comment Subject Char"/>
    <w:basedOn w:val="CommentTextChar"/>
    <w:link w:val="CommentSubject"/>
    <w:uiPriority w:val="99"/>
    <w:semiHidden/>
    <w:rsid w:val="00E20220"/>
    <w:rPr>
      <w:b/>
      <w:bCs/>
      <w:sz w:val="20"/>
      <w:szCs w:val="20"/>
    </w:rPr>
  </w:style>
  <w:style w:type="paragraph" w:styleId="Header">
    <w:name w:val="header"/>
    <w:basedOn w:val="Normal"/>
    <w:link w:val="HeaderChar"/>
    <w:uiPriority w:val="99"/>
    <w:unhideWhenUsed/>
    <w:rsid w:val="00586069"/>
    <w:pPr>
      <w:tabs>
        <w:tab w:val="center" w:pos="4536"/>
        <w:tab w:val="right" w:pos="9072"/>
      </w:tabs>
    </w:pPr>
  </w:style>
  <w:style w:type="character" w:customStyle="1" w:styleId="HeaderChar">
    <w:name w:val="Header Char"/>
    <w:basedOn w:val="DefaultParagraphFont"/>
    <w:link w:val="Header"/>
    <w:uiPriority w:val="99"/>
    <w:rsid w:val="00586069"/>
  </w:style>
  <w:style w:type="paragraph" w:styleId="Footer">
    <w:name w:val="footer"/>
    <w:basedOn w:val="Normal"/>
    <w:link w:val="FooterChar"/>
    <w:uiPriority w:val="99"/>
    <w:unhideWhenUsed/>
    <w:rsid w:val="00586069"/>
    <w:pPr>
      <w:tabs>
        <w:tab w:val="center" w:pos="4536"/>
        <w:tab w:val="right" w:pos="9072"/>
      </w:tabs>
    </w:pPr>
  </w:style>
  <w:style w:type="character" w:customStyle="1" w:styleId="FooterChar">
    <w:name w:val="Footer Char"/>
    <w:basedOn w:val="DefaultParagraphFont"/>
    <w:link w:val="Footer"/>
    <w:uiPriority w:val="99"/>
    <w:rsid w:val="00586069"/>
  </w:style>
  <w:style w:type="paragraph" w:styleId="ListParagraph">
    <w:name w:val="List Paragraph"/>
    <w:basedOn w:val="Normal"/>
    <w:uiPriority w:val="34"/>
    <w:qFormat/>
    <w:rsid w:val="00293DC1"/>
    <w:pPr>
      <w:ind w:left="720"/>
      <w:contextualSpacing/>
    </w:pPr>
  </w:style>
  <w:style w:type="paragraph" w:styleId="Revision">
    <w:name w:val="Revision"/>
    <w:hidden/>
    <w:uiPriority w:val="99"/>
    <w:semiHidden/>
    <w:rsid w:val="00806EC3"/>
  </w:style>
  <w:style w:type="character" w:styleId="Hyperlink">
    <w:name w:val="Hyperlink"/>
    <w:basedOn w:val="DefaultParagraphFont"/>
    <w:uiPriority w:val="99"/>
    <w:unhideWhenUsed/>
    <w:rsid w:val="00353C40"/>
    <w:rPr>
      <w:color w:val="0563C1" w:themeColor="hyperlink"/>
      <w:u w:val="single"/>
    </w:rPr>
  </w:style>
  <w:style w:type="character" w:customStyle="1" w:styleId="UnresolvedMention1">
    <w:name w:val="Unresolved Mention1"/>
    <w:basedOn w:val="DefaultParagraphFont"/>
    <w:uiPriority w:val="99"/>
    <w:semiHidden/>
    <w:unhideWhenUsed/>
    <w:rsid w:val="00353C40"/>
    <w:rPr>
      <w:color w:val="605E5C"/>
      <w:shd w:val="clear" w:color="auto" w:fill="E1DFDD"/>
    </w:rPr>
  </w:style>
  <w:style w:type="character" w:styleId="Strong">
    <w:name w:val="Strong"/>
    <w:basedOn w:val="DefaultParagraphFont"/>
    <w:uiPriority w:val="22"/>
    <w:qFormat/>
    <w:rsid w:val="001E0A54"/>
    <w:rPr>
      <w:b/>
      <w:bCs/>
    </w:rPr>
  </w:style>
  <w:style w:type="character" w:customStyle="1" w:styleId="TitleChar">
    <w:name w:val="Title Char"/>
    <w:link w:val="Title"/>
    <w:rsid w:val="00725C20"/>
    <w:rPr>
      <w:b/>
      <w:sz w:val="72"/>
      <w:szCs w:val="72"/>
    </w:rPr>
  </w:style>
  <w:style w:type="character" w:styleId="UnresolvedMention">
    <w:name w:val="Unresolved Mention"/>
    <w:basedOn w:val="DefaultParagraphFont"/>
    <w:uiPriority w:val="99"/>
    <w:semiHidden/>
    <w:unhideWhenUsed/>
    <w:rsid w:val="00BE1402"/>
    <w:rPr>
      <w:color w:val="605E5C"/>
      <w:shd w:val="clear" w:color="auto" w:fill="E1DFDD"/>
    </w:rPr>
  </w:style>
  <w:style w:type="paragraph" w:customStyle="1" w:styleId="pf0">
    <w:name w:val="pf0"/>
    <w:basedOn w:val="Normal"/>
    <w:rsid w:val="0070317E"/>
    <w:pPr>
      <w:spacing w:before="100" w:beforeAutospacing="1" w:after="100" w:afterAutospacing="1"/>
    </w:pPr>
    <w:rPr>
      <w:color w:val="auto"/>
      <w:lang w:val="en-AT" w:eastAsia="en-AT"/>
    </w:rPr>
  </w:style>
  <w:style w:type="character" w:customStyle="1" w:styleId="cf01">
    <w:name w:val="cf01"/>
    <w:basedOn w:val="DefaultParagraphFont"/>
    <w:rsid w:val="0070317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9268">
      <w:bodyDiv w:val="1"/>
      <w:marLeft w:val="0"/>
      <w:marRight w:val="0"/>
      <w:marTop w:val="0"/>
      <w:marBottom w:val="0"/>
      <w:divBdr>
        <w:top w:val="none" w:sz="0" w:space="0" w:color="auto"/>
        <w:left w:val="none" w:sz="0" w:space="0" w:color="auto"/>
        <w:bottom w:val="none" w:sz="0" w:space="0" w:color="auto"/>
        <w:right w:val="none" w:sz="0" w:space="0" w:color="auto"/>
      </w:divBdr>
    </w:div>
    <w:div w:id="77941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iufro.org/membership/benefi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fro.org/membership/benefits/"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5ACCB8-C460-440C-9106-EA6AD485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11978</Words>
  <Characters>68279</Characters>
  <Application>Microsoft Office Word</Application>
  <DocSecurity>0</DocSecurity>
  <Lines>568</Lines>
  <Paragraphs>160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iufro3</dc:creator>
  <cp:lastModifiedBy>Andre Purret</cp:lastModifiedBy>
  <cp:revision>10</cp:revision>
  <cp:lastPrinted>2021-10-11T10:08:00Z</cp:lastPrinted>
  <dcterms:created xsi:type="dcterms:W3CDTF">2022-10-18T07:12:00Z</dcterms:created>
  <dcterms:modified xsi:type="dcterms:W3CDTF">2022-11-03T10:25:00Z</dcterms:modified>
</cp:coreProperties>
</file>